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DA5C7" w14:textId="77777777" w:rsidR="001F0A91" w:rsidRPr="006B7160" w:rsidRDefault="001F0A91" w:rsidP="001F0A91">
      <w:pPr>
        <w:spacing w:line="276" w:lineRule="auto"/>
        <w:rPr>
          <w:b/>
          <w:color w:val="000000" w:themeColor="text1"/>
          <w:szCs w:val="24"/>
          <w:lang w:val="hr-HR"/>
        </w:rPr>
      </w:pPr>
    </w:p>
    <w:p w14:paraId="517DA872" w14:textId="77777777" w:rsidR="00797328" w:rsidRPr="006B7160" w:rsidRDefault="00797328" w:rsidP="00797328">
      <w:pPr>
        <w:spacing w:line="276" w:lineRule="auto"/>
        <w:jc w:val="center"/>
        <w:rPr>
          <w:b/>
          <w:color w:val="000000" w:themeColor="text1"/>
          <w:szCs w:val="24"/>
          <w:lang w:val="hr-HR"/>
        </w:rPr>
      </w:pPr>
    </w:p>
    <w:p w14:paraId="5CB3FF7E" w14:textId="77777777" w:rsidR="00797328" w:rsidRPr="006B7160" w:rsidRDefault="00797328" w:rsidP="00797328">
      <w:pPr>
        <w:spacing w:line="276" w:lineRule="auto"/>
        <w:jc w:val="center"/>
        <w:rPr>
          <w:b/>
          <w:color w:val="000000" w:themeColor="text1"/>
          <w:szCs w:val="24"/>
          <w:lang w:val="hr-HR"/>
        </w:rPr>
      </w:pPr>
    </w:p>
    <w:p w14:paraId="005D7C10" w14:textId="77777777" w:rsidR="00797328" w:rsidRPr="006B7160" w:rsidRDefault="00797328" w:rsidP="00797328">
      <w:pPr>
        <w:spacing w:line="276" w:lineRule="auto"/>
        <w:jc w:val="center"/>
        <w:rPr>
          <w:b/>
          <w:color w:val="000000" w:themeColor="text1"/>
          <w:szCs w:val="24"/>
          <w:lang w:val="hr-HR"/>
        </w:rPr>
      </w:pPr>
    </w:p>
    <w:p w14:paraId="1D6D2BE2" w14:textId="77777777" w:rsidR="00797328" w:rsidRPr="006B7160" w:rsidRDefault="00797328" w:rsidP="00797328">
      <w:pPr>
        <w:spacing w:line="276" w:lineRule="auto"/>
        <w:jc w:val="center"/>
        <w:rPr>
          <w:b/>
          <w:color w:val="000000" w:themeColor="text1"/>
          <w:szCs w:val="24"/>
          <w:lang w:val="hr-HR"/>
        </w:rPr>
      </w:pPr>
    </w:p>
    <w:p w14:paraId="00394E2E" w14:textId="77777777" w:rsidR="00797328" w:rsidRPr="006B7160" w:rsidRDefault="00797328" w:rsidP="00797328">
      <w:pPr>
        <w:spacing w:line="276" w:lineRule="auto"/>
        <w:jc w:val="center"/>
        <w:rPr>
          <w:b/>
          <w:color w:val="000000" w:themeColor="text1"/>
          <w:szCs w:val="24"/>
          <w:lang w:val="hr-HR"/>
        </w:rPr>
      </w:pPr>
    </w:p>
    <w:p w14:paraId="3178EABE" w14:textId="77777777" w:rsidR="00797328" w:rsidRPr="006B7160" w:rsidRDefault="00797328" w:rsidP="00797328">
      <w:pPr>
        <w:spacing w:line="276" w:lineRule="auto"/>
        <w:jc w:val="center"/>
        <w:rPr>
          <w:b/>
          <w:color w:val="000000" w:themeColor="text1"/>
          <w:szCs w:val="24"/>
          <w:lang w:val="hr-HR"/>
        </w:rPr>
      </w:pPr>
    </w:p>
    <w:p w14:paraId="06D23F10" w14:textId="77777777" w:rsidR="00797328" w:rsidRPr="006B7160" w:rsidRDefault="00797328" w:rsidP="00797328">
      <w:pPr>
        <w:spacing w:line="276" w:lineRule="auto"/>
        <w:jc w:val="center"/>
        <w:rPr>
          <w:b/>
          <w:color w:val="000000" w:themeColor="text1"/>
          <w:szCs w:val="24"/>
          <w:lang w:val="hr-HR"/>
        </w:rPr>
      </w:pPr>
    </w:p>
    <w:p w14:paraId="4ACA07FA" w14:textId="77777777" w:rsidR="00797328" w:rsidRPr="006B7160" w:rsidRDefault="00797328" w:rsidP="00797328">
      <w:pPr>
        <w:spacing w:line="276" w:lineRule="auto"/>
        <w:jc w:val="center"/>
        <w:rPr>
          <w:b/>
          <w:color w:val="000000" w:themeColor="text1"/>
          <w:szCs w:val="24"/>
          <w:lang w:val="hr-HR"/>
        </w:rPr>
      </w:pPr>
    </w:p>
    <w:p w14:paraId="43A0E061" w14:textId="77777777" w:rsidR="00797328" w:rsidRPr="006B7160" w:rsidRDefault="00797328" w:rsidP="00797328">
      <w:pPr>
        <w:spacing w:line="276" w:lineRule="auto"/>
        <w:jc w:val="center"/>
        <w:rPr>
          <w:b/>
          <w:color w:val="000000" w:themeColor="text1"/>
          <w:szCs w:val="24"/>
          <w:lang w:val="hr-HR"/>
        </w:rPr>
      </w:pPr>
    </w:p>
    <w:p w14:paraId="0DCCCBEC" w14:textId="77777777" w:rsidR="00797328" w:rsidRPr="006B7160" w:rsidRDefault="00797328" w:rsidP="00797328">
      <w:pPr>
        <w:spacing w:line="276" w:lineRule="auto"/>
        <w:jc w:val="center"/>
        <w:rPr>
          <w:b/>
          <w:color w:val="000000" w:themeColor="text1"/>
          <w:szCs w:val="24"/>
          <w:lang w:val="hr-HR"/>
        </w:rPr>
      </w:pPr>
    </w:p>
    <w:p w14:paraId="04B7D8AE" w14:textId="77777777" w:rsidR="00797328" w:rsidRPr="006B7160" w:rsidRDefault="00797328" w:rsidP="00797328">
      <w:pPr>
        <w:spacing w:line="276" w:lineRule="auto"/>
        <w:jc w:val="center"/>
        <w:rPr>
          <w:b/>
          <w:color w:val="000000" w:themeColor="text1"/>
          <w:szCs w:val="24"/>
          <w:lang w:val="hr-HR"/>
        </w:rPr>
      </w:pPr>
    </w:p>
    <w:p w14:paraId="1C004AAD" w14:textId="77777777" w:rsidR="00797328" w:rsidRPr="006B7160" w:rsidRDefault="00797328" w:rsidP="00797328">
      <w:pPr>
        <w:spacing w:line="276" w:lineRule="auto"/>
        <w:jc w:val="center"/>
        <w:rPr>
          <w:b/>
          <w:color w:val="000000" w:themeColor="text1"/>
          <w:szCs w:val="24"/>
          <w:lang w:val="hr-HR"/>
        </w:rPr>
      </w:pPr>
    </w:p>
    <w:p w14:paraId="523DA2EB" w14:textId="77777777" w:rsidR="00797328" w:rsidRPr="006B7160" w:rsidRDefault="00797328" w:rsidP="00797328">
      <w:pPr>
        <w:spacing w:line="276" w:lineRule="auto"/>
        <w:jc w:val="center"/>
        <w:rPr>
          <w:b/>
          <w:color w:val="000000" w:themeColor="text1"/>
          <w:szCs w:val="24"/>
          <w:lang w:val="hr-HR"/>
        </w:rPr>
      </w:pPr>
    </w:p>
    <w:p w14:paraId="219FE392" w14:textId="77777777" w:rsidR="00D51ACE" w:rsidRPr="006B7160" w:rsidRDefault="00D51ACE" w:rsidP="00797328">
      <w:pPr>
        <w:spacing w:line="276" w:lineRule="auto"/>
        <w:jc w:val="center"/>
        <w:rPr>
          <w:b/>
          <w:color w:val="000000" w:themeColor="text1"/>
          <w:szCs w:val="24"/>
          <w:lang w:val="hr-HR"/>
        </w:rPr>
      </w:pPr>
      <w:r w:rsidRPr="006B7160">
        <w:rPr>
          <w:b/>
          <w:color w:val="000000" w:themeColor="text1"/>
          <w:szCs w:val="24"/>
          <w:lang w:val="hr-HR"/>
        </w:rPr>
        <w:t>Izvještaj o realizaciji preporuka iz dokumenta pod nazivom „</w:t>
      </w:r>
      <w:hyperlink r:id="rId8" w:history="1">
        <w:r w:rsidRPr="006B7160">
          <w:rPr>
            <w:rStyle w:val="Hyperlink"/>
            <w:b/>
            <w:color w:val="000000" w:themeColor="text1"/>
            <w:szCs w:val="24"/>
            <w:u w:val="none"/>
            <w:lang w:val="hr-HR" w:eastAsia="en-GB"/>
          </w:rPr>
          <w:t>S</w:t>
        </w:r>
        <w:r w:rsidRPr="006B7160">
          <w:rPr>
            <w:rStyle w:val="Hyperlink"/>
            <w:b/>
            <w:color w:val="000000" w:themeColor="text1"/>
            <w:szCs w:val="24"/>
            <w:u w:val="none"/>
            <w:lang w:val="hr-HR"/>
          </w:rPr>
          <w:t>pecijalni izvještaj o stanju u prostorijama za zadržavanje u pojedinim policijskim upravama u Bosni i Hercegovini</w:t>
        </w:r>
      </w:hyperlink>
      <w:r w:rsidRPr="006B7160">
        <w:rPr>
          <w:b/>
          <w:color w:val="000000" w:themeColor="text1"/>
          <w:szCs w:val="24"/>
          <w:lang w:val="hr-HR"/>
        </w:rPr>
        <w:t>”</w:t>
      </w:r>
    </w:p>
    <w:p w14:paraId="0DEA157C" w14:textId="77777777" w:rsidR="00071DFB" w:rsidRPr="006B7160" w:rsidRDefault="00071DFB" w:rsidP="00797328">
      <w:pPr>
        <w:spacing w:line="276" w:lineRule="auto"/>
        <w:jc w:val="center"/>
        <w:rPr>
          <w:color w:val="000000" w:themeColor="text1"/>
          <w:szCs w:val="24"/>
          <w:lang w:val="hr-HR"/>
        </w:rPr>
      </w:pPr>
    </w:p>
    <w:p w14:paraId="6846E76C" w14:textId="77777777" w:rsidR="00071DFB" w:rsidRPr="006B7160" w:rsidRDefault="00071DFB" w:rsidP="00797328">
      <w:pPr>
        <w:spacing w:line="276" w:lineRule="auto"/>
        <w:jc w:val="center"/>
        <w:rPr>
          <w:color w:val="000000" w:themeColor="text1"/>
          <w:szCs w:val="24"/>
          <w:lang w:val="hr-HR"/>
        </w:rPr>
      </w:pPr>
    </w:p>
    <w:p w14:paraId="03290EFA" w14:textId="77777777" w:rsidR="00071DFB" w:rsidRPr="006B7160" w:rsidRDefault="00071DFB" w:rsidP="00797328">
      <w:pPr>
        <w:spacing w:line="276" w:lineRule="auto"/>
        <w:jc w:val="center"/>
        <w:rPr>
          <w:color w:val="000000" w:themeColor="text1"/>
          <w:szCs w:val="24"/>
          <w:lang w:val="hr-HR"/>
        </w:rPr>
      </w:pPr>
    </w:p>
    <w:p w14:paraId="59304025" w14:textId="77777777" w:rsidR="00071DFB" w:rsidRPr="006B7160" w:rsidRDefault="00071DFB" w:rsidP="001F0A91">
      <w:pPr>
        <w:spacing w:line="276" w:lineRule="auto"/>
        <w:jc w:val="center"/>
        <w:rPr>
          <w:color w:val="000000" w:themeColor="text1"/>
          <w:szCs w:val="24"/>
          <w:lang w:val="hr-HR"/>
        </w:rPr>
      </w:pPr>
    </w:p>
    <w:p w14:paraId="2B19B58B" w14:textId="77777777" w:rsidR="00071DFB" w:rsidRPr="006B7160" w:rsidRDefault="00071DFB" w:rsidP="001F0A91">
      <w:pPr>
        <w:spacing w:line="276" w:lineRule="auto"/>
        <w:jc w:val="center"/>
        <w:rPr>
          <w:color w:val="000000" w:themeColor="text1"/>
          <w:szCs w:val="24"/>
          <w:lang w:val="hr-HR"/>
        </w:rPr>
      </w:pPr>
    </w:p>
    <w:p w14:paraId="145667C5" w14:textId="77777777" w:rsidR="00071DFB" w:rsidRPr="006B7160" w:rsidRDefault="00071DFB" w:rsidP="001F0A91">
      <w:pPr>
        <w:spacing w:line="276" w:lineRule="auto"/>
        <w:jc w:val="center"/>
        <w:rPr>
          <w:color w:val="000000" w:themeColor="text1"/>
          <w:szCs w:val="24"/>
          <w:lang w:val="hr-HR"/>
        </w:rPr>
      </w:pPr>
    </w:p>
    <w:p w14:paraId="51D7B4FA" w14:textId="77777777" w:rsidR="00071DFB" w:rsidRPr="006B7160" w:rsidRDefault="00071DFB" w:rsidP="001F0A91">
      <w:pPr>
        <w:spacing w:line="276" w:lineRule="auto"/>
        <w:jc w:val="center"/>
        <w:rPr>
          <w:color w:val="000000" w:themeColor="text1"/>
          <w:szCs w:val="24"/>
          <w:lang w:val="hr-HR"/>
        </w:rPr>
      </w:pPr>
    </w:p>
    <w:p w14:paraId="5B46AE70" w14:textId="77777777" w:rsidR="00071DFB" w:rsidRPr="006B7160" w:rsidRDefault="00071DFB" w:rsidP="001F0A91">
      <w:pPr>
        <w:spacing w:line="276" w:lineRule="auto"/>
        <w:jc w:val="center"/>
        <w:rPr>
          <w:color w:val="000000" w:themeColor="text1"/>
          <w:szCs w:val="24"/>
          <w:lang w:val="hr-HR"/>
        </w:rPr>
      </w:pPr>
    </w:p>
    <w:p w14:paraId="419EF3CD" w14:textId="77777777" w:rsidR="00071DFB" w:rsidRPr="006B7160" w:rsidRDefault="00071DFB" w:rsidP="001F0A91">
      <w:pPr>
        <w:spacing w:line="276" w:lineRule="auto"/>
        <w:jc w:val="center"/>
        <w:rPr>
          <w:color w:val="000000" w:themeColor="text1"/>
          <w:szCs w:val="24"/>
          <w:lang w:val="hr-HR"/>
        </w:rPr>
      </w:pPr>
    </w:p>
    <w:p w14:paraId="09FBD5A5" w14:textId="77777777" w:rsidR="00071DFB" w:rsidRPr="006B7160" w:rsidRDefault="00071DFB" w:rsidP="001F0A91">
      <w:pPr>
        <w:spacing w:line="276" w:lineRule="auto"/>
        <w:jc w:val="center"/>
        <w:rPr>
          <w:color w:val="000000" w:themeColor="text1"/>
          <w:szCs w:val="24"/>
          <w:lang w:val="hr-HR"/>
        </w:rPr>
      </w:pPr>
    </w:p>
    <w:p w14:paraId="1D3FCA13" w14:textId="77777777" w:rsidR="00071DFB" w:rsidRPr="006B7160" w:rsidRDefault="00071DFB" w:rsidP="001F0A91">
      <w:pPr>
        <w:spacing w:line="276" w:lineRule="auto"/>
        <w:jc w:val="center"/>
        <w:rPr>
          <w:color w:val="000000" w:themeColor="text1"/>
          <w:szCs w:val="24"/>
          <w:lang w:val="hr-HR"/>
        </w:rPr>
      </w:pPr>
    </w:p>
    <w:p w14:paraId="3337F80C" w14:textId="77777777" w:rsidR="00071DFB" w:rsidRPr="006B7160" w:rsidRDefault="00071DFB" w:rsidP="001F0A91">
      <w:pPr>
        <w:spacing w:line="276" w:lineRule="auto"/>
        <w:jc w:val="center"/>
        <w:rPr>
          <w:color w:val="000000" w:themeColor="text1"/>
          <w:szCs w:val="24"/>
          <w:lang w:val="hr-HR"/>
        </w:rPr>
      </w:pPr>
    </w:p>
    <w:p w14:paraId="0533A03B" w14:textId="77777777" w:rsidR="00071DFB" w:rsidRPr="006B7160" w:rsidRDefault="00071DFB" w:rsidP="001F0A91">
      <w:pPr>
        <w:spacing w:line="276" w:lineRule="auto"/>
        <w:jc w:val="center"/>
        <w:rPr>
          <w:color w:val="000000" w:themeColor="text1"/>
          <w:szCs w:val="24"/>
          <w:lang w:val="hr-HR"/>
        </w:rPr>
      </w:pPr>
    </w:p>
    <w:p w14:paraId="2896AFEE" w14:textId="77777777" w:rsidR="00071DFB" w:rsidRPr="006B7160" w:rsidRDefault="00071DFB" w:rsidP="001F0A91">
      <w:pPr>
        <w:spacing w:line="276" w:lineRule="auto"/>
        <w:jc w:val="center"/>
        <w:rPr>
          <w:color w:val="000000" w:themeColor="text1"/>
          <w:szCs w:val="24"/>
          <w:lang w:val="hr-HR"/>
        </w:rPr>
      </w:pPr>
    </w:p>
    <w:p w14:paraId="37E815A7" w14:textId="77777777" w:rsidR="00071DFB" w:rsidRPr="006B7160" w:rsidRDefault="00071DFB" w:rsidP="001F0A91">
      <w:pPr>
        <w:spacing w:line="276" w:lineRule="auto"/>
        <w:jc w:val="center"/>
        <w:rPr>
          <w:color w:val="000000" w:themeColor="text1"/>
          <w:szCs w:val="24"/>
          <w:lang w:val="hr-HR"/>
        </w:rPr>
      </w:pPr>
    </w:p>
    <w:p w14:paraId="5D93797D" w14:textId="77777777" w:rsidR="00071DFB" w:rsidRPr="006B7160" w:rsidRDefault="00071DFB" w:rsidP="001F0A91">
      <w:pPr>
        <w:spacing w:line="276" w:lineRule="auto"/>
        <w:jc w:val="center"/>
        <w:rPr>
          <w:color w:val="000000" w:themeColor="text1"/>
          <w:szCs w:val="24"/>
          <w:lang w:val="hr-HR"/>
        </w:rPr>
      </w:pPr>
    </w:p>
    <w:p w14:paraId="7DA897BC" w14:textId="77777777" w:rsidR="00071DFB" w:rsidRPr="006B7160" w:rsidRDefault="00071DFB" w:rsidP="001F0A91">
      <w:pPr>
        <w:spacing w:line="276" w:lineRule="auto"/>
        <w:jc w:val="center"/>
        <w:rPr>
          <w:color w:val="000000" w:themeColor="text1"/>
          <w:szCs w:val="24"/>
          <w:lang w:val="hr-HR"/>
        </w:rPr>
      </w:pPr>
    </w:p>
    <w:p w14:paraId="47D1F3A5" w14:textId="77777777" w:rsidR="00071DFB" w:rsidRPr="006B7160" w:rsidRDefault="00071DFB" w:rsidP="001F0A91">
      <w:pPr>
        <w:spacing w:line="276" w:lineRule="auto"/>
        <w:jc w:val="center"/>
        <w:rPr>
          <w:color w:val="000000" w:themeColor="text1"/>
          <w:szCs w:val="24"/>
          <w:lang w:val="hr-HR"/>
        </w:rPr>
      </w:pPr>
    </w:p>
    <w:p w14:paraId="5C7CCD97" w14:textId="77777777" w:rsidR="00D51ACE" w:rsidRPr="006B7160" w:rsidRDefault="00D51ACE" w:rsidP="001F0A91">
      <w:pPr>
        <w:spacing w:line="276" w:lineRule="auto"/>
        <w:jc w:val="center"/>
        <w:rPr>
          <w:color w:val="000000" w:themeColor="text1"/>
          <w:szCs w:val="24"/>
          <w:lang w:val="hr-HR"/>
        </w:rPr>
      </w:pPr>
    </w:p>
    <w:p w14:paraId="3AE81317" w14:textId="77777777" w:rsidR="00D51ACE" w:rsidRPr="006B7160" w:rsidRDefault="00D51ACE" w:rsidP="001F0A91">
      <w:pPr>
        <w:spacing w:line="276" w:lineRule="auto"/>
        <w:jc w:val="center"/>
        <w:rPr>
          <w:color w:val="000000" w:themeColor="text1"/>
          <w:szCs w:val="24"/>
          <w:lang w:val="hr-HR"/>
        </w:rPr>
      </w:pPr>
    </w:p>
    <w:p w14:paraId="74312F25" w14:textId="77777777" w:rsidR="00D51ACE" w:rsidRPr="006B7160" w:rsidRDefault="00D51ACE" w:rsidP="001F0A91">
      <w:pPr>
        <w:spacing w:line="276" w:lineRule="auto"/>
        <w:jc w:val="center"/>
        <w:rPr>
          <w:color w:val="000000" w:themeColor="text1"/>
          <w:szCs w:val="24"/>
          <w:lang w:val="hr-HR"/>
        </w:rPr>
      </w:pPr>
    </w:p>
    <w:p w14:paraId="1DEA9DD2" w14:textId="77777777" w:rsidR="00D51ACE" w:rsidRPr="006B7160" w:rsidRDefault="00D51ACE" w:rsidP="001F0A91">
      <w:pPr>
        <w:spacing w:line="276" w:lineRule="auto"/>
        <w:rPr>
          <w:color w:val="000000" w:themeColor="text1"/>
          <w:szCs w:val="24"/>
          <w:lang w:val="hr-HR"/>
        </w:rPr>
      </w:pPr>
    </w:p>
    <w:p w14:paraId="4CB55309" w14:textId="77777777" w:rsidR="00D51ACE" w:rsidRPr="006B7160" w:rsidRDefault="00D51ACE" w:rsidP="001F0A91">
      <w:pPr>
        <w:spacing w:line="276" w:lineRule="auto"/>
        <w:jc w:val="center"/>
        <w:rPr>
          <w:color w:val="000000" w:themeColor="text1"/>
          <w:szCs w:val="24"/>
          <w:lang w:val="hr-HR"/>
        </w:rPr>
      </w:pPr>
    </w:p>
    <w:p w14:paraId="633F60A0" w14:textId="77777777" w:rsidR="00A85CB1" w:rsidRPr="006B7160" w:rsidRDefault="006B7160" w:rsidP="001F0A91">
      <w:pPr>
        <w:spacing w:line="276" w:lineRule="auto"/>
        <w:jc w:val="center"/>
        <w:rPr>
          <w:color w:val="000000" w:themeColor="text1"/>
          <w:szCs w:val="24"/>
          <w:lang w:val="hr-HR"/>
        </w:rPr>
      </w:pPr>
      <w:r>
        <w:rPr>
          <w:color w:val="000000" w:themeColor="text1"/>
          <w:szCs w:val="24"/>
          <w:lang w:val="hr-HR"/>
        </w:rPr>
        <w:t>M</w:t>
      </w:r>
      <w:r w:rsidR="00D51ACE" w:rsidRPr="006B7160">
        <w:rPr>
          <w:color w:val="000000" w:themeColor="text1"/>
          <w:szCs w:val="24"/>
          <w:lang w:val="hr-HR"/>
        </w:rPr>
        <w:t>art 2024. godine</w:t>
      </w:r>
      <w:r w:rsidR="00A85CB1" w:rsidRPr="006B7160">
        <w:rPr>
          <w:b/>
          <w:color w:val="000000" w:themeColor="text1"/>
          <w:szCs w:val="24"/>
          <w:lang w:val="hr-HR"/>
        </w:rPr>
        <w:br w:type="page"/>
      </w:r>
    </w:p>
    <w:p w14:paraId="116ACA98" w14:textId="77777777" w:rsidR="003832E3" w:rsidRPr="006B7160" w:rsidRDefault="003832E3" w:rsidP="001F0A91">
      <w:pPr>
        <w:spacing w:line="276" w:lineRule="auto"/>
        <w:rPr>
          <w:b/>
          <w:color w:val="000000" w:themeColor="text1"/>
          <w:szCs w:val="24"/>
          <w:lang w:val="hr-HR"/>
        </w:rPr>
      </w:pPr>
      <w:r w:rsidRPr="006B7160">
        <w:rPr>
          <w:b/>
          <w:color w:val="000000" w:themeColor="text1"/>
          <w:szCs w:val="24"/>
          <w:lang w:val="hr-HR"/>
        </w:rPr>
        <w:lastRenderedPageBreak/>
        <w:t xml:space="preserve">Autori Izvještaja </w:t>
      </w:r>
      <w:r w:rsidR="006B7160">
        <w:rPr>
          <w:b/>
          <w:color w:val="000000" w:themeColor="text1"/>
          <w:szCs w:val="24"/>
          <w:lang w:val="hr-HR"/>
        </w:rPr>
        <w:t>o</w:t>
      </w:r>
      <w:r w:rsidRPr="006B7160">
        <w:rPr>
          <w:b/>
          <w:color w:val="000000" w:themeColor="text1"/>
          <w:szCs w:val="24"/>
          <w:lang w:val="hr-HR"/>
        </w:rPr>
        <w:t xml:space="preserve">mbudsmeni: </w:t>
      </w:r>
    </w:p>
    <w:p w14:paraId="48EAF558" w14:textId="77777777" w:rsidR="00BC2F42" w:rsidRPr="006B7160" w:rsidRDefault="00BC2F42" w:rsidP="001F0A91">
      <w:pPr>
        <w:spacing w:line="276" w:lineRule="auto"/>
        <w:rPr>
          <w:color w:val="000000" w:themeColor="text1"/>
          <w:szCs w:val="24"/>
          <w:lang w:val="hr-HR"/>
        </w:rPr>
      </w:pPr>
    </w:p>
    <w:p w14:paraId="78D31FC9" w14:textId="77777777" w:rsidR="003832E3" w:rsidRPr="006B7160" w:rsidRDefault="00E66BB3" w:rsidP="001F0A91">
      <w:pPr>
        <w:pStyle w:val="ListParagraph"/>
        <w:numPr>
          <w:ilvl w:val="0"/>
          <w:numId w:val="8"/>
        </w:numPr>
        <w:spacing w:line="276" w:lineRule="auto"/>
        <w:rPr>
          <w:color w:val="000000" w:themeColor="text1"/>
          <w:szCs w:val="24"/>
          <w:lang w:val="hr-HR"/>
        </w:rPr>
      </w:pPr>
      <w:r>
        <w:rPr>
          <w:color w:val="000000" w:themeColor="text1"/>
          <w:szCs w:val="24"/>
          <w:lang w:val="hr-HR"/>
        </w:rPr>
        <w:t>d</w:t>
      </w:r>
      <w:r w:rsidR="00304C00" w:rsidRPr="006B7160">
        <w:rPr>
          <w:color w:val="000000" w:themeColor="text1"/>
          <w:szCs w:val="24"/>
          <w:lang w:val="hr-HR"/>
        </w:rPr>
        <w:t>r. Jasminka Džumhur</w:t>
      </w:r>
    </w:p>
    <w:p w14:paraId="567754A9" w14:textId="77777777" w:rsidR="00304C00" w:rsidRPr="006B7160" w:rsidRDefault="003832E3" w:rsidP="001F0A91">
      <w:pPr>
        <w:pStyle w:val="ListParagraph"/>
        <w:numPr>
          <w:ilvl w:val="0"/>
          <w:numId w:val="8"/>
        </w:numPr>
        <w:spacing w:line="276" w:lineRule="auto"/>
        <w:rPr>
          <w:color w:val="000000" w:themeColor="text1"/>
          <w:szCs w:val="24"/>
          <w:lang w:val="hr-HR"/>
        </w:rPr>
      </w:pPr>
      <w:r w:rsidRPr="006B7160">
        <w:rPr>
          <w:color w:val="000000" w:themeColor="text1"/>
          <w:szCs w:val="24"/>
          <w:lang w:val="hr-HR"/>
        </w:rPr>
        <w:t>Nives Jukić</w:t>
      </w:r>
      <w:r w:rsidR="0036100E" w:rsidRPr="006B7160">
        <w:rPr>
          <w:color w:val="000000" w:themeColor="text1"/>
          <w:szCs w:val="24"/>
          <w:lang w:val="hr-HR"/>
        </w:rPr>
        <w:t>, dipl.</w:t>
      </w:r>
      <w:r w:rsidR="00E66BB3">
        <w:rPr>
          <w:color w:val="000000" w:themeColor="text1"/>
          <w:szCs w:val="24"/>
          <w:lang w:val="hr-HR"/>
        </w:rPr>
        <w:t xml:space="preserve"> </w:t>
      </w:r>
      <w:r w:rsidR="0036100E" w:rsidRPr="006B7160">
        <w:rPr>
          <w:color w:val="000000" w:themeColor="text1"/>
          <w:szCs w:val="24"/>
          <w:lang w:val="hr-HR"/>
        </w:rPr>
        <w:t xml:space="preserve">iur. </w:t>
      </w:r>
    </w:p>
    <w:p w14:paraId="3AF7ADF0" w14:textId="77777777" w:rsidR="003832E3" w:rsidRPr="006B7160" w:rsidRDefault="00E66BB3" w:rsidP="001F0A91">
      <w:pPr>
        <w:pStyle w:val="ListParagraph"/>
        <w:numPr>
          <w:ilvl w:val="0"/>
          <w:numId w:val="8"/>
        </w:numPr>
        <w:spacing w:line="276" w:lineRule="auto"/>
        <w:rPr>
          <w:color w:val="000000" w:themeColor="text1"/>
          <w:szCs w:val="24"/>
          <w:lang w:val="hr-HR"/>
        </w:rPr>
      </w:pPr>
      <w:r>
        <w:rPr>
          <w:color w:val="000000" w:themeColor="text1"/>
          <w:szCs w:val="24"/>
          <w:lang w:val="hr-HR"/>
        </w:rPr>
        <w:t>d</w:t>
      </w:r>
      <w:r w:rsidR="00176289" w:rsidRPr="006B7160">
        <w:rPr>
          <w:color w:val="000000" w:themeColor="text1"/>
          <w:szCs w:val="24"/>
          <w:lang w:val="hr-HR"/>
        </w:rPr>
        <w:t>r. Nevenko Vranješ</w:t>
      </w:r>
    </w:p>
    <w:p w14:paraId="4AD8A229" w14:textId="77777777" w:rsidR="003832E3" w:rsidRPr="006B7160" w:rsidRDefault="003832E3" w:rsidP="001F0A91">
      <w:pPr>
        <w:pStyle w:val="ListParagraph"/>
        <w:spacing w:line="276" w:lineRule="auto"/>
        <w:rPr>
          <w:color w:val="000000" w:themeColor="text1"/>
          <w:szCs w:val="24"/>
          <w:lang w:val="hr-HR"/>
        </w:rPr>
      </w:pPr>
    </w:p>
    <w:p w14:paraId="73D1CDCB" w14:textId="77777777" w:rsidR="00176289" w:rsidRPr="006B7160" w:rsidRDefault="00176289" w:rsidP="001F0A91">
      <w:pPr>
        <w:spacing w:line="276" w:lineRule="auto"/>
        <w:rPr>
          <w:color w:val="000000" w:themeColor="text1"/>
          <w:szCs w:val="24"/>
          <w:lang w:val="hr-HR"/>
        </w:rPr>
      </w:pPr>
    </w:p>
    <w:p w14:paraId="52D0C8D9" w14:textId="77777777" w:rsidR="003832E3" w:rsidRPr="006B7160" w:rsidRDefault="003832E3" w:rsidP="001F0A91">
      <w:pPr>
        <w:spacing w:line="276" w:lineRule="auto"/>
        <w:rPr>
          <w:b/>
          <w:color w:val="000000" w:themeColor="text1"/>
          <w:szCs w:val="24"/>
          <w:lang w:val="hr-HR"/>
        </w:rPr>
      </w:pPr>
      <w:r w:rsidRPr="006B7160">
        <w:rPr>
          <w:b/>
          <w:color w:val="000000" w:themeColor="text1"/>
          <w:szCs w:val="24"/>
          <w:lang w:val="hr-HR"/>
        </w:rPr>
        <w:t xml:space="preserve">Radna grupa: </w:t>
      </w:r>
    </w:p>
    <w:p w14:paraId="2EB62073" w14:textId="77777777" w:rsidR="00BC2F42" w:rsidRPr="006B7160" w:rsidRDefault="00BC2F42" w:rsidP="001F0A91">
      <w:pPr>
        <w:spacing w:line="276" w:lineRule="auto"/>
        <w:rPr>
          <w:color w:val="000000" w:themeColor="text1"/>
          <w:szCs w:val="24"/>
          <w:lang w:val="hr-HR"/>
        </w:rPr>
      </w:pPr>
    </w:p>
    <w:p w14:paraId="1C0799AC" w14:textId="77777777" w:rsidR="0063182E" w:rsidRPr="006B7160" w:rsidRDefault="00E66BB3" w:rsidP="001F0A91">
      <w:pPr>
        <w:pStyle w:val="ListParagraph"/>
        <w:numPr>
          <w:ilvl w:val="0"/>
          <w:numId w:val="10"/>
        </w:numPr>
        <w:spacing w:line="276" w:lineRule="auto"/>
        <w:rPr>
          <w:color w:val="000000" w:themeColor="text1"/>
          <w:szCs w:val="24"/>
          <w:lang w:val="hr-HR"/>
        </w:rPr>
      </w:pPr>
      <w:r>
        <w:rPr>
          <w:color w:val="000000" w:themeColor="text1"/>
          <w:szCs w:val="24"/>
          <w:lang w:val="hr-HR"/>
        </w:rPr>
        <w:t>d</w:t>
      </w:r>
      <w:r w:rsidR="0063182E" w:rsidRPr="006B7160">
        <w:rPr>
          <w:color w:val="000000" w:themeColor="text1"/>
          <w:szCs w:val="24"/>
          <w:lang w:val="hr-HR"/>
        </w:rPr>
        <w:t xml:space="preserve">r. Nevenko Vranješ, koordinator Radne grupe </w:t>
      </w:r>
    </w:p>
    <w:p w14:paraId="6A9F104E" w14:textId="77777777" w:rsidR="00176289" w:rsidRPr="006B7160" w:rsidRDefault="00176289" w:rsidP="001F0A91">
      <w:pPr>
        <w:pStyle w:val="ListParagraph"/>
        <w:numPr>
          <w:ilvl w:val="0"/>
          <w:numId w:val="10"/>
        </w:numPr>
        <w:spacing w:line="276" w:lineRule="auto"/>
        <w:rPr>
          <w:color w:val="000000" w:themeColor="text1"/>
          <w:szCs w:val="24"/>
          <w:lang w:val="hr-HR"/>
        </w:rPr>
      </w:pPr>
      <w:r w:rsidRPr="006B7160">
        <w:rPr>
          <w:color w:val="000000" w:themeColor="text1"/>
          <w:szCs w:val="24"/>
          <w:lang w:val="hr-HR"/>
        </w:rPr>
        <w:t xml:space="preserve">Vedrana Pavlović, pomoćnica </w:t>
      </w:r>
      <w:r w:rsidR="00E66BB3">
        <w:rPr>
          <w:color w:val="000000" w:themeColor="text1"/>
          <w:szCs w:val="24"/>
          <w:lang w:val="hr-HR"/>
        </w:rPr>
        <w:t>o</w:t>
      </w:r>
      <w:r w:rsidRPr="006B7160">
        <w:rPr>
          <w:color w:val="000000" w:themeColor="text1"/>
          <w:szCs w:val="24"/>
          <w:lang w:val="hr-HR"/>
        </w:rPr>
        <w:t xml:space="preserve">mbudsmena BiH, </w:t>
      </w:r>
      <w:r w:rsidR="00E66BB3">
        <w:rPr>
          <w:color w:val="000000" w:themeColor="text1"/>
          <w:szCs w:val="24"/>
          <w:lang w:val="hr-HR"/>
        </w:rPr>
        <w:t>š</w:t>
      </w:r>
      <w:r w:rsidRPr="006B7160">
        <w:rPr>
          <w:color w:val="000000" w:themeColor="text1"/>
          <w:szCs w:val="24"/>
          <w:lang w:val="hr-HR"/>
        </w:rPr>
        <w:t>efica Odjela za praćenje prava osoba lišenih slobode</w:t>
      </w:r>
    </w:p>
    <w:p w14:paraId="734182B5" w14:textId="77777777" w:rsidR="00176289" w:rsidRPr="006B7160" w:rsidRDefault="003832E3" w:rsidP="001F0A91">
      <w:pPr>
        <w:pStyle w:val="ListParagraph"/>
        <w:numPr>
          <w:ilvl w:val="0"/>
          <w:numId w:val="10"/>
        </w:numPr>
        <w:spacing w:line="276" w:lineRule="auto"/>
        <w:rPr>
          <w:color w:val="000000" w:themeColor="text1"/>
          <w:szCs w:val="24"/>
          <w:lang w:val="hr-HR"/>
        </w:rPr>
      </w:pPr>
      <w:r w:rsidRPr="006B7160">
        <w:rPr>
          <w:color w:val="000000" w:themeColor="text1"/>
          <w:szCs w:val="24"/>
          <w:lang w:val="hr-HR"/>
        </w:rPr>
        <w:t>Dejana Kozomara, stručna savjetnica u Odjelu za praćenje ostvarivanja prava osoba lišenih slobode</w:t>
      </w:r>
    </w:p>
    <w:p w14:paraId="33405C0E" w14:textId="77777777" w:rsidR="00071DFB" w:rsidRPr="006B7160" w:rsidRDefault="003832E3" w:rsidP="001F0A91">
      <w:pPr>
        <w:pStyle w:val="ListParagraph"/>
        <w:numPr>
          <w:ilvl w:val="0"/>
          <w:numId w:val="10"/>
        </w:numPr>
        <w:spacing w:line="276" w:lineRule="auto"/>
        <w:rPr>
          <w:b/>
          <w:color w:val="000000" w:themeColor="text1"/>
          <w:szCs w:val="24"/>
          <w:lang w:val="hr-HR"/>
        </w:rPr>
      </w:pPr>
      <w:r w:rsidRPr="006B7160">
        <w:rPr>
          <w:color w:val="000000" w:themeColor="text1"/>
          <w:szCs w:val="24"/>
          <w:lang w:val="hr-HR"/>
        </w:rPr>
        <w:t xml:space="preserve">Fatima Račić, stručna </w:t>
      </w:r>
      <w:r w:rsidR="00176289" w:rsidRPr="006B7160">
        <w:rPr>
          <w:color w:val="000000" w:themeColor="text1"/>
          <w:szCs w:val="24"/>
          <w:lang w:val="hr-HR"/>
        </w:rPr>
        <w:t>savjetnica u Odjelu za eliminaciju svih oblika diskriminacije</w:t>
      </w:r>
    </w:p>
    <w:p w14:paraId="47185A21" w14:textId="77777777" w:rsidR="00176289" w:rsidRPr="006B7160" w:rsidRDefault="00176289" w:rsidP="001F0A91">
      <w:pPr>
        <w:pStyle w:val="ListParagraph"/>
        <w:numPr>
          <w:ilvl w:val="0"/>
          <w:numId w:val="10"/>
        </w:numPr>
        <w:spacing w:line="276" w:lineRule="auto"/>
        <w:rPr>
          <w:b/>
          <w:color w:val="000000" w:themeColor="text1"/>
          <w:szCs w:val="24"/>
          <w:lang w:val="hr-HR"/>
        </w:rPr>
      </w:pPr>
      <w:r w:rsidRPr="006B7160">
        <w:rPr>
          <w:color w:val="000000" w:themeColor="text1"/>
          <w:szCs w:val="24"/>
          <w:lang w:val="hr-HR"/>
        </w:rPr>
        <w:t>Vanja Burić, stručna savjetnica u Odjelu za eliminaciju svih oblika diskriminacije</w:t>
      </w:r>
    </w:p>
    <w:p w14:paraId="0C46840D" w14:textId="77777777" w:rsidR="00BC2F42" w:rsidRPr="006B7160" w:rsidRDefault="00BC2F42" w:rsidP="001F0A91">
      <w:pPr>
        <w:spacing w:line="276" w:lineRule="auto"/>
        <w:rPr>
          <w:b/>
          <w:color w:val="000000" w:themeColor="text1"/>
          <w:szCs w:val="24"/>
          <w:lang w:val="hr-HR"/>
        </w:rPr>
      </w:pPr>
    </w:p>
    <w:p w14:paraId="084494F5" w14:textId="77777777" w:rsidR="00BC2F42" w:rsidRPr="006B7160" w:rsidRDefault="00BC2F42" w:rsidP="001F0A91">
      <w:pPr>
        <w:spacing w:line="276" w:lineRule="auto"/>
        <w:rPr>
          <w:b/>
          <w:color w:val="000000" w:themeColor="text1"/>
          <w:szCs w:val="24"/>
          <w:lang w:val="hr-HR"/>
        </w:rPr>
      </w:pPr>
    </w:p>
    <w:p w14:paraId="4A133140" w14:textId="77777777" w:rsidR="00BC2F42" w:rsidRPr="006B7160" w:rsidRDefault="00BC2F42" w:rsidP="001F0A91">
      <w:pPr>
        <w:spacing w:line="276" w:lineRule="auto"/>
        <w:rPr>
          <w:b/>
          <w:color w:val="000000" w:themeColor="text1"/>
          <w:szCs w:val="24"/>
          <w:lang w:val="hr-HR"/>
        </w:rPr>
      </w:pPr>
      <w:r w:rsidRPr="006B7160">
        <w:rPr>
          <w:b/>
          <w:color w:val="000000" w:themeColor="text1"/>
          <w:szCs w:val="24"/>
          <w:lang w:val="hr-HR"/>
        </w:rPr>
        <w:t xml:space="preserve">Tehnička podrška: </w:t>
      </w:r>
    </w:p>
    <w:p w14:paraId="5D555192" w14:textId="77777777" w:rsidR="00BC2F42" w:rsidRPr="006B7160" w:rsidRDefault="00BC2F42" w:rsidP="001F0A91">
      <w:pPr>
        <w:spacing w:line="276" w:lineRule="auto"/>
        <w:rPr>
          <w:color w:val="000000" w:themeColor="text1"/>
          <w:szCs w:val="24"/>
          <w:lang w:val="hr-HR"/>
        </w:rPr>
      </w:pPr>
    </w:p>
    <w:p w14:paraId="2D272867" w14:textId="77777777" w:rsidR="00BC2F42" w:rsidRPr="006B7160" w:rsidRDefault="00BC2F42" w:rsidP="001F0A91">
      <w:pPr>
        <w:pStyle w:val="ListParagraph"/>
        <w:numPr>
          <w:ilvl w:val="0"/>
          <w:numId w:val="11"/>
        </w:numPr>
        <w:spacing w:line="276" w:lineRule="auto"/>
        <w:rPr>
          <w:color w:val="000000" w:themeColor="text1"/>
          <w:szCs w:val="24"/>
          <w:lang w:val="hr-HR"/>
        </w:rPr>
      </w:pPr>
      <w:r w:rsidRPr="006B7160">
        <w:rPr>
          <w:color w:val="000000" w:themeColor="text1"/>
          <w:szCs w:val="24"/>
          <w:lang w:val="hr-HR"/>
        </w:rPr>
        <w:t>Dragan Perić, šef Odjela za informacijske tehnologije</w:t>
      </w:r>
    </w:p>
    <w:p w14:paraId="5245D381" w14:textId="77777777" w:rsidR="007A589E" w:rsidRPr="006B7160" w:rsidRDefault="007A589E" w:rsidP="001F0A91">
      <w:pPr>
        <w:spacing w:line="276" w:lineRule="auto"/>
        <w:rPr>
          <w:color w:val="000000" w:themeColor="text1"/>
          <w:szCs w:val="24"/>
          <w:lang w:val="hr-HR"/>
        </w:rPr>
      </w:pPr>
    </w:p>
    <w:p w14:paraId="5BCFDEC4" w14:textId="77777777" w:rsidR="007A589E" w:rsidRPr="006B7160" w:rsidRDefault="007A589E" w:rsidP="001F0A91">
      <w:pPr>
        <w:spacing w:line="276" w:lineRule="auto"/>
        <w:rPr>
          <w:color w:val="000000" w:themeColor="text1"/>
          <w:szCs w:val="24"/>
          <w:lang w:val="hr-HR"/>
        </w:rPr>
      </w:pPr>
    </w:p>
    <w:p w14:paraId="50A1FC6A" w14:textId="77777777" w:rsidR="007A589E" w:rsidRPr="006B7160" w:rsidRDefault="007A589E" w:rsidP="001F0A91">
      <w:pPr>
        <w:spacing w:line="276" w:lineRule="auto"/>
        <w:rPr>
          <w:color w:val="000000" w:themeColor="text1"/>
          <w:szCs w:val="24"/>
          <w:lang w:val="hr-HR"/>
        </w:rPr>
      </w:pPr>
    </w:p>
    <w:p w14:paraId="715D47F8" w14:textId="77777777" w:rsidR="007A589E" w:rsidRPr="006B7160" w:rsidRDefault="007A589E" w:rsidP="001F0A91">
      <w:pPr>
        <w:spacing w:line="276" w:lineRule="auto"/>
        <w:rPr>
          <w:color w:val="000000" w:themeColor="text1"/>
          <w:szCs w:val="24"/>
          <w:lang w:val="hr-HR"/>
        </w:rPr>
      </w:pPr>
    </w:p>
    <w:p w14:paraId="229EF0A7" w14:textId="77777777" w:rsidR="007A589E" w:rsidRPr="006B7160" w:rsidRDefault="007A589E" w:rsidP="001F0A91">
      <w:pPr>
        <w:spacing w:line="276" w:lineRule="auto"/>
        <w:rPr>
          <w:color w:val="000000" w:themeColor="text1"/>
          <w:szCs w:val="24"/>
          <w:lang w:val="hr-HR"/>
        </w:rPr>
      </w:pPr>
    </w:p>
    <w:p w14:paraId="4682FE60" w14:textId="77777777" w:rsidR="007A589E" w:rsidRPr="006B7160" w:rsidRDefault="007A589E" w:rsidP="001F0A91">
      <w:pPr>
        <w:spacing w:line="276" w:lineRule="auto"/>
        <w:rPr>
          <w:color w:val="000000" w:themeColor="text1"/>
          <w:szCs w:val="24"/>
          <w:lang w:val="hr-HR"/>
        </w:rPr>
      </w:pPr>
    </w:p>
    <w:p w14:paraId="2A657C32" w14:textId="77777777" w:rsidR="007A589E" w:rsidRPr="006B7160" w:rsidRDefault="007A589E" w:rsidP="001F0A91">
      <w:pPr>
        <w:spacing w:line="276" w:lineRule="auto"/>
        <w:rPr>
          <w:color w:val="000000" w:themeColor="text1"/>
          <w:szCs w:val="24"/>
          <w:lang w:val="hr-HR"/>
        </w:rPr>
      </w:pPr>
    </w:p>
    <w:p w14:paraId="125A6368" w14:textId="77777777" w:rsidR="007A589E" w:rsidRPr="006B7160" w:rsidRDefault="007A589E" w:rsidP="001F0A91">
      <w:pPr>
        <w:spacing w:line="276" w:lineRule="auto"/>
        <w:rPr>
          <w:color w:val="000000" w:themeColor="text1"/>
          <w:szCs w:val="24"/>
          <w:lang w:val="hr-HR"/>
        </w:rPr>
      </w:pPr>
    </w:p>
    <w:p w14:paraId="30A44D12" w14:textId="77777777" w:rsidR="007A589E" w:rsidRPr="006B7160" w:rsidRDefault="007A589E" w:rsidP="001F0A91">
      <w:pPr>
        <w:spacing w:line="276" w:lineRule="auto"/>
        <w:rPr>
          <w:color w:val="000000" w:themeColor="text1"/>
          <w:szCs w:val="24"/>
          <w:lang w:val="hr-HR"/>
        </w:rPr>
      </w:pPr>
    </w:p>
    <w:p w14:paraId="2A2D7F89" w14:textId="77777777" w:rsidR="007A589E" w:rsidRPr="006B7160" w:rsidRDefault="007A589E" w:rsidP="001F0A91">
      <w:pPr>
        <w:spacing w:line="276" w:lineRule="auto"/>
        <w:rPr>
          <w:color w:val="000000" w:themeColor="text1"/>
          <w:szCs w:val="24"/>
          <w:lang w:val="hr-HR"/>
        </w:rPr>
      </w:pPr>
    </w:p>
    <w:p w14:paraId="2E827600" w14:textId="77777777" w:rsidR="007A589E" w:rsidRPr="006B7160" w:rsidRDefault="007A589E" w:rsidP="001F0A91">
      <w:pPr>
        <w:spacing w:line="276" w:lineRule="auto"/>
        <w:rPr>
          <w:color w:val="000000" w:themeColor="text1"/>
          <w:szCs w:val="24"/>
          <w:lang w:val="hr-HR"/>
        </w:rPr>
      </w:pPr>
    </w:p>
    <w:p w14:paraId="5DF59F90" w14:textId="77777777" w:rsidR="007A589E" w:rsidRPr="006B7160" w:rsidRDefault="007A589E" w:rsidP="001F0A91">
      <w:pPr>
        <w:spacing w:line="276" w:lineRule="auto"/>
        <w:rPr>
          <w:color w:val="000000" w:themeColor="text1"/>
          <w:szCs w:val="24"/>
          <w:lang w:val="hr-HR"/>
        </w:rPr>
      </w:pPr>
    </w:p>
    <w:p w14:paraId="32F72EAE" w14:textId="77777777" w:rsidR="007A589E" w:rsidRPr="006B7160" w:rsidRDefault="007A589E" w:rsidP="001F0A91">
      <w:pPr>
        <w:spacing w:line="276" w:lineRule="auto"/>
        <w:rPr>
          <w:color w:val="000000" w:themeColor="text1"/>
          <w:szCs w:val="24"/>
          <w:lang w:val="hr-HR"/>
        </w:rPr>
      </w:pPr>
    </w:p>
    <w:p w14:paraId="4FC69B1B" w14:textId="77777777" w:rsidR="007A589E" w:rsidRPr="006B7160" w:rsidRDefault="007A589E" w:rsidP="001F0A91">
      <w:pPr>
        <w:spacing w:line="276" w:lineRule="auto"/>
        <w:rPr>
          <w:color w:val="000000" w:themeColor="text1"/>
          <w:szCs w:val="24"/>
          <w:lang w:val="hr-HR"/>
        </w:rPr>
      </w:pPr>
    </w:p>
    <w:p w14:paraId="1139491B" w14:textId="77777777" w:rsidR="007A589E" w:rsidRPr="006B7160" w:rsidRDefault="007A589E" w:rsidP="001F0A91">
      <w:pPr>
        <w:spacing w:line="276" w:lineRule="auto"/>
        <w:rPr>
          <w:color w:val="000000" w:themeColor="text1"/>
          <w:szCs w:val="24"/>
          <w:lang w:val="hr-HR"/>
        </w:rPr>
      </w:pPr>
    </w:p>
    <w:p w14:paraId="5DB652AB" w14:textId="77777777" w:rsidR="007A589E" w:rsidRPr="006B7160" w:rsidRDefault="007A589E" w:rsidP="001F0A91">
      <w:pPr>
        <w:spacing w:line="276" w:lineRule="auto"/>
        <w:rPr>
          <w:color w:val="000000" w:themeColor="text1"/>
          <w:szCs w:val="24"/>
          <w:lang w:val="hr-HR"/>
        </w:rPr>
      </w:pPr>
    </w:p>
    <w:p w14:paraId="368E5D5D" w14:textId="77777777" w:rsidR="007A589E" w:rsidRPr="006B7160" w:rsidRDefault="007A589E" w:rsidP="001F0A91">
      <w:pPr>
        <w:spacing w:line="276" w:lineRule="auto"/>
        <w:rPr>
          <w:color w:val="000000" w:themeColor="text1"/>
          <w:szCs w:val="24"/>
          <w:lang w:val="hr-HR"/>
        </w:rPr>
      </w:pPr>
    </w:p>
    <w:p w14:paraId="0EA07A33" w14:textId="77777777" w:rsidR="007A589E" w:rsidRPr="006B7160" w:rsidRDefault="007A589E" w:rsidP="001F0A91">
      <w:pPr>
        <w:spacing w:line="276" w:lineRule="auto"/>
        <w:rPr>
          <w:color w:val="000000" w:themeColor="text1"/>
          <w:szCs w:val="24"/>
          <w:lang w:val="hr-HR"/>
        </w:rPr>
      </w:pPr>
    </w:p>
    <w:p w14:paraId="3D7CBFF5" w14:textId="77777777" w:rsidR="00071DFB" w:rsidRPr="006B7160" w:rsidRDefault="00071DFB" w:rsidP="001F0A91">
      <w:pPr>
        <w:spacing w:line="276" w:lineRule="auto"/>
        <w:jc w:val="left"/>
        <w:rPr>
          <w:b/>
          <w:color w:val="000000" w:themeColor="text1"/>
          <w:szCs w:val="24"/>
          <w:lang w:val="hr-HR"/>
        </w:rPr>
      </w:pPr>
    </w:p>
    <w:p w14:paraId="75DCF424" w14:textId="77777777" w:rsidR="001F0A91" w:rsidRPr="006B7160" w:rsidRDefault="001F0A91" w:rsidP="001F0A91">
      <w:pPr>
        <w:spacing w:line="276" w:lineRule="auto"/>
        <w:jc w:val="left"/>
        <w:rPr>
          <w:b/>
          <w:color w:val="000000" w:themeColor="text1"/>
          <w:szCs w:val="24"/>
          <w:lang w:val="hr-HR"/>
        </w:rPr>
      </w:pPr>
    </w:p>
    <w:sdt>
      <w:sdtPr>
        <w:rPr>
          <w:rFonts w:ascii="Times New Roman" w:eastAsia="Times New Roman" w:hAnsi="Times New Roman" w:cs="Times New Roman"/>
          <w:b w:val="0"/>
          <w:bCs w:val="0"/>
          <w:color w:val="000000" w:themeColor="text1"/>
          <w:sz w:val="24"/>
          <w:szCs w:val="24"/>
          <w:lang w:val="hr-HR"/>
        </w:rPr>
        <w:id w:val="96629221"/>
        <w:docPartObj>
          <w:docPartGallery w:val="Table of Contents"/>
          <w:docPartUnique/>
        </w:docPartObj>
      </w:sdtPr>
      <w:sdtContent>
        <w:p w14:paraId="388EF6A0" w14:textId="77777777" w:rsidR="00C57E86" w:rsidRPr="006B7160" w:rsidRDefault="00F10A54" w:rsidP="001F0A91">
          <w:pPr>
            <w:pStyle w:val="TOCHeading"/>
            <w:rPr>
              <w:rFonts w:ascii="Times New Roman" w:hAnsi="Times New Roman" w:cs="Times New Roman"/>
              <w:color w:val="000000" w:themeColor="text1"/>
              <w:sz w:val="24"/>
              <w:szCs w:val="24"/>
              <w:lang w:val="hr-HR"/>
            </w:rPr>
          </w:pPr>
          <w:r w:rsidRPr="006B7160">
            <w:rPr>
              <w:rFonts w:ascii="Times New Roman" w:hAnsi="Times New Roman" w:cs="Times New Roman"/>
              <w:color w:val="000000" w:themeColor="text1"/>
              <w:sz w:val="24"/>
              <w:szCs w:val="24"/>
              <w:lang w:val="hr-HR"/>
            </w:rPr>
            <w:t xml:space="preserve">Sadržaj </w:t>
          </w:r>
        </w:p>
        <w:p w14:paraId="5F98212E" w14:textId="77777777" w:rsidR="0029575F" w:rsidRDefault="00E95176">
          <w:pPr>
            <w:pStyle w:val="TOC1"/>
            <w:tabs>
              <w:tab w:val="right" w:leader="dot" w:pos="9017"/>
            </w:tabs>
            <w:rPr>
              <w:rFonts w:asciiTheme="minorHAnsi" w:eastAsiaTheme="minorEastAsia" w:hAnsiTheme="minorHAnsi" w:cstheme="minorBidi"/>
              <w:noProof/>
              <w:kern w:val="2"/>
              <w:sz w:val="22"/>
              <w:szCs w:val="22"/>
              <w:lang w:val="en-US"/>
            </w:rPr>
          </w:pPr>
          <w:r w:rsidRPr="006B7160">
            <w:rPr>
              <w:color w:val="000000" w:themeColor="text1"/>
              <w:szCs w:val="24"/>
              <w:lang w:val="hr-HR"/>
            </w:rPr>
            <w:fldChar w:fldCharType="begin"/>
          </w:r>
          <w:r w:rsidR="00C57E86" w:rsidRPr="006B7160">
            <w:rPr>
              <w:color w:val="000000" w:themeColor="text1"/>
              <w:szCs w:val="24"/>
              <w:lang w:val="hr-HR"/>
            </w:rPr>
            <w:instrText xml:space="preserve"> TOC \o "1-3" \h \z \u </w:instrText>
          </w:r>
          <w:r w:rsidRPr="006B7160">
            <w:rPr>
              <w:color w:val="000000" w:themeColor="text1"/>
              <w:szCs w:val="24"/>
              <w:lang w:val="hr-HR"/>
            </w:rPr>
            <w:fldChar w:fldCharType="separate"/>
          </w:r>
          <w:hyperlink w:anchor="_Toc166485012" w:history="1">
            <w:r w:rsidR="0029575F" w:rsidRPr="00BA18FC">
              <w:rPr>
                <w:rStyle w:val="Hyperlink"/>
                <w:noProof/>
                <w:lang w:val="hr-HR"/>
              </w:rPr>
              <w:t>1. Uvod</w:t>
            </w:r>
            <w:r w:rsidR="0029575F">
              <w:rPr>
                <w:noProof/>
                <w:webHidden/>
              </w:rPr>
              <w:tab/>
            </w:r>
            <w:r>
              <w:rPr>
                <w:noProof/>
                <w:webHidden/>
              </w:rPr>
              <w:fldChar w:fldCharType="begin"/>
            </w:r>
            <w:r w:rsidR="0029575F">
              <w:rPr>
                <w:noProof/>
                <w:webHidden/>
              </w:rPr>
              <w:instrText xml:space="preserve"> PAGEREF _Toc166485012 \h </w:instrText>
            </w:r>
            <w:r>
              <w:rPr>
                <w:noProof/>
                <w:webHidden/>
              </w:rPr>
            </w:r>
            <w:r>
              <w:rPr>
                <w:noProof/>
                <w:webHidden/>
              </w:rPr>
              <w:fldChar w:fldCharType="separate"/>
            </w:r>
            <w:r w:rsidR="0029575F">
              <w:rPr>
                <w:noProof/>
                <w:webHidden/>
              </w:rPr>
              <w:t>4</w:t>
            </w:r>
            <w:r>
              <w:rPr>
                <w:noProof/>
                <w:webHidden/>
              </w:rPr>
              <w:fldChar w:fldCharType="end"/>
            </w:r>
          </w:hyperlink>
        </w:p>
        <w:p w14:paraId="6A3DBF5E" w14:textId="77777777" w:rsidR="0029575F" w:rsidRDefault="00000000">
          <w:pPr>
            <w:pStyle w:val="TOC1"/>
            <w:tabs>
              <w:tab w:val="right" w:leader="dot" w:pos="9017"/>
            </w:tabs>
            <w:rPr>
              <w:rFonts w:asciiTheme="minorHAnsi" w:eastAsiaTheme="minorEastAsia" w:hAnsiTheme="minorHAnsi" w:cstheme="minorBidi"/>
              <w:noProof/>
              <w:kern w:val="2"/>
              <w:sz w:val="22"/>
              <w:szCs w:val="22"/>
              <w:lang w:val="en-US"/>
            </w:rPr>
          </w:pPr>
          <w:hyperlink w:anchor="_Toc166485013" w:history="1">
            <w:r w:rsidR="0029575F" w:rsidRPr="00BA18FC">
              <w:rPr>
                <w:rStyle w:val="Hyperlink"/>
                <w:noProof/>
                <w:lang w:val="hr-HR"/>
              </w:rPr>
              <w:t>2. Metodologija</w:t>
            </w:r>
            <w:r w:rsidR="0029575F">
              <w:rPr>
                <w:noProof/>
                <w:webHidden/>
              </w:rPr>
              <w:tab/>
            </w:r>
            <w:r w:rsidR="00E95176">
              <w:rPr>
                <w:noProof/>
                <w:webHidden/>
              </w:rPr>
              <w:fldChar w:fldCharType="begin"/>
            </w:r>
            <w:r w:rsidR="0029575F">
              <w:rPr>
                <w:noProof/>
                <w:webHidden/>
              </w:rPr>
              <w:instrText xml:space="preserve"> PAGEREF _Toc166485013 \h </w:instrText>
            </w:r>
            <w:r w:rsidR="00E95176">
              <w:rPr>
                <w:noProof/>
                <w:webHidden/>
              </w:rPr>
            </w:r>
            <w:r w:rsidR="00E95176">
              <w:rPr>
                <w:noProof/>
                <w:webHidden/>
              </w:rPr>
              <w:fldChar w:fldCharType="separate"/>
            </w:r>
            <w:r w:rsidR="0029575F">
              <w:rPr>
                <w:noProof/>
                <w:webHidden/>
              </w:rPr>
              <w:t>6</w:t>
            </w:r>
            <w:r w:rsidR="00E95176">
              <w:rPr>
                <w:noProof/>
                <w:webHidden/>
              </w:rPr>
              <w:fldChar w:fldCharType="end"/>
            </w:r>
          </w:hyperlink>
        </w:p>
        <w:p w14:paraId="5DE37B4C" w14:textId="77777777" w:rsidR="0029575F" w:rsidRDefault="00000000">
          <w:pPr>
            <w:pStyle w:val="TOC1"/>
            <w:tabs>
              <w:tab w:val="right" w:leader="dot" w:pos="9017"/>
            </w:tabs>
            <w:rPr>
              <w:rFonts w:asciiTheme="minorHAnsi" w:eastAsiaTheme="minorEastAsia" w:hAnsiTheme="minorHAnsi" w:cstheme="minorBidi"/>
              <w:noProof/>
              <w:kern w:val="2"/>
              <w:sz w:val="22"/>
              <w:szCs w:val="22"/>
              <w:lang w:val="en-US"/>
            </w:rPr>
          </w:pPr>
          <w:hyperlink w:anchor="_Toc166485014" w:history="1">
            <w:r w:rsidR="0029575F" w:rsidRPr="00BA18FC">
              <w:rPr>
                <w:rStyle w:val="Hyperlink"/>
                <w:noProof/>
                <w:lang w:val="hr-HR"/>
              </w:rPr>
              <w:t>3. Pravni okvir</w:t>
            </w:r>
            <w:r w:rsidR="0029575F">
              <w:rPr>
                <w:noProof/>
                <w:webHidden/>
              </w:rPr>
              <w:tab/>
            </w:r>
            <w:r w:rsidR="00E95176">
              <w:rPr>
                <w:noProof/>
                <w:webHidden/>
              </w:rPr>
              <w:fldChar w:fldCharType="begin"/>
            </w:r>
            <w:r w:rsidR="0029575F">
              <w:rPr>
                <w:noProof/>
                <w:webHidden/>
              </w:rPr>
              <w:instrText xml:space="preserve"> PAGEREF _Toc166485014 \h </w:instrText>
            </w:r>
            <w:r w:rsidR="00E95176">
              <w:rPr>
                <w:noProof/>
                <w:webHidden/>
              </w:rPr>
            </w:r>
            <w:r w:rsidR="00E95176">
              <w:rPr>
                <w:noProof/>
                <w:webHidden/>
              </w:rPr>
              <w:fldChar w:fldCharType="separate"/>
            </w:r>
            <w:r w:rsidR="0029575F">
              <w:rPr>
                <w:noProof/>
                <w:webHidden/>
              </w:rPr>
              <w:t>9</w:t>
            </w:r>
            <w:r w:rsidR="00E95176">
              <w:rPr>
                <w:noProof/>
                <w:webHidden/>
              </w:rPr>
              <w:fldChar w:fldCharType="end"/>
            </w:r>
          </w:hyperlink>
        </w:p>
        <w:p w14:paraId="7AFE0000" w14:textId="77777777" w:rsidR="0029575F" w:rsidRDefault="00000000">
          <w:pPr>
            <w:pStyle w:val="TOC2"/>
            <w:tabs>
              <w:tab w:val="right" w:leader="dot" w:pos="9017"/>
            </w:tabs>
            <w:rPr>
              <w:rFonts w:asciiTheme="minorHAnsi" w:eastAsiaTheme="minorEastAsia" w:hAnsiTheme="minorHAnsi" w:cstheme="minorBidi"/>
              <w:noProof/>
              <w:kern w:val="2"/>
              <w:sz w:val="22"/>
              <w:szCs w:val="22"/>
              <w:lang w:val="en-US"/>
            </w:rPr>
          </w:pPr>
          <w:hyperlink w:anchor="_Toc166485015" w:history="1">
            <w:r w:rsidR="0029575F" w:rsidRPr="00BA18FC">
              <w:rPr>
                <w:rStyle w:val="Hyperlink"/>
                <w:noProof/>
                <w:lang w:val="hr-HR"/>
              </w:rPr>
              <w:t>3.1. Međunarodni standardi</w:t>
            </w:r>
            <w:r w:rsidR="0029575F">
              <w:rPr>
                <w:noProof/>
                <w:webHidden/>
              </w:rPr>
              <w:tab/>
            </w:r>
            <w:r w:rsidR="00E95176">
              <w:rPr>
                <w:noProof/>
                <w:webHidden/>
              </w:rPr>
              <w:fldChar w:fldCharType="begin"/>
            </w:r>
            <w:r w:rsidR="0029575F">
              <w:rPr>
                <w:noProof/>
                <w:webHidden/>
              </w:rPr>
              <w:instrText xml:space="preserve"> PAGEREF _Toc166485015 \h </w:instrText>
            </w:r>
            <w:r w:rsidR="00E95176">
              <w:rPr>
                <w:noProof/>
                <w:webHidden/>
              </w:rPr>
            </w:r>
            <w:r w:rsidR="00E95176">
              <w:rPr>
                <w:noProof/>
                <w:webHidden/>
              </w:rPr>
              <w:fldChar w:fldCharType="separate"/>
            </w:r>
            <w:r w:rsidR="0029575F">
              <w:rPr>
                <w:noProof/>
                <w:webHidden/>
              </w:rPr>
              <w:t>9</w:t>
            </w:r>
            <w:r w:rsidR="00E95176">
              <w:rPr>
                <w:noProof/>
                <w:webHidden/>
              </w:rPr>
              <w:fldChar w:fldCharType="end"/>
            </w:r>
          </w:hyperlink>
        </w:p>
        <w:p w14:paraId="7D5307B1" w14:textId="77777777" w:rsidR="0029575F" w:rsidRDefault="00000000">
          <w:pPr>
            <w:pStyle w:val="TOC2"/>
            <w:tabs>
              <w:tab w:val="right" w:leader="dot" w:pos="9017"/>
            </w:tabs>
            <w:rPr>
              <w:rFonts w:asciiTheme="minorHAnsi" w:eastAsiaTheme="minorEastAsia" w:hAnsiTheme="minorHAnsi" w:cstheme="minorBidi"/>
              <w:noProof/>
              <w:kern w:val="2"/>
              <w:sz w:val="22"/>
              <w:szCs w:val="22"/>
              <w:lang w:val="en-US"/>
            </w:rPr>
          </w:pPr>
          <w:hyperlink w:anchor="_Toc166485016" w:history="1">
            <w:r w:rsidR="0029575F" w:rsidRPr="00BA18FC">
              <w:rPr>
                <w:rStyle w:val="Hyperlink"/>
                <w:noProof/>
                <w:lang w:val="hr-HR"/>
              </w:rPr>
              <w:t>3.2. Ustavno određenje</w:t>
            </w:r>
            <w:r w:rsidR="0029575F">
              <w:rPr>
                <w:noProof/>
                <w:webHidden/>
              </w:rPr>
              <w:tab/>
            </w:r>
            <w:r w:rsidR="00E95176">
              <w:rPr>
                <w:noProof/>
                <w:webHidden/>
              </w:rPr>
              <w:fldChar w:fldCharType="begin"/>
            </w:r>
            <w:r w:rsidR="0029575F">
              <w:rPr>
                <w:noProof/>
                <w:webHidden/>
              </w:rPr>
              <w:instrText xml:space="preserve"> PAGEREF _Toc166485016 \h </w:instrText>
            </w:r>
            <w:r w:rsidR="00E95176">
              <w:rPr>
                <w:noProof/>
                <w:webHidden/>
              </w:rPr>
            </w:r>
            <w:r w:rsidR="00E95176">
              <w:rPr>
                <w:noProof/>
                <w:webHidden/>
              </w:rPr>
              <w:fldChar w:fldCharType="separate"/>
            </w:r>
            <w:r w:rsidR="0029575F">
              <w:rPr>
                <w:noProof/>
                <w:webHidden/>
              </w:rPr>
              <w:t>11</w:t>
            </w:r>
            <w:r w:rsidR="00E95176">
              <w:rPr>
                <w:noProof/>
                <w:webHidden/>
              </w:rPr>
              <w:fldChar w:fldCharType="end"/>
            </w:r>
          </w:hyperlink>
        </w:p>
        <w:p w14:paraId="755B0FB4" w14:textId="77777777" w:rsidR="0029575F" w:rsidRDefault="00000000">
          <w:pPr>
            <w:pStyle w:val="TOC2"/>
            <w:tabs>
              <w:tab w:val="right" w:leader="dot" w:pos="9017"/>
            </w:tabs>
            <w:rPr>
              <w:rFonts w:asciiTheme="minorHAnsi" w:eastAsiaTheme="minorEastAsia" w:hAnsiTheme="minorHAnsi" w:cstheme="minorBidi"/>
              <w:noProof/>
              <w:kern w:val="2"/>
              <w:sz w:val="22"/>
              <w:szCs w:val="22"/>
              <w:lang w:val="en-US"/>
            </w:rPr>
          </w:pPr>
          <w:hyperlink w:anchor="_Toc166485017" w:history="1">
            <w:r w:rsidR="0029575F" w:rsidRPr="00BA18FC">
              <w:rPr>
                <w:rStyle w:val="Hyperlink"/>
                <w:noProof/>
                <w:lang w:val="hr-HR" w:eastAsia="sr-Latn-BA"/>
              </w:rPr>
              <w:t>3.3.</w:t>
            </w:r>
            <w:r w:rsidR="00E97A68">
              <w:rPr>
                <w:rStyle w:val="Hyperlink"/>
                <w:noProof/>
                <w:lang w:val="hr-HR" w:eastAsia="sr-Latn-BA"/>
              </w:rPr>
              <w:t xml:space="preserve"> </w:t>
            </w:r>
            <w:r w:rsidR="0029575F" w:rsidRPr="00BA18FC">
              <w:rPr>
                <w:rStyle w:val="Hyperlink"/>
                <w:noProof/>
                <w:lang w:val="hr-HR" w:eastAsia="sr-Latn-BA"/>
              </w:rPr>
              <w:t>Zakonodavno određenje</w:t>
            </w:r>
            <w:r w:rsidR="0029575F">
              <w:rPr>
                <w:noProof/>
                <w:webHidden/>
              </w:rPr>
              <w:tab/>
            </w:r>
            <w:r w:rsidR="00E95176">
              <w:rPr>
                <w:noProof/>
                <w:webHidden/>
              </w:rPr>
              <w:fldChar w:fldCharType="begin"/>
            </w:r>
            <w:r w:rsidR="0029575F">
              <w:rPr>
                <w:noProof/>
                <w:webHidden/>
              </w:rPr>
              <w:instrText xml:space="preserve"> PAGEREF _Toc166485017 \h </w:instrText>
            </w:r>
            <w:r w:rsidR="00E95176">
              <w:rPr>
                <w:noProof/>
                <w:webHidden/>
              </w:rPr>
            </w:r>
            <w:r w:rsidR="00E95176">
              <w:rPr>
                <w:noProof/>
                <w:webHidden/>
              </w:rPr>
              <w:fldChar w:fldCharType="separate"/>
            </w:r>
            <w:r w:rsidR="0029575F">
              <w:rPr>
                <w:noProof/>
                <w:webHidden/>
              </w:rPr>
              <w:t>12</w:t>
            </w:r>
            <w:r w:rsidR="00E95176">
              <w:rPr>
                <w:noProof/>
                <w:webHidden/>
              </w:rPr>
              <w:fldChar w:fldCharType="end"/>
            </w:r>
          </w:hyperlink>
        </w:p>
        <w:p w14:paraId="417656B7" w14:textId="77777777" w:rsidR="0029575F" w:rsidRDefault="00000000">
          <w:pPr>
            <w:pStyle w:val="TOC1"/>
            <w:tabs>
              <w:tab w:val="right" w:leader="dot" w:pos="9017"/>
            </w:tabs>
            <w:rPr>
              <w:rFonts w:asciiTheme="minorHAnsi" w:eastAsiaTheme="minorEastAsia" w:hAnsiTheme="minorHAnsi" w:cstheme="minorBidi"/>
              <w:noProof/>
              <w:kern w:val="2"/>
              <w:sz w:val="22"/>
              <w:szCs w:val="22"/>
              <w:lang w:val="en-US"/>
            </w:rPr>
          </w:pPr>
          <w:hyperlink w:anchor="_Toc166485018" w:history="1">
            <w:r w:rsidR="0029575F" w:rsidRPr="00BA18FC">
              <w:rPr>
                <w:rStyle w:val="Hyperlink"/>
                <w:noProof/>
                <w:lang w:val="hr-HR"/>
              </w:rPr>
              <w:t>4. Praćenje implementacije preporuka i analiza trenutnog stanja u pojedinim policijskim upravama u Bosni i Hercegovini</w:t>
            </w:r>
            <w:r w:rsidR="0029575F">
              <w:rPr>
                <w:noProof/>
                <w:webHidden/>
              </w:rPr>
              <w:tab/>
            </w:r>
            <w:r w:rsidR="00E95176">
              <w:rPr>
                <w:noProof/>
                <w:webHidden/>
              </w:rPr>
              <w:fldChar w:fldCharType="begin"/>
            </w:r>
            <w:r w:rsidR="0029575F">
              <w:rPr>
                <w:noProof/>
                <w:webHidden/>
              </w:rPr>
              <w:instrText xml:space="preserve"> PAGEREF _Toc166485018 \h </w:instrText>
            </w:r>
            <w:r w:rsidR="00E95176">
              <w:rPr>
                <w:noProof/>
                <w:webHidden/>
              </w:rPr>
            </w:r>
            <w:r w:rsidR="00E95176">
              <w:rPr>
                <w:noProof/>
                <w:webHidden/>
              </w:rPr>
              <w:fldChar w:fldCharType="separate"/>
            </w:r>
            <w:r w:rsidR="0029575F">
              <w:rPr>
                <w:noProof/>
                <w:webHidden/>
              </w:rPr>
              <w:t>13</w:t>
            </w:r>
            <w:r w:rsidR="00E95176">
              <w:rPr>
                <w:noProof/>
                <w:webHidden/>
              </w:rPr>
              <w:fldChar w:fldCharType="end"/>
            </w:r>
          </w:hyperlink>
        </w:p>
        <w:p w14:paraId="73E97ABA" w14:textId="77777777" w:rsidR="0029575F" w:rsidRDefault="00000000">
          <w:pPr>
            <w:pStyle w:val="TOC2"/>
            <w:tabs>
              <w:tab w:val="right" w:leader="dot" w:pos="9017"/>
            </w:tabs>
            <w:rPr>
              <w:rFonts w:asciiTheme="minorHAnsi" w:eastAsiaTheme="minorEastAsia" w:hAnsiTheme="minorHAnsi" w:cstheme="minorBidi"/>
              <w:noProof/>
              <w:kern w:val="2"/>
              <w:sz w:val="22"/>
              <w:szCs w:val="22"/>
              <w:lang w:val="en-US"/>
            </w:rPr>
          </w:pPr>
          <w:hyperlink w:anchor="_Toc166485019" w:history="1">
            <w:r w:rsidR="0029575F" w:rsidRPr="00BA18FC">
              <w:rPr>
                <w:rStyle w:val="Hyperlink"/>
                <w:noProof/>
                <w:lang w:val="hr-HR"/>
              </w:rPr>
              <w:t>4.1.</w:t>
            </w:r>
            <w:r w:rsidR="00E97A68">
              <w:rPr>
                <w:rStyle w:val="Hyperlink"/>
                <w:noProof/>
                <w:lang w:val="hr-HR"/>
              </w:rPr>
              <w:t xml:space="preserve"> </w:t>
            </w:r>
            <w:r w:rsidR="0029575F" w:rsidRPr="00BA18FC">
              <w:rPr>
                <w:rStyle w:val="Hyperlink"/>
                <w:noProof/>
                <w:lang w:val="hr-HR"/>
              </w:rPr>
              <w:t>Ministarstvo unutrašnjih poslova Republike Srpske</w:t>
            </w:r>
            <w:r w:rsidR="0029575F">
              <w:rPr>
                <w:noProof/>
                <w:webHidden/>
              </w:rPr>
              <w:tab/>
            </w:r>
            <w:r w:rsidR="00E95176">
              <w:rPr>
                <w:noProof/>
                <w:webHidden/>
              </w:rPr>
              <w:fldChar w:fldCharType="begin"/>
            </w:r>
            <w:r w:rsidR="0029575F">
              <w:rPr>
                <w:noProof/>
                <w:webHidden/>
              </w:rPr>
              <w:instrText xml:space="preserve"> PAGEREF _Toc166485019 \h </w:instrText>
            </w:r>
            <w:r w:rsidR="00E95176">
              <w:rPr>
                <w:noProof/>
                <w:webHidden/>
              </w:rPr>
            </w:r>
            <w:r w:rsidR="00E95176">
              <w:rPr>
                <w:noProof/>
                <w:webHidden/>
              </w:rPr>
              <w:fldChar w:fldCharType="separate"/>
            </w:r>
            <w:r w:rsidR="0029575F">
              <w:rPr>
                <w:noProof/>
                <w:webHidden/>
              </w:rPr>
              <w:t>14</w:t>
            </w:r>
            <w:r w:rsidR="00E95176">
              <w:rPr>
                <w:noProof/>
                <w:webHidden/>
              </w:rPr>
              <w:fldChar w:fldCharType="end"/>
            </w:r>
          </w:hyperlink>
        </w:p>
        <w:p w14:paraId="5F162003" w14:textId="77777777" w:rsidR="0029575F" w:rsidRDefault="00000000">
          <w:pPr>
            <w:pStyle w:val="TOC3"/>
            <w:tabs>
              <w:tab w:val="left" w:pos="1320"/>
              <w:tab w:val="right" w:leader="dot" w:pos="9017"/>
            </w:tabs>
            <w:rPr>
              <w:rFonts w:asciiTheme="minorHAnsi" w:eastAsiaTheme="minorEastAsia" w:hAnsiTheme="minorHAnsi" w:cstheme="minorBidi"/>
              <w:noProof/>
              <w:kern w:val="2"/>
              <w:sz w:val="22"/>
              <w:szCs w:val="22"/>
              <w:lang w:val="en-US"/>
            </w:rPr>
          </w:pPr>
          <w:hyperlink w:anchor="_Toc166485020" w:history="1">
            <w:r w:rsidR="0029575F" w:rsidRPr="00BA18FC">
              <w:rPr>
                <w:rStyle w:val="Hyperlink"/>
                <w:noProof/>
                <w:lang w:val="hr-HR"/>
              </w:rPr>
              <w:t>4.1.1.</w:t>
            </w:r>
            <w:r w:rsidR="0029575F">
              <w:rPr>
                <w:rFonts w:asciiTheme="minorHAnsi" w:eastAsiaTheme="minorEastAsia" w:hAnsiTheme="minorHAnsi" w:cstheme="minorBidi"/>
                <w:noProof/>
                <w:kern w:val="2"/>
                <w:sz w:val="22"/>
                <w:szCs w:val="22"/>
                <w:lang w:val="en-US"/>
              </w:rPr>
              <w:tab/>
            </w:r>
            <w:r w:rsidR="0029575F" w:rsidRPr="00BA18FC">
              <w:rPr>
                <w:rStyle w:val="Hyperlink"/>
                <w:noProof/>
                <w:lang w:val="hr-HR"/>
              </w:rPr>
              <w:t>Policijska uprava Banja Luka</w:t>
            </w:r>
            <w:r w:rsidR="0029575F">
              <w:rPr>
                <w:noProof/>
                <w:webHidden/>
              </w:rPr>
              <w:tab/>
            </w:r>
            <w:r w:rsidR="00E95176">
              <w:rPr>
                <w:noProof/>
                <w:webHidden/>
              </w:rPr>
              <w:fldChar w:fldCharType="begin"/>
            </w:r>
            <w:r w:rsidR="0029575F">
              <w:rPr>
                <w:noProof/>
                <w:webHidden/>
              </w:rPr>
              <w:instrText xml:space="preserve"> PAGEREF _Toc166485020 \h </w:instrText>
            </w:r>
            <w:r w:rsidR="00E95176">
              <w:rPr>
                <w:noProof/>
                <w:webHidden/>
              </w:rPr>
            </w:r>
            <w:r w:rsidR="00E95176">
              <w:rPr>
                <w:noProof/>
                <w:webHidden/>
              </w:rPr>
              <w:fldChar w:fldCharType="separate"/>
            </w:r>
            <w:r w:rsidR="0029575F">
              <w:rPr>
                <w:noProof/>
                <w:webHidden/>
              </w:rPr>
              <w:t>16</w:t>
            </w:r>
            <w:r w:rsidR="00E95176">
              <w:rPr>
                <w:noProof/>
                <w:webHidden/>
              </w:rPr>
              <w:fldChar w:fldCharType="end"/>
            </w:r>
          </w:hyperlink>
        </w:p>
        <w:p w14:paraId="6ED70966" w14:textId="77777777" w:rsidR="0029575F" w:rsidRDefault="00000000">
          <w:pPr>
            <w:pStyle w:val="TOC3"/>
            <w:tabs>
              <w:tab w:val="left" w:pos="1320"/>
              <w:tab w:val="right" w:leader="dot" w:pos="9017"/>
            </w:tabs>
            <w:rPr>
              <w:rFonts w:asciiTheme="minorHAnsi" w:eastAsiaTheme="minorEastAsia" w:hAnsiTheme="minorHAnsi" w:cstheme="minorBidi"/>
              <w:noProof/>
              <w:kern w:val="2"/>
              <w:sz w:val="22"/>
              <w:szCs w:val="22"/>
              <w:lang w:val="en-US"/>
            </w:rPr>
          </w:pPr>
          <w:hyperlink w:anchor="_Toc166485021" w:history="1">
            <w:r w:rsidR="0029575F" w:rsidRPr="00BA18FC">
              <w:rPr>
                <w:rStyle w:val="Hyperlink"/>
                <w:noProof/>
                <w:lang w:val="hr-HR"/>
              </w:rPr>
              <w:t>4.1.2.</w:t>
            </w:r>
            <w:r w:rsidR="0029575F">
              <w:rPr>
                <w:rFonts w:asciiTheme="minorHAnsi" w:eastAsiaTheme="minorEastAsia" w:hAnsiTheme="minorHAnsi" w:cstheme="minorBidi"/>
                <w:noProof/>
                <w:kern w:val="2"/>
                <w:sz w:val="22"/>
                <w:szCs w:val="22"/>
                <w:lang w:val="en-US"/>
              </w:rPr>
              <w:tab/>
            </w:r>
            <w:r w:rsidR="0029575F" w:rsidRPr="00BA18FC">
              <w:rPr>
                <w:rStyle w:val="Hyperlink"/>
                <w:noProof/>
                <w:lang w:val="hr-HR"/>
              </w:rPr>
              <w:t>Policijska uprava Prijedor</w:t>
            </w:r>
            <w:r w:rsidR="0029575F">
              <w:rPr>
                <w:noProof/>
                <w:webHidden/>
              </w:rPr>
              <w:tab/>
            </w:r>
            <w:r w:rsidR="00E95176">
              <w:rPr>
                <w:noProof/>
                <w:webHidden/>
              </w:rPr>
              <w:fldChar w:fldCharType="begin"/>
            </w:r>
            <w:r w:rsidR="0029575F">
              <w:rPr>
                <w:noProof/>
                <w:webHidden/>
              </w:rPr>
              <w:instrText xml:space="preserve"> PAGEREF _Toc166485021 \h </w:instrText>
            </w:r>
            <w:r w:rsidR="00E95176">
              <w:rPr>
                <w:noProof/>
                <w:webHidden/>
              </w:rPr>
            </w:r>
            <w:r w:rsidR="00E95176">
              <w:rPr>
                <w:noProof/>
                <w:webHidden/>
              </w:rPr>
              <w:fldChar w:fldCharType="separate"/>
            </w:r>
            <w:r w:rsidR="0029575F">
              <w:rPr>
                <w:noProof/>
                <w:webHidden/>
              </w:rPr>
              <w:t>19</w:t>
            </w:r>
            <w:r w:rsidR="00E95176">
              <w:rPr>
                <w:noProof/>
                <w:webHidden/>
              </w:rPr>
              <w:fldChar w:fldCharType="end"/>
            </w:r>
          </w:hyperlink>
        </w:p>
        <w:p w14:paraId="4A9086FD" w14:textId="77777777" w:rsidR="0029575F" w:rsidRDefault="00000000">
          <w:pPr>
            <w:pStyle w:val="TOC3"/>
            <w:tabs>
              <w:tab w:val="left" w:pos="1320"/>
              <w:tab w:val="right" w:leader="dot" w:pos="9017"/>
            </w:tabs>
            <w:rPr>
              <w:rFonts w:asciiTheme="minorHAnsi" w:eastAsiaTheme="minorEastAsia" w:hAnsiTheme="minorHAnsi" w:cstheme="minorBidi"/>
              <w:noProof/>
              <w:kern w:val="2"/>
              <w:sz w:val="22"/>
              <w:szCs w:val="22"/>
              <w:lang w:val="en-US"/>
            </w:rPr>
          </w:pPr>
          <w:hyperlink w:anchor="_Toc166485022" w:history="1">
            <w:r w:rsidR="0029575F" w:rsidRPr="00BA18FC">
              <w:rPr>
                <w:rStyle w:val="Hyperlink"/>
                <w:noProof/>
                <w:lang w:val="hr-HR"/>
              </w:rPr>
              <w:t>4.1.3.</w:t>
            </w:r>
            <w:r w:rsidR="0029575F">
              <w:rPr>
                <w:rFonts w:asciiTheme="minorHAnsi" w:eastAsiaTheme="minorEastAsia" w:hAnsiTheme="minorHAnsi" w:cstheme="minorBidi"/>
                <w:noProof/>
                <w:kern w:val="2"/>
                <w:sz w:val="22"/>
                <w:szCs w:val="22"/>
                <w:lang w:val="en-US"/>
              </w:rPr>
              <w:tab/>
            </w:r>
            <w:r w:rsidR="0029575F" w:rsidRPr="00BA18FC">
              <w:rPr>
                <w:rStyle w:val="Hyperlink"/>
                <w:noProof/>
                <w:lang w:val="hr-HR"/>
              </w:rPr>
              <w:t>Policijska uprava Doboj</w:t>
            </w:r>
            <w:r w:rsidR="0029575F">
              <w:rPr>
                <w:noProof/>
                <w:webHidden/>
              </w:rPr>
              <w:tab/>
            </w:r>
            <w:r w:rsidR="00E95176">
              <w:rPr>
                <w:noProof/>
                <w:webHidden/>
              </w:rPr>
              <w:fldChar w:fldCharType="begin"/>
            </w:r>
            <w:r w:rsidR="0029575F">
              <w:rPr>
                <w:noProof/>
                <w:webHidden/>
              </w:rPr>
              <w:instrText xml:space="preserve"> PAGEREF _Toc166485022 \h </w:instrText>
            </w:r>
            <w:r w:rsidR="00E95176">
              <w:rPr>
                <w:noProof/>
                <w:webHidden/>
              </w:rPr>
            </w:r>
            <w:r w:rsidR="00E95176">
              <w:rPr>
                <w:noProof/>
                <w:webHidden/>
              </w:rPr>
              <w:fldChar w:fldCharType="separate"/>
            </w:r>
            <w:r w:rsidR="0029575F">
              <w:rPr>
                <w:noProof/>
                <w:webHidden/>
              </w:rPr>
              <w:t>22</w:t>
            </w:r>
            <w:r w:rsidR="00E95176">
              <w:rPr>
                <w:noProof/>
                <w:webHidden/>
              </w:rPr>
              <w:fldChar w:fldCharType="end"/>
            </w:r>
          </w:hyperlink>
        </w:p>
        <w:p w14:paraId="25977858" w14:textId="77777777" w:rsidR="0029575F" w:rsidRDefault="00000000">
          <w:pPr>
            <w:pStyle w:val="TOC3"/>
            <w:tabs>
              <w:tab w:val="left" w:pos="1320"/>
              <w:tab w:val="right" w:leader="dot" w:pos="9017"/>
            </w:tabs>
            <w:rPr>
              <w:rFonts w:asciiTheme="minorHAnsi" w:eastAsiaTheme="minorEastAsia" w:hAnsiTheme="minorHAnsi" w:cstheme="minorBidi"/>
              <w:noProof/>
              <w:kern w:val="2"/>
              <w:sz w:val="22"/>
              <w:szCs w:val="22"/>
              <w:lang w:val="en-US"/>
            </w:rPr>
          </w:pPr>
          <w:hyperlink w:anchor="_Toc166485023" w:history="1">
            <w:r w:rsidR="0029575F" w:rsidRPr="00BA18FC">
              <w:rPr>
                <w:rStyle w:val="Hyperlink"/>
                <w:noProof/>
                <w:lang w:val="hr-HR"/>
              </w:rPr>
              <w:t>4.1.4.</w:t>
            </w:r>
            <w:r w:rsidR="0029575F">
              <w:rPr>
                <w:rFonts w:asciiTheme="minorHAnsi" w:eastAsiaTheme="minorEastAsia" w:hAnsiTheme="minorHAnsi" w:cstheme="minorBidi"/>
                <w:noProof/>
                <w:kern w:val="2"/>
                <w:sz w:val="22"/>
                <w:szCs w:val="22"/>
                <w:lang w:val="en-US"/>
              </w:rPr>
              <w:tab/>
            </w:r>
            <w:r w:rsidR="0029575F" w:rsidRPr="00BA18FC">
              <w:rPr>
                <w:rStyle w:val="Hyperlink"/>
                <w:noProof/>
                <w:lang w:val="hr-HR"/>
              </w:rPr>
              <w:t>Policijska uprava Bijeljina</w:t>
            </w:r>
            <w:r w:rsidR="0029575F">
              <w:rPr>
                <w:noProof/>
                <w:webHidden/>
              </w:rPr>
              <w:tab/>
            </w:r>
            <w:r w:rsidR="00E95176">
              <w:rPr>
                <w:noProof/>
                <w:webHidden/>
              </w:rPr>
              <w:fldChar w:fldCharType="begin"/>
            </w:r>
            <w:r w:rsidR="0029575F">
              <w:rPr>
                <w:noProof/>
                <w:webHidden/>
              </w:rPr>
              <w:instrText xml:space="preserve"> PAGEREF _Toc166485023 \h </w:instrText>
            </w:r>
            <w:r w:rsidR="00E95176">
              <w:rPr>
                <w:noProof/>
                <w:webHidden/>
              </w:rPr>
            </w:r>
            <w:r w:rsidR="00E95176">
              <w:rPr>
                <w:noProof/>
                <w:webHidden/>
              </w:rPr>
              <w:fldChar w:fldCharType="separate"/>
            </w:r>
            <w:r w:rsidR="0029575F">
              <w:rPr>
                <w:noProof/>
                <w:webHidden/>
              </w:rPr>
              <w:t>24</w:t>
            </w:r>
            <w:r w:rsidR="00E95176">
              <w:rPr>
                <w:noProof/>
                <w:webHidden/>
              </w:rPr>
              <w:fldChar w:fldCharType="end"/>
            </w:r>
          </w:hyperlink>
        </w:p>
        <w:p w14:paraId="3EF0990B" w14:textId="77777777" w:rsidR="0029575F" w:rsidRDefault="00000000">
          <w:pPr>
            <w:pStyle w:val="TOC2"/>
            <w:tabs>
              <w:tab w:val="left" w:pos="880"/>
              <w:tab w:val="right" w:leader="dot" w:pos="9017"/>
            </w:tabs>
            <w:rPr>
              <w:rFonts w:asciiTheme="minorHAnsi" w:eastAsiaTheme="minorEastAsia" w:hAnsiTheme="minorHAnsi" w:cstheme="minorBidi"/>
              <w:noProof/>
              <w:kern w:val="2"/>
              <w:sz w:val="22"/>
              <w:szCs w:val="22"/>
              <w:lang w:val="en-US"/>
            </w:rPr>
          </w:pPr>
          <w:hyperlink w:anchor="_Toc166485024" w:history="1">
            <w:r w:rsidR="0029575F" w:rsidRPr="00BA18FC">
              <w:rPr>
                <w:rStyle w:val="Hyperlink"/>
                <w:noProof/>
                <w:lang w:val="hr-HR"/>
              </w:rPr>
              <w:t>4.2.</w:t>
            </w:r>
            <w:r w:rsidR="0029575F">
              <w:rPr>
                <w:rFonts w:asciiTheme="minorHAnsi" w:eastAsiaTheme="minorEastAsia" w:hAnsiTheme="minorHAnsi" w:cstheme="minorBidi"/>
                <w:noProof/>
                <w:kern w:val="2"/>
                <w:sz w:val="22"/>
                <w:szCs w:val="22"/>
                <w:lang w:val="en-US"/>
              </w:rPr>
              <w:tab/>
            </w:r>
            <w:r w:rsidR="0029575F" w:rsidRPr="00BA18FC">
              <w:rPr>
                <w:rStyle w:val="Hyperlink"/>
                <w:noProof/>
                <w:lang w:val="hr-HR"/>
              </w:rPr>
              <w:t>Ministarstvo unutrašnjih poslova Federacije Bosne i Hercegovine</w:t>
            </w:r>
            <w:r w:rsidR="0029575F">
              <w:rPr>
                <w:noProof/>
                <w:webHidden/>
              </w:rPr>
              <w:tab/>
            </w:r>
            <w:r w:rsidR="00E95176">
              <w:rPr>
                <w:noProof/>
                <w:webHidden/>
              </w:rPr>
              <w:fldChar w:fldCharType="begin"/>
            </w:r>
            <w:r w:rsidR="0029575F">
              <w:rPr>
                <w:noProof/>
                <w:webHidden/>
              </w:rPr>
              <w:instrText xml:space="preserve"> PAGEREF _Toc166485024 \h </w:instrText>
            </w:r>
            <w:r w:rsidR="00E95176">
              <w:rPr>
                <w:noProof/>
                <w:webHidden/>
              </w:rPr>
            </w:r>
            <w:r w:rsidR="00E95176">
              <w:rPr>
                <w:noProof/>
                <w:webHidden/>
              </w:rPr>
              <w:fldChar w:fldCharType="separate"/>
            </w:r>
            <w:r w:rsidR="0029575F">
              <w:rPr>
                <w:noProof/>
                <w:webHidden/>
              </w:rPr>
              <w:t>28</w:t>
            </w:r>
            <w:r w:rsidR="00E95176">
              <w:rPr>
                <w:noProof/>
                <w:webHidden/>
              </w:rPr>
              <w:fldChar w:fldCharType="end"/>
            </w:r>
          </w:hyperlink>
        </w:p>
        <w:p w14:paraId="2F2C0301" w14:textId="77777777" w:rsidR="0029575F" w:rsidRDefault="00000000">
          <w:pPr>
            <w:pStyle w:val="TOC3"/>
            <w:tabs>
              <w:tab w:val="left" w:pos="1320"/>
              <w:tab w:val="right" w:leader="dot" w:pos="9017"/>
            </w:tabs>
            <w:rPr>
              <w:rFonts w:asciiTheme="minorHAnsi" w:eastAsiaTheme="minorEastAsia" w:hAnsiTheme="minorHAnsi" w:cstheme="minorBidi"/>
              <w:noProof/>
              <w:kern w:val="2"/>
              <w:sz w:val="22"/>
              <w:szCs w:val="22"/>
              <w:lang w:val="en-US"/>
            </w:rPr>
          </w:pPr>
          <w:hyperlink w:anchor="_Toc166485025" w:history="1">
            <w:r w:rsidR="0029575F" w:rsidRPr="00BA18FC">
              <w:rPr>
                <w:rStyle w:val="Hyperlink"/>
                <w:noProof/>
                <w:lang w:val="hr-HR"/>
              </w:rPr>
              <w:t>4.2.1.</w:t>
            </w:r>
            <w:r w:rsidR="0029575F">
              <w:rPr>
                <w:rFonts w:asciiTheme="minorHAnsi" w:eastAsiaTheme="minorEastAsia" w:hAnsiTheme="minorHAnsi" w:cstheme="minorBidi"/>
                <w:noProof/>
                <w:kern w:val="2"/>
                <w:sz w:val="22"/>
                <w:szCs w:val="22"/>
                <w:lang w:val="en-US"/>
              </w:rPr>
              <w:tab/>
            </w:r>
            <w:r w:rsidR="0029575F" w:rsidRPr="00BA18FC">
              <w:rPr>
                <w:rStyle w:val="Hyperlink"/>
                <w:noProof/>
                <w:lang w:val="hr-HR"/>
              </w:rPr>
              <w:t>Ministarstvo unutrašnjih poslova Kantona Sarajevo</w:t>
            </w:r>
            <w:r w:rsidR="0029575F">
              <w:rPr>
                <w:noProof/>
                <w:webHidden/>
              </w:rPr>
              <w:tab/>
            </w:r>
            <w:r w:rsidR="00E95176">
              <w:rPr>
                <w:noProof/>
                <w:webHidden/>
              </w:rPr>
              <w:fldChar w:fldCharType="begin"/>
            </w:r>
            <w:r w:rsidR="0029575F">
              <w:rPr>
                <w:noProof/>
                <w:webHidden/>
              </w:rPr>
              <w:instrText xml:space="preserve"> PAGEREF _Toc166485025 \h </w:instrText>
            </w:r>
            <w:r w:rsidR="00E95176">
              <w:rPr>
                <w:noProof/>
                <w:webHidden/>
              </w:rPr>
            </w:r>
            <w:r w:rsidR="00E95176">
              <w:rPr>
                <w:noProof/>
                <w:webHidden/>
              </w:rPr>
              <w:fldChar w:fldCharType="separate"/>
            </w:r>
            <w:r w:rsidR="0029575F">
              <w:rPr>
                <w:noProof/>
                <w:webHidden/>
              </w:rPr>
              <w:t>29</w:t>
            </w:r>
            <w:r w:rsidR="00E95176">
              <w:rPr>
                <w:noProof/>
                <w:webHidden/>
              </w:rPr>
              <w:fldChar w:fldCharType="end"/>
            </w:r>
          </w:hyperlink>
        </w:p>
        <w:p w14:paraId="467C0632" w14:textId="77777777" w:rsidR="0029575F" w:rsidRDefault="00000000">
          <w:pPr>
            <w:pStyle w:val="TOC3"/>
            <w:tabs>
              <w:tab w:val="left" w:pos="1320"/>
              <w:tab w:val="right" w:leader="dot" w:pos="9017"/>
            </w:tabs>
            <w:rPr>
              <w:rFonts w:asciiTheme="minorHAnsi" w:eastAsiaTheme="minorEastAsia" w:hAnsiTheme="minorHAnsi" w:cstheme="minorBidi"/>
              <w:noProof/>
              <w:kern w:val="2"/>
              <w:sz w:val="22"/>
              <w:szCs w:val="22"/>
              <w:lang w:val="en-US"/>
            </w:rPr>
          </w:pPr>
          <w:hyperlink w:anchor="_Toc166485026" w:history="1">
            <w:r w:rsidR="0029575F" w:rsidRPr="00BA18FC">
              <w:rPr>
                <w:rStyle w:val="Hyperlink"/>
                <w:noProof/>
                <w:lang w:val="hr-HR"/>
              </w:rPr>
              <w:t>4.2.2.</w:t>
            </w:r>
            <w:r w:rsidR="0029575F">
              <w:rPr>
                <w:rFonts w:asciiTheme="minorHAnsi" w:eastAsiaTheme="minorEastAsia" w:hAnsiTheme="minorHAnsi" w:cstheme="minorBidi"/>
                <w:noProof/>
                <w:kern w:val="2"/>
                <w:sz w:val="22"/>
                <w:szCs w:val="22"/>
                <w:lang w:val="en-US"/>
              </w:rPr>
              <w:tab/>
            </w:r>
            <w:r w:rsidR="0029575F" w:rsidRPr="00BA18FC">
              <w:rPr>
                <w:rStyle w:val="Hyperlink"/>
                <w:noProof/>
                <w:lang w:val="hr-HR"/>
              </w:rPr>
              <w:t>Ministarstvo unutrašnjih poslova Srednjobosanskog kantona</w:t>
            </w:r>
            <w:r w:rsidR="0029575F">
              <w:rPr>
                <w:noProof/>
                <w:webHidden/>
              </w:rPr>
              <w:tab/>
            </w:r>
            <w:r w:rsidR="00E95176">
              <w:rPr>
                <w:noProof/>
                <w:webHidden/>
              </w:rPr>
              <w:fldChar w:fldCharType="begin"/>
            </w:r>
            <w:r w:rsidR="0029575F">
              <w:rPr>
                <w:noProof/>
                <w:webHidden/>
              </w:rPr>
              <w:instrText xml:space="preserve"> PAGEREF _Toc166485026 \h </w:instrText>
            </w:r>
            <w:r w:rsidR="00E95176">
              <w:rPr>
                <w:noProof/>
                <w:webHidden/>
              </w:rPr>
            </w:r>
            <w:r w:rsidR="00E95176">
              <w:rPr>
                <w:noProof/>
                <w:webHidden/>
              </w:rPr>
              <w:fldChar w:fldCharType="separate"/>
            </w:r>
            <w:r w:rsidR="0029575F">
              <w:rPr>
                <w:noProof/>
                <w:webHidden/>
              </w:rPr>
              <w:t>33</w:t>
            </w:r>
            <w:r w:rsidR="00E95176">
              <w:rPr>
                <w:noProof/>
                <w:webHidden/>
              </w:rPr>
              <w:fldChar w:fldCharType="end"/>
            </w:r>
          </w:hyperlink>
        </w:p>
        <w:p w14:paraId="1F0674EC" w14:textId="77777777" w:rsidR="0029575F" w:rsidRDefault="00000000">
          <w:pPr>
            <w:pStyle w:val="TOC3"/>
            <w:tabs>
              <w:tab w:val="left" w:pos="1320"/>
              <w:tab w:val="right" w:leader="dot" w:pos="9017"/>
            </w:tabs>
            <w:rPr>
              <w:rFonts w:asciiTheme="minorHAnsi" w:eastAsiaTheme="minorEastAsia" w:hAnsiTheme="minorHAnsi" w:cstheme="minorBidi"/>
              <w:noProof/>
              <w:kern w:val="2"/>
              <w:sz w:val="22"/>
              <w:szCs w:val="22"/>
              <w:lang w:val="en-US"/>
            </w:rPr>
          </w:pPr>
          <w:hyperlink w:anchor="_Toc166485027" w:history="1">
            <w:r w:rsidR="0029575F" w:rsidRPr="00BA18FC">
              <w:rPr>
                <w:rStyle w:val="Hyperlink"/>
                <w:noProof/>
                <w:lang w:val="hr-HR"/>
              </w:rPr>
              <w:t>4.2.3.</w:t>
            </w:r>
            <w:r w:rsidR="0029575F">
              <w:rPr>
                <w:rFonts w:asciiTheme="minorHAnsi" w:eastAsiaTheme="minorEastAsia" w:hAnsiTheme="minorHAnsi" w:cstheme="minorBidi"/>
                <w:noProof/>
                <w:kern w:val="2"/>
                <w:sz w:val="22"/>
                <w:szCs w:val="22"/>
                <w:lang w:val="en-US"/>
              </w:rPr>
              <w:tab/>
            </w:r>
            <w:r w:rsidR="0029575F" w:rsidRPr="00BA18FC">
              <w:rPr>
                <w:rStyle w:val="Hyperlink"/>
                <w:noProof/>
                <w:lang w:val="hr-HR"/>
              </w:rPr>
              <w:t>Ministarstvo unutrašnjih poslova Tuzlanskog kantona</w:t>
            </w:r>
            <w:r w:rsidR="0029575F">
              <w:rPr>
                <w:noProof/>
                <w:webHidden/>
              </w:rPr>
              <w:tab/>
            </w:r>
            <w:r w:rsidR="00E95176">
              <w:rPr>
                <w:noProof/>
                <w:webHidden/>
              </w:rPr>
              <w:fldChar w:fldCharType="begin"/>
            </w:r>
            <w:r w:rsidR="0029575F">
              <w:rPr>
                <w:noProof/>
                <w:webHidden/>
              </w:rPr>
              <w:instrText xml:space="preserve"> PAGEREF _Toc166485027 \h </w:instrText>
            </w:r>
            <w:r w:rsidR="00E95176">
              <w:rPr>
                <w:noProof/>
                <w:webHidden/>
              </w:rPr>
            </w:r>
            <w:r w:rsidR="00E95176">
              <w:rPr>
                <w:noProof/>
                <w:webHidden/>
              </w:rPr>
              <w:fldChar w:fldCharType="separate"/>
            </w:r>
            <w:r w:rsidR="0029575F">
              <w:rPr>
                <w:noProof/>
                <w:webHidden/>
              </w:rPr>
              <w:t>36</w:t>
            </w:r>
            <w:r w:rsidR="00E95176">
              <w:rPr>
                <w:noProof/>
                <w:webHidden/>
              </w:rPr>
              <w:fldChar w:fldCharType="end"/>
            </w:r>
          </w:hyperlink>
        </w:p>
        <w:p w14:paraId="55C04385" w14:textId="77777777" w:rsidR="0029575F" w:rsidRDefault="00000000">
          <w:pPr>
            <w:pStyle w:val="TOC3"/>
            <w:tabs>
              <w:tab w:val="left" w:pos="1320"/>
              <w:tab w:val="right" w:leader="dot" w:pos="9017"/>
            </w:tabs>
            <w:rPr>
              <w:rFonts w:asciiTheme="minorHAnsi" w:eastAsiaTheme="minorEastAsia" w:hAnsiTheme="minorHAnsi" w:cstheme="minorBidi"/>
              <w:noProof/>
              <w:kern w:val="2"/>
              <w:sz w:val="22"/>
              <w:szCs w:val="22"/>
              <w:lang w:val="en-US"/>
            </w:rPr>
          </w:pPr>
          <w:hyperlink w:anchor="_Toc166485028" w:history="1">
            <w:r w:rsidR="0029575F" w:rsidRPr="00BA18FC">
              <w:rPr>
                <w:rStyle w:val="Hyperlink"/>
                <w:noProof/>
                <w:lang w:val="hr-HR"/>
              </w:rPr>
              <w:t>4.2.4.</w:t>
            </w:r>
            <w:r w:rsidR="0029575F">
              <w:rPr>
                <w:rFonts w:asciiTheme="minorHAnsi" w:eastAsiaTheme="minorEastAsia" w:hAnsiTheme="minorHAnsi" w:cstheme="minorBidi"/>
                <w:noProof/>
                <w:kern w:val="2"/>
                <w:sz w:val="22"/>
                <w:szCs w:val="22"/>
                <w:lang w:val="en-US"/>
              </w:rPr>
              <w:tab/>
            </w:r>
            <w:r w:rsidR="0029575F" w:rsidRPr="00BA18FC">
              <w:rPr>
                <w:rStyle w:val="Hyperlink"/>
                <w:noProof/>
                <w:lang w:val="hr-HR"/>
              </w:rPr>
              <w:t>Ministarstvo unutrašnjih poslova Zeničko-dobojskog kantona</w:t>
            </w:r>
            <w:r w:rsidR="0029575F">
              <w:rPr>
                <w:noProof/>
                <w:webHidden/>
              </w:rPr>
              <w:tab/>
            </w:r>
            <w:r w:rsidR="00E95176">
              <w:rPr>
                <w:noProof/>
                <w:webHidden/>
              </w:rPr>
              <w:fldChar w:fldCharType="begin"/>
            </w:r>
            <w:r w:rsidR="0029575F">
              <w:rPr>
                <w:noProof/>
                <w:webHidden/>
              </w:rPr>
              <w:instrText xml:space="preserve"> PAGEREF _Toc166485028 \h </w:instrText>
            </w:r>
            <w:r w:rsidR="00E95176">
              <w:rPr>
                <w:noProof/>
                <w:webHidden/>
              </w:rPr>
            </w:r>
            <w:r w:rsidR="00E95176">
              <w:rPr>
                <w:noProof/>
                <w:webHidden/>
              </w:rPr>
              <w:fldChar w:fldCharType="separate"/>
            </w:r>
            <w:r w:rsidR="0029575F">
              <w:rPr>
                <w:noProof/>
                <w:webHidden/>
              </w:rPr>
              <w:t>40</w:t>
            </w:r>
            <w:r w:rsidR="00E95176">
              <w:rPr>
                <w:noProof/>
                <w:webHidden/>
              </w:rPr>
              <w:fldChar w:fldCharType="end"/>
            </w:r>
          </w:hyperlink>
        </w:p>
        <w:p w14:paraId="4BEB3196" w14:textId="77777777" w:rsidR="0029575F" w:rsidRDefault="00000000">
          <w:pPr>
            <w:pStyle w:val="TOC3"/>
            <w:tabs>
              <w:tab w:val="left" w:pos="1320"/>
              <w:tab w:val="right" w:leader="dot" w:pos="9017"/>
            </w:tabs>
            <w:rPr>
              <w:rFonts w:asciiTheme="minorHAnsi" w:eastAsiaTheme="minorEastAsia" w:hAnsiTheme="minorHAnsi" w:cstheme="minorBidi"/>
              <w:noProof/>
              <w:kern w:val="2"/>
              <w:sz w:val="22"/>
              <w:szCs w:val="22"/>
              <w:lang w:val="en-US"/>
            </w:rPr>
          </w:pPr>
          <w:hyperlink w:anchor="_Toc166485029" w:history="1">
            <w:r w:rsidR="0029575F" w:rsidRPr="00BA18FC">
              <w:rPr>
                <w:rStyle w:val="Hyperlink"/>
                <w:noProof/>
                <w:lang w:val="hr-HR"/>
              </w:rPr>
              <w:t>4.2.5.</w:t>
            </w:r>
            <w:r w:rsidR="0029575F">
              <w:rPr>
                <w:rFonts w:asciiTheme="minorHAnsi" w:eastAsiaTheme="minorEastAsia" w:hAnsiTheme="minorHAnsi" w:cstheme="minorBidi"/>
                <w:noProof/>
                <w:kern w:val="2"/>
                <w:sz w:val="22"/>
                <w:szCs w:val="22"/>
                <w:lang w:val="en-US"/>
              </w:rPr>
              <w:tab/>
            </w:r>
            <w:r w:rsidR="0029575F" w:rsidRPr="00BA18FC">
              <w:rPr>
                <w:rStyle w:val="Hyperlink"/>
                <w:noProof/>
                <w:lang w:val="hr-HR"/>
              </w:rPr>
              <w:t>Ministarstvo unutrašnjih poslova Hercegovačko-neretvanskog kantona</w:t>
            </w:r>
            <w:r w:rsidR="0029575F">
              <w:rPr>
                <w:noProof/>
                <w:webHidden/>
              </w:rPr>
              <w:tab/>
            </w:r>
            <w:r w:rsidR="00E95176">
              <w:rPr>
                <w:noProof/>
                <w:webHidden/>
              </w:rPr>
              <w:fldChar w:fldCharType="begin"/>
            </w:r>
            <w:r w:rsidR="0029575F">
              <w:rPr>
                <w:noProof/>
                <w:webHidden/>
              </w:rPr>
              <w:instrText xml:space="preserve"> PAGEREF _Toc166485029 \h </w:instrText>
            </w:r>
            <w:r w:rsidR="00E95176">
              <w:rPr>
                <w:noProof/>
                <w:webHidden/>
              </w:rPr>
            </w:r>
            <w:r w:rsidR="00E95176">
              <w:rPr>
                <w:noProof/>
                <w:webHidden/>
              </w:rPr>
              <w:fldChar w:fldCharType="separate"/>
            </w:r>
            <w:r w:rsidR="0029575F">
              <w:rPr>
                <w:noProof/>
                <w:webHidden/>
              </w:rPr>
              <w:t>44</w:t>
            </w:r>
            <w:r w:rsidR="00E95176">
              <w:rPr>
                <w:noProof/>
                <w:webHidden/>
              </w:rPr>
              <w:fldChar w:fldCharType="end"/>
            </w:r>
          </w:hyperlink>
        </w:p>
        <w:p w14:paraId="18DA3364" w14:textId="77777777" w:rsidR="0029575F" w:rsidRDefault="00000000">
          <w:pPr>
            <w:pStyle w:val="TOC2"/>
            <w:tabs>
              <w:tab w:val="left" w:pos="880"/>
              <w:tab w:val="right" w:leader="dot" w:pos="9017"/>
            </w:tabs>
            <w:rPr>
              <w:rFonts w:asciiTheme="minorHAnsi" w:eastAsiaTheme="minorEastAsia" w:hAnsiTheme="minorHAnsi" w:cstheme="minorBidi"/>
              <w:noProof/>
              <w:kern w:val="2"/>
              <w:sz w:val="22"/>
              <w:szCs w:val="22"/>
              <w:lang w:val="en-US"/>
            </w:rPr>
          </w:pPr>
          <w:hyperlink w:anchor="_Toc166485030" w:history="1">
            <w:r w:rsidR="0029575F" w:rsidRPr="00BA18FC">
              <w:rPr>
                <w:rStyle w:val="Hyperlink"/>
                <w:noProof/>
                <w:lang w:val="hr-HR"/>
              </w:rPr>
              <w:t>4.3.</w:t>
            </w:r>
            <w:r w:rsidR="0029575F">
              <w:rPr>
                <w:rFonts w:asciiTheme="minorHAnsi" w:eastAsiaTheme="minorEastAsia" w:hAnsiTheme="minorHAnsi" w:cstheme="minorBidi"/>
                <w:noProof/>
                <w:kern w:val="2"/>
                <w:sz w:val="22"/>
                <w:szCs w:val="22"/>
                <w:lang w:val="en-US"/>
              </w:rPr>
              <w:tab/>
            </w:r>
            <w:r w:rsidR="0029575F" w:rsidRPr="00BA18FC">
              <w:rPr>
                <w:rStyle w:val="Hyperlink"/>
                <w:noProof/>
                <w:lang w:val="hr-HR"/>
              </w:rPr>
              <w:t>Policija Brčko distrikta Bosne i Hercegovine</w:t>
            </w:r>
            <w:r w:rsidR="0029575F">
              <w:rPr>
                <w:noProof/>
                <w:webHidden/>
              </w:rPr>
              <w:tab/>
            </w:r>
            <w:r w:rsidR="00E95176">
              <w:rPr>
                <w:noProof/>
                <w:webHidden/>
              </w:rPr>
              <w:fldChar w:fldCharType="begin"/>
            </w:r>
            <w:r w:rsidR="0029575F">
              <w:rPr>
                <w:noProof/>
                <w:webHidden/>
              </w:rPr>
              <w:instrText xml:space="preserve"> PAGEREF _Toc166485030 \h </w:instrText>
            </w:r>
            <w:r w:rsidR="00E95176">
              <w:rPr>
                <w:noProof/>
                <w:webHidden/>
              </w:rPr>
            </w:r>
            <w:r w:rsidR="00E95176">
              <w:rPr>
                <w:noProof/>
                <w:webHidden/>
              </w:rPr>
              <w:fldChar w:fldCharType="separate"/>
            </w:r>
            <w:r w:rsidR="0029575F">
              <w:rPr>
                <w:noProof/>
                <w:webHidden/>
              </w:rPr>
              <w:t>48</w:t>
            </w:r>
            <w:r w:rsidR="00E95176">
              <w:rPr>
                <w:noProof/>
                <w:webHidden/>
              </w:rPr>
              <w:fldChar w:fldCharType="end"/>
            </w:r>
          </w:hyperlink>
        </w:p>
        <w:p w14:paraId="05F24C63" w14:textId="77777777" w:rsidR="0029575F" w:rsidRDefault="00000000">
          <w:pPr>
            <w:pStyle w:val="TOC1"/>
            <w:tabs>
              <w:tab w:val="left" w:pos="480"/>
              <w:tab w:val="right" w:leader="dot" w:pos="9017"/>
            </w:tabs>
            <w:rPr>
              <w:rFonts w:asciiTheme="minorHAnsi" w:eastAsiaTheme="minorEastAsia" w:hAnsiTheme="minorHAnsi" w:cstheme="minorBidi"/>
              <w:noProof/>
              <w:kern w:val="2"/>
              <w:sz w:val="22"/>
              <w:szCs w:val="22"/>
              <w:lang w:val="en-US"/>
            </w:rPr>
          </w:pPr>
          <w:hyperlink w:anchor="_Toc166485031" w:history="1">
            <w:r w:rsidR="0029575F" w:rsidRPr="00BA18FC">
              <w:rPr>
                <w:rStyle w:val="Hyperlink"/>
                <w:noProof/>
                <w:lang w:val="hr-HR"/>
              </w:rPr>
              <w:t>5.</w:t>
            </w:r>
            <w:r w:rsidR="0029575F">
              <w:rPr>
                <w:rFonts w:asciiTheme="minorHAnsi" w:eastAsiaTheme="minorEastAsia" w:hAnsiTheme="minorHAnsi" w:cstheme="minorBidi"/>
                <w:noProof/>
                <w:kern w:val="2"/>
                <w:sz w:val="22"/>
                <w:szCs w:val="22"/>
                <w:lang w:val="en-US"/>
              </w:rPr>
              <w:tab/>
            </w:r>
            <w:r w:rsidR="0029575F" w:rsidRPr="00BA18FC">
              <w:rPr>
                <w:rStyle w:val="Hyperlink"/>
                <w:noProof/>
                <w:lang w:val="hr-HR"/>
              </w:rPr>
              <w:t>Zaključna razmatranja</w:t>
            </w:r>
            <w:r w:rsidR="0029575F">
              <w:rPr>
                <w:noProof/>
                <w:webHidden/>
              </w:rPr>
              <w:tab/>
            </w:r>
            <w:r w:rsidR="00E95176">
              <w:rPr>
                <w:noProof/>
                <w:webHidden/>
              </w:rPr>
              <w:fldChar w:fldCharType="begin"/>
            </w:r>
            <w:r w:rsidR="0029575F">
              <w:rPr>
                <w:noProof/>
                <w:webHidden/>
              </w:rPr>
              <w:instrText xml:space="preserve"> PAGEREF _Toc166485031 \h </w:instrText>
            </w:r>
            <w:r w:rsidR="00E95176">
              <w:rPr>
                <w:noProof/>
                <w:webHidden/>
              </w:rPr>
            </w:r>
            <w:r w:rsidR="00E95176">
              <w:rPr>
                <w:noProof/>
                <w:webHidden/>
              </w:rPr>
              <w:fldChar w:fldCharType="separate"/>
            </w:r>
            <w:r w:rsidR="0029575F">
              <w:rPr>
                <w:noProof/>
                <w:webHidden/>
              </w:rPr>
              <w:t>51</w:t>
            </w:r>
            <w:r w:rsidR="00E95176">
              <w:rPr>
                <w:noProof/>
                <w:webHidden/>
              </w:rPr>
              <w:fldChar w:fldCharType="end"/>
            </w:r>
          </w:hyperlink>
        </w:p>
        <w:p w14:paraId="3B692943" w14:textId="77777777" w:rsidR="0029575F" w:rsidRDefault="00000000">
          <w:pPr>
            <w:pStyle w:val="TOC1"/>
            <w:tabs>
              <w:tab w:val="left" w:pos="480"/>
              <w:tab w:val="right" w:leader="dot" w:pos="9017"/>
            </w:tabs>
            <w:rPr>
              <w:rFonts w:asciiTheme="minorHAnsi" w:eastAsiaTheme="minorEastAsia" w:hAnsiTheme="minorHAnsi" w:cstheme="minorBidi"/>
              <w:noProof/>
              <w:kern w:val="2"/>
              <w:sz w:val="22"/>
              <w:szCs w:val="22"/>
              <w:lang w:val="en-US"/>
            </w:rPr>
          </w:pPr>
          <w:hyperlink w:anchor="_Toc166485032" w:history="1">
            <w:r w:rsidR="0029575F" w:rsidRPr="00BA18FC">
              <w:rPr>
                <w:rStyle w:val="Hyperlink"/>
                <w:noProof/>
                <w:lang w:val="hr-HR"/>
              </w:rPr>
              <w:t>6.</w:t>
            </w:r>
            <w:r w:rsidR="0029575F">
              <w:rPr>
                <w:rFonts w:asciiTheme="minorHAnsi" w:eastAsiaTheme="minorEastAsia" w:hAnsiTheme="minorHAnsi" w:cstheme="minorBidi"/>
                <w:noProof/>
                <w:kern w:val="2"/>
                <w:sz w:val="22"/>
                <w:szCs w:val="22"/>
                <w:lang w:val="en-US"/>
              </w:rPr>
              <w:tab/>
            </w:r>
            <w:r w:rsidR="0029575F" w:rsidRPr="00BA18FC">
              <w:rPr>
                <w:rStyle w:val="Hyperlink"/>
                <w:noProof/>
                <w:lang w:val="hr-HR"/>
              </w:rPr>
              <w:t>Generalne preporuke ombudsmena Bosne i Hercegovine</w:t>
            </w:r>
            <w:r w:rsidR="0029575F">
              <w:rPr>
                <w:noProof/>
                <w:webHidden/>
              </w:rPr>
              <w:tab/>
            </w:r>
            <w:r w:rsidR="00E95176">
              <w:rPr>
                <w:noProof/>
                <w:webHidden/>
              </w:rPr>
              <w:fldChar w:fldCharType="begin"/>
            </w:r>
            <w:r w:rsidR="0029575F">
              <w:rPr>
                <w:noProof/>
                <w:webHidden/>
              </w:rPr>
              <w:instrText xml:space="preserve"> PAGEREF _Toc166485032 \h </w:instrText>
            </w:r>
            <w:r w:rsidR="00E95176">
              <w:rPr>
                <w:noProof/>
                <w:webHidden/>
              </w:rPr>
            </w:r>
            <w:r w:rsidR="00E95176">
              <w:rPr>
                <w:noProof/>
                <w:webHidden/>
              </w:rPr>
              <w:fldChar w:fldCharType="separate"/>
            </w:r>
            <w:r w:rsidR="0029575F">
              <w:rPr>
                <w:noProof/>
                <w:webHidden/>
              </w:rPr>
              <w:t>53</w:t>
            </w:r>
            <w:r w:rsidR="00E95176">
              <w:rPr>
                <w:noProof/>
                <w:webHidden/>
              </w:rPr>
              <w:fldChar w:fldCharType="end"/>
            </w:r>
          </w:hyperlink>
        </w:p>
        <w:p w14:paraId="4C60CB20" w14:textId="77777777" w:rsidR="0029575F" w:rsidRDefault="00000000">
          <w:pPr>
            <w:pStyle w:val="TOC1"/>
            <w:tabs>
              <w:tab w:val="right" w:leader="dot" w:pos="9017"/>
            </w:tabs>
            <w:rPr>
              <w:rFonts w:asciiTheme="minorHAnsi" w:eastAsiaTheme="minorEastAsia" w:hAnsiTheme="minorHAnsi" w:cstheme="minorBidi"/>
              <w:noProof/>
              <w:kern w:val="2"/>
              <w:sz w:val="22"/>
              <w:szCs w:val="22"/>
              <w:lang w:val="en-US"/>
            </w:rPr>
          </w:pPr>
          <w:hyperlink w:anchor="_Toc166485033" w:history="1">
            <w:r w:rsidR="0029575F" w:rsidRPr="00BA18FC">
              <w:rPr>
                <w:rStyle w:val="Hyperlink"/>
                <w:noProof/>
                <w:lang w:val="hr-HR"/>
              </w:rPr>
              <w:t>ANEKS I – RASPORED OBAVLJENIH POSJETA I SASTANAKA</w:t>
            </w:r>
            <w:r w:rsidR="0029575F">
              <w:rPr>
                <w:noProof/>
                <w:webHidden/>
              </w:rPr>
              <w:tab/>
            </w:r>
            <w:r w:rsidR="00E95176">
              <w:rPr>
                <w:noProof/>
                <w:webHidden/>
              </w:rPr>
              <w:fldChar w:fldCharType="begin"/>
            </w:r>
            <w:r w:rsidR="0029575F">
              <w:rPr>
                <w:noProof/>
                <w:webHidden/>
              </w:rPr>
              <w:instrText xml:space="preserve"> PAGEREF _Toc166485033 \h </w:instrText>
            </w:r>
            <w:r w:rsidR="00E95176">
              <w:rPr>
                <w:noProof/>
                <w:webHidden/>
              </w:rPr>
            </w:r>
            <w:r w:rsidR="00E95176">
              <w:rPr>
                <w:noProof/>
                <w:webHidden/>
              </w:rPr>
              <w:fldChar w:fldCharType="separate"/>
            </w:r>
            <w:r w:rsidR="0029575F">
              <w:rPr>
                <w:noProof/>
                <w:webHidden/>
              </w:rPr>
              <w:t>54</w:t>
            </w:r>
            <w:r w:rsidR="00E95176">
              <w:rPr>
                <w:noProof/>
                <w:webHidden/>
              </w:rPr>
              <w:fldChar w:fldCharType="end"/>
            </w:r>
          </w:hyperlink>
        </w:p>
        <w:p w14:paraId="385D7805" w14:textId="77777777" w:rsidR="00CB4F0E" w:rsidRPr="006B7160" w:rsidRDefault="00E95176" w:rsidP="001F0A91">
          <w:pPr>
            <w:spacing w:line="276" w:lineRule="auto"/>
            <w:rPr>
              <w:color w:val="000000" w:themeColor="text1"/>
              <w:szCs w:val="24"/>
              <w:lang w:val="hr-HR"/>
            </w:rPr>
          </w:pPr>
          <w:r w:rsidRPr="006B7160">
            <w:rPr>
              <w:color w:val="000000" w:themeColor="text1"/>
              <w:szCs w:val="24"/>
              <w:lang w:val="hr-HR"/>
            </w:rPr>
            <w:fldChar w:fldCharType="end"/>
          </w:r>
        </w:p>
        <w:p w14:paraId="74D23925" w14:textId="77777777" w:rsidR="00CB4F0E" w:rsidRPr="006B7160" w:rsidRDefault="00CB4F0E" w:rsidP="001F0A91">
          <w:pPr>
            <w:spacing w:line="276" w:lineRule="auto"/>
            <w:rPr>
              <w:color w:val="000000" w:themeColor="text1"/>
              <w:szCs w:val="24"/>
              <w:lang w:val="hr-HR"/>
            </w:rPr>
          </w:pPr>
        </w:p>
        <w:p w14:paraId="3FE73EC5" w14:textId="77777777" w:rsidR="00CB4F0E" w:rsidRPr="006B7160" w:rsidRDefault="00CB4F0E" w:rsidP="001F0A91">
          <w:pPr>
            <w:spacing w:line="276" w:lineRule="auto"/>
            <w:rPr>
              <w:color w:val="000000" w:themeColor="text1"/>
              <w:szCs w:val="24"/>
              <w:lang w:val="hr-HR"/>
            </w:rPr>
          </w:pPr>
        </w:p>
        <w:p w14:paraId="255FEF00" w14:textId="77777777" w:rsidR="00CB4F0E" w:rsidRPr="006B7160" w:rsidRDefault="00CB4F0E" w:rsidP="001F0A91">
          <w:pPr>
            <w:spacing w:line="276" w:lineRule="auto"/>
            <w:rPr>
              <w:color w:val="000000" w:themeColor="text1"/>
              <w:szCs w:val="24"/>
              <w:lang w:val="hr-HR"/>
            </w:rPr>
          </w:pPr>
        </w:p>
        <w:p w14:paraId="6C6087E6" w14:textId="77777777" w:rsidR="00CB4F0E" w:rsidRPr="006B7160" w:rsidRDefault="00CB4F0E" w:rsidP="001F0A91">
          <w:pPr>
            <w:spacing w:line="276" w:lineRule="auto"/>
            <w:rPr>
              <w:color w:val="000000" w:themeColor="text1"/>
              <w:szCs w:val="24"/>
              <w:lang w:val="hr-HR"/>
            </w:rPr>
          </w:pPr>
        </w:p>
        <w:p w14:paraId="4E4A6589" w14:textId="77777777" w:rsidR="00CB4F0E" w:rsidRPr="006B7160" w:rsidRDefault="00CB4F0E" w:rsidP="001F0A91">
          <w:pPr>
            <w:spacing w:line="276" w:lineRule="auto"/>
            <w:rPr>
              <w:color w:val="000000" w:themeColor="text1"/>
              <w:szCs w:val="24"/>
              <w:lang w:val="hr-HR"/>
            </w:rPr>
          </w:pPr>
        </w:p>
        <w:p w14:paraId="172610AA" w14:textId="77777777" w:rsidR="00CB4F0E" w:rsidRPr="006B7160" w:rsidRDefault="00CB4F0E" w:rsidP="001F0A91">
          <w:pPr>
            <w:spacing w:line="276" w:lineRule="auto"/>
            <w:rPr>
              <w:color w:val="000000" w:themeColor="text1"/>
              <w:szCs w:val="24"/>
              <w:lang w:val="hr-HR"/>
            </w:rPr>
          </w:pPr>
        </w:p>
        <w:p w14:paraId="2A59FFB5" w14:textId="77777777" w:rsidR="00CB4F0E" w:rsidRPr="006B7160" w:rsidRDefault="00CB4F0E" w:rsidP="001F0A91">
          <w:pPr>
            <w:spacing w:line="276" w:lineRule="auto"/>
            <w:rPr>
              <w:color w:val="000000" w:themeColor="text1"/>
              <w:szCs w:val="24"/>
              <w:lang w:val="hr-HR"/>
            </w:rPr>
          </w:pPr>
        </w:p>
        <w:p w14:paraId="59B39433" w14:textId="77777777" w:rsidR="00C57E86" w:rsidRPr="006B7160" w:rsidRDefault="00000000" w:rsidP="001F0A91">
          <w:pPr>
            <w:spacing w:line="276" w:lineRule="auto"/>
            <w:rPr>
              <w:color w:val="000000" w:themeColor="text1"/>
              <w:szCs w:val="24"/>
              <w:lang w:val="hr-HR"/>
            </w:rPr>
          </w:pPr>
        </w:p>
      </w:sdtContent>
    </w:sdt>
    <w:p w14:paraId="59495360" w14:textId="77777777" w:rsidR="00223E09" w:rsidRPr="006B7160" w:rsidRDefault="00223E09" w:rsidP="001F0A91">
      <w:pPr>
        <w:spacing w:line="276" w:lineRule="auto"/>
        <w:rPr>
          <w:color w:val="000000" w:themeColor="text1"/>
          <w:szCs w:val="24"/>
          <w:lang w:val="hr-HR"/>
        </w:rPr>
      </w:pPr>
    </w:p>
    <w:p w14:paraId="6D106476" w14:textId="77777777" w:rsidR="00223E09" w:rsidRPr="006B7160" w:rsidRDefault="00223E09" w:rsidP="001F0A91">
      <w:pPr>
        <w:spacing w:line="276" w:lineRule="auto"/>
        <w:rPr>
          <w:color w:val="000000" w:themeColor="text1"/>
          <w:szCs w:val="24"/>
          <w:lang w:val="hr-HR"/>
        </w:rPr>
      </w:pPr>
    </w:p>
    <w:p w14:paraId="28EAF3DC" w14:textId="77777777" w:rsidR="00A85CB1" w:rsidRPr="006B7160" w:rsidRDefault="00A85CB1" w:rsidP="001F0A91">
      <w:pPr>
        <w:spacing w:line="276" w:lineRule="auto"/>
        <w:jc w:val="left"/>
        <w:rPr>
          <w:b/>
          <w:color w:val="000000" w:themeColor="text1"/>
          <w:szCs w:val="24"/>
          <w:lang w:val="hr-HR"/>
        </w:rPr>
      </w:pPr>
      <w:r w:rsidRPr="006B7160">
        <w:rPr>
          <w:color w:val="000000" w:themeColor="text1"/>
          <w:szCs w:val="24"/>
          <w:lang w:val="hr-HR"/>
        </w:rPr>
        <w:br w:type="page"/>
      </w:r>
    </w:p>
    <w:p w14:paraId="589A1576" w14:textId="77777777" w:rsidR="00C57E86" w:rsidRPr="006B7160" w:rsidRDefault="00A85CB1" w:rsidP="001F0A91">
      <w:pPr>
        <w:pStyle w:val="Heading1"/>
        <w:rPr>
          <w:color w:val="000000" w:themeColor="text1"/>
          <w:lang w:val="hr-HR"/>
        </w:rPr>
      </w:pPr>
      <w:bookmarkStart w:id="0" w:name="_Toc166485012"/>
      <w:r w:rsidRPr="006B7160">
        <w:rPr>
          <w:color w:val="000000" w:themeColor="text1"/>
          <w:lang w:val="hr-HR"/>
        </w:rPr>
        <w:lastRenderedPageBreak/>
        <w:t xml:space="preserve">1. </w:t>
      </w:r>
      <w:r w:rsidR="00C57E86" w:rsidRPr="006B7160">
        <w:rPr>
          <w:color w:val="000000" w:themeColor="text1"/>
          <w:lang w:val="hr-HR"/>
        </w:rPr>
        <w:t>Uvod</w:t>
      </w:r>
      <w:bookmarkEnd w:id="0"/>
    </w:p>
    <w:p w14:paraId="2A364834" w14:textId="77777777" w:rsidR="00223E09" w:rsidRPr="006B7160" w:rsidRDefault="00223E09" w:rsidP="001F0A91">
      <w:pPr>
        <w:spacing w:line="276" w:lineRule="auto"/>
        <w:rPr>
          <w:color w:val="000000" w:themeColor="text1"/>
          <w:szCs w:val="24"/>
          <w:lang w:val="hr-HR"/>
        </w:rPr>
      </w:pPr>
    </w:p>
    <w:p w14:paraId="7F7CC1C9" w14:textId="77777777" w:rsidR="00223E09" w:rsidRPr="006B7160" w:rsidRDefault="00223E09" w:rsidP="001F0A91">
      <w:pPr>
        <w:spacing w:line="276" w:lineRule="auto"/>
        <w:rPr>
          <w:color w:val="000000" w:themeColor="text1"/>
          <w:szCs w:val="24"/>
          <w:lang w:val="hr-HR"/>
        </w:rPr>
      </w:pPr>
      <w:r w:rsidRPr="006B7160">
        <w:rPr>
          <w:color w:val="000000" w:themeColor="text1"/>
          <w:szCs w:val="24"/>
          <w:lang w:val="hr-HR"/>
        </w:rPr>
        <w:t>Institucija ombudsmena za ljudska prava Bosne i Hercegovine je nezavisna institucija, uspostavljena s ciljem promovi</w:t>
      </w:r>
      <w:r w:rsidR="00E66BB3">
        <w:rPr>
          <w:color w:val="000000" w:themeColor="text1"/>
          <w:szCs w:val="24"/>
          <w:lang w:val="hr-HR"/>
        </w:rPr>
        <w:t>r</w:t>
      </w:r>
      <w:r w:rsidRPr="006B7160">
        <w:rPr>
          <w:color w:val="000000" w:themeColor="text1"/>
          <w:szCs w:val="24"/>
          <w:lang w:val="hr-HR"/>
        </w:rPr>
        <w:t>anja dobre uprave i vladavine prava i sloboda fizičkih i pravnih lica, kako je garant</w:t>
      </w:r>
      <w:r w:rsidR="00E66BB3">
        <w:rPr>
          <w:color w:val="000000" w:themeColor="text1"/>
          <w:szCs w:val="24"/>
          <w:lang w:val="hr-HR"/>
        </w:rPr>
        <w:t>ir</w:t>
      </w:r>
      <w:r w:rsidRPr="006B7160">
        <w:rPr>
          <w:color w:val="000000" w:themeColor="text1"/>
          <w:szCs w:val="24"/>
          <w:lang w:val="hr-HR"/>
        </w:rPr>
        <w:t>ano Ustavom Bosne i Hercegovine i međunarodnim sporazumima koji se nalaze u dodatku Ustava. Institucija ombudsmena nadgleda aktivnosti institucija Bosne i Hercegovine, njenih entiteta i Brčko distrikta Bosne i Hercegovine. Institucija postupa u okviru ustava, zakona, drugih propisa i općih akata, kao i ratifi</w:t>
      </w:r>
      <w:r w:rsidR="00E66BB3">
        <w:rPr>
          <w:color w:val="000000" w:themeColor="text1"/>
          <w:szCs w:val="24"/>
          <w:lang w:val="hr-HR"/>
        </w:rPr>
        <w:t>cir</w:t>
      </w:r>
      <w:r w:rsidRPr="006B7160">
        <w:rPr>
          <w:color w:val="000000" w:themeColor="text1"/>
          <w:szCs w:val="24"/>
          <w:lang w:val="hr-HR"/>
        </w:rPr>
        <w:t>anih međunarodnih ugovora i općeprihvaćenih pravila i standarda međunarodnog prava</w:t>
      </w:r>
      <w:r w:rsidR="00E66BB3">
        <w:rPr>
          <w:color w:val="000000" w:themeColor="text1"/>
          <w:szCs w:val="24"/>
          <w:lang w:val="hr-HR"/>
        </w:rPr>
        <w:t>.</w:t>
      </w:r>
      <w:r w:rsidRPr="006B7160">
        <w:rPr>
          <w:rStyle w:val="FootnoteReference"/>
          <w:color w:val="000000" w:themeColor="text1"/>
          <w:szCs w:val="24"/>
          <w:lang w:val="hr-HR"/>
        </w:rPr>
        <w:footnoteReference w:id="1"/>
      </w:r>
    </w:p>
    <w:p w14:paraId="7023467C" w14:textId="77777777" w:rsidR="00223E09" w:rsidRPr="006B7160" w:rsidRDefault="00223E09" w:rsidP="001F0A91">
      <w:pPr>
        <w:spacing w:line="276" w:lineRule="auto"/>
        <w:rPr>
          <w:color w:val="000000" w:themeColor="text1"/>
          <w:szCs w:val="24"/>
          <w:lang w:val="hr-HR"/>
        </w:rPr>
      </w:pPr>
    </w:p>
    <w:p w14:paraId="1453F6AA" w14:textId="77777777" w:rsidR="0036100E" w:rsidRPr="006B7160" w:rsidRDefault="0036100E" w:rsidP="0036100E">
      <w:pPr>
        <w:spacing w:line="276" w:lineRule="auto"/>
        <w:rPr>
          <w:color w:val="000000" w:themeColor="text1"/>
          <w:szCs w:val="24"/>
          <w:lang w:val="hr-HR"/>
        </w:rPr>
      </w:pPr>
      <w:r w:rsidRPr="006B7160">
        <w:rPr>
          <w:color w:val="000000" w:themeColor="text1"/>
          <w:szCs w:val="24"/>
          <w:lang w:val="hr-HR"/>
        </w:rPr>
        <w:t>Institucija ima i posebne nadležnosti utvrđene Zakonom o zabrani diskriminacije</w:t>
      </w:r>
      <w:r w:rsidR="00E66BB3">
        <w:rPr>
          <w:color w:val="000000" w:themeColor="text1"/>
          <w:szCs w:val="24"/>
          <w:lang w:val="hr-HR"/>
        </w:rPr>
        <w:t>,</w:t>
      </w:r>
      <w:r w:rsidRPr="006B7160">
        <w:rPr>
          <w:rStyle w:val="FootnoteReference"/>
          <w:color w:val="000000" w:themeColor="text1"/>
          <w:szCs w:val="24"/>
          <w:lang w:val="hr-HR"/>
        </w:rPr>
        <w:footnoteReference w:id="2"/>
      </w:r>
      <w:r w:rsidRPr="006B7160">
        <w:rPr>
          <w:color w:val="000000" w:themeColor="text1"/>
          <w:szCs w:val="24"/>
          <w:lang w:val="hr-HR"/>
        </w:rPr>
        <w:t xml:space="preserve"> Zakonom o slobodi pristupa informacijama na nivou institucija Bosne i Hercegovine</w:t>
      </w:r>
      <w:r w:rsidR="00E66BB3">
        <w:rPr>
          <w:color w:val="000000" w:themeColor="text1"/>
          <w:szCs w:val="24"/>
          <w:lang w:val="hr-HR"/>
        </w:rPr>
        <w:t>,</w:t>
      </w:r>
      <w:r w:rsidRPr="006B7160">
        <w:rPr>
          <w:rStyle w:val="FootnoteReference"/>
          <w:color w:val="000000" w:themeColor="text1"/>
          <w:szCs w:val="24"/>
          <w:lang w:val="hr-HR"/>
        </w:rPr>
        <w:footnoteReference w:id="3"/>
      </w:r>
      <w:r w:rsidRPr="006B7160">
        <w:rPr>
          <w:color w:val="000000" w:themeColor="text1"/>
          <w:szCs w:val="24"/>
          <w:lang w:val="hr-HR"/>
        </w:rPr>
        <w:t xml:space="preserve"> Zakonom o slobodi pristupa informacijama Federacije BiH</w:t>
      </w:r>
      <w:r w:rsidR="00E66BB3">
        <w:rPr>
          <w:color w:val="000000" w:themeColor="text1"/>
          <w:szCs w:val="24"/>
          <w:lang w:val="hr-HR"/>
        </w:rPr>
        <w:t>,</w:t>
      </w:r>
      <w:r w:rsidRPr="006B7160">
        <w:rPr>
          <w:rStyle w:val="FootnoteReference"/>
          <w:color w:val="000000" w:themeColor="text1"/>
          <w:szCs w:val="24"/>
          <w:lang w:val="hr-HR"/>
        </w:rPr>
        <w:footnoteReference w:id="4"/>
      </w:r>
      <w:r w:rsidRPr="006B7160">
        <w:rPr>
          <w:color w:val="000000" w:themeColor="text1"/>
          <w:szCs w:val="24"/>
          <w:lang w:val="hr-HR"/>
        </w:rPr>
        <w:t xml:space="preserve"> Zakonom o slobodi pristupa informacijama Republike Srpske</w:t>
      </w:r>
      <w:r w:rsidR="00E66BB3">
        <w:rPr>
          <w:color w:val="000000" w:themeColor="text1"/>
          <w:szCs w:val="24"/>
          <w:lang w:val="hr-HR"/>
        </w:rPr>
        <w:t>,</w:t>
      </w:r>
      <w:r w:rsidRPr="006B7160">
        <w:rPr>
          <w:rStyle w:val="FootnoteReference"/>
          <w:color w:val="000000" w:themeColor="text1"/>
          <w:szCs w:val="24"/>
          <w:lang w:val="hr-HR"/>
        </w:rPr>
        <w:footnoteReference w:id="5"/>
      </w:r>
      <w:r w:rsidRPr="006B7160">
        <w:rPr>
          <w:color w:val="000000" w:themeColor="text1"/>
          <w:szCs w:val="24"/>
          <w:lang w:val="hr-HR"/>
        </w:rPr>
        <w:t xml:space="preserve"> Zakonom o ministarskim imenovanjima, imenovanjima Vijeća ministara i drugim imenovanjima Bosne i Hercegovine</w:t>
      </w:r>
      <w:r w:rsidR="00E66BB3">
        <w:rPr>
          <w:color w:val="000000" w:themeColor="text1"/>
          <w:szCs w:val="24"/>
          <w:lang w:val="hr-HR"/>
        </w:rPr>
        <w:t>,</w:t>
      </w:r>
      <w:r w:rsidRPr="006B7160">
        <w:rPr>
          <w:rStyle w:val="FootnoteReference"/>
          <w:color w:val="000000" w:themeColor="text1"/>
          <w:szCs w:val="24"/>
          <w:lang w:val="hr-HR"/>
        </w:rPr>
        <w:footnoteReference w:id="6"/>
      </w:r>
      <w:r w:rsidRPr="006B7160">
        <w:rPr>
          <w:color w:val="000000" w:themeColor="text1"/>
          <w:szCs w:val="24"/>
          <w:lang w:val="hr-HR"/>
        </w:rPr>
        <w:t xml:space="preserve"> Zakonom o vladinim, ministarskim i drugim imenovanjima Federacije Bosne i Hercegovine</w:t>
      </w:r>
      <w:r w:rsidRPr="006B7160">
        <w:rPr>
          <w:rStyle w:val="FootnoteReference"/>
          <w:color w:val="000000" w:themeColor="text1"/>
          <w:szCs w:val="24"/>
          <w:lang w:val="hr-HR"/>
        </w:rPr>
        <w:footnoteReference w:id="7"/>
      </w:r>
      <w:r w:rsidRPr="006B7160">
        <w:rPr>
          <w:color w:val="000000" w:themeColor="text1"/>
          <w:szCs w:val="24"/>
          <w:lang w:val="hr-HR"/>
        </w:rPr>
        <w:t xml:space="preserve"> i Zakonom o vladinim, ministarskim i drugim imenovanjima Republike Srpske</w:t>
      </w:r>
      <w:r w:rsidR="00E66BB3">
        <w:rPr>
          <w:color w:val="000000" w:themeColor="text1"/>
          <w:szCs w:val="24"/>
          <w:lang w:val="hr-HR"/>
        </w:rPr>
        <w:t>.</w:t>
      </w:r>
      <w:r w:rsidRPr="006B7160">
        <w:rPr>
          <w:rStyle w:val="FootnoteReference"/>
          <w:color w:val="000000" w:themeColor="text1"/>
          <w:szCs w:val="24"/>
          <w:lang w:val="hr-HR"/>
        </w:rPr>
        <w:footnoteReference w:id="8"/>
      </w:r>
    </w:p>
    <w:p w14:paraId="742A95B8" w14:textId="77777777" w:rsidR="0036100E" w:rsidRPr="006B7160" w:rsidRDefault="0036100E" w:rsidP="001F0A91">
      <w:pPr>
        <w:spacing w:line="276" w:lineRule="auto"/>
        <w:rPr>
          <w:color w:val="000000" w:themeColor="text1"/>
          <w:szCs w:val="24"/>
          <w:lang w:val="hr-HR"/>
        </w:rPr>
      </w:pPr>
    </w:p>
    <w:p w14:paraId="20BEBC5E" w14:textId="77777777" w:rsidR="00E53C17" w:rsidRPr="006B7160" w:rsidRDefault="009076AC" w:rsidP="001F0A91">
      <w:pPr>
        <w:spacing w:line="276" w:lineRule="auto"/>
        <w:rPr>
          <w:color w:val="000000" w:themeColor="text1"/>
          <w:szCs w:val="24"/>
          <w:lang w:val="hr-HR"/>
        </w:rPr>
      </w:pPr>
      <w:r w:rsidRPr="006B7160">
        <w:rPr>
          <w:color w:val="000000" w:themeColor="text1"/>
          <w:szCs w:val="24"/>
          <w:lang w:val="hr-HR"/>
        </w:rPr>
        <w:t>Bosna i Hercegovina potpisnica je UN</w:t>
      </w:r>
      <w:r w:rsidR="00E66BB3">
        <w:rPr>
          <w:color w:val="000000" w:themeColor="text1"/>
          <w:szCs w:val="24"/>
          <w:lang w:val="hr-HR"/>
        </w:rPr>
        <w:t>-ove</w:t>
      </w:r>
      <w:r w:rsidRPr="006B7160">
        <w:rPr>
          <w:color w:val="000000" w:themeColor="text1"/>
          <w:szCs w:val="24"/>
          <w:lang w:val="hr-HR"/>
        </w:rPr>
        <w:t xml:space="preserve"> </w:t>
      </w:r>
      <w:r w:rsidR="00223E09" w:rsidRPr="006B7160">
        <w:rPr>
          <w:color w:val="000000" w:themeColor="text1"/>
          <w:szCs w:val="24"/>
          <w:lang w:val="hr-HR"/>
        </w:rPr>
        <w:t xml:space="preserve">Konvencije protiv torture i drugih surovih, neljudskih i </w:t>
      </w:r>
      <w:r w:rsidRPr="006B7160">
        <w:rPr>
          <w:color w:val="000000" w:themeColor="text1"/>
          <w:szCs w:val="24"/>
          <w:lang w:val="hr-HR"/>
        </w:rPr>
        <w:t xml:space="preserve">ponižavajućih kazni i postupaka, a </w:t>
      </w:r>
      <w:r w:rsidR="00223E09" w:rsidRPr="006B7160">
        <w:rPr>
          <w:color w:val="000000" w:themeColor="text1"/>
          <w:szCs w:val="24"/>
          <w:lang w:val="hr-HR"/>
        </w:rPr>
        <w:t>2008. godine ratifi</w:t>
      </w:r>
      <w:r w:rsidR="00E66BB3">
        <w:rPr>
          <w:color w:val="000000" w:themeColor="text1"/>
          <w:szCs w:val="24"/>
          <w:lang w:val="hr-HR"/>
        </w:rPr>
        <w:t>cir</w:t>
      </w:r>
      <w:r w:rsidR="00223E09" w:rsidRPr="006B7160">
        <w:rPr>
          <w:color w:val="000000" w:themeColor="text1"/>
          <w:szCs w:val="24"/>
          <w:lang w:val="hr-HR"/>
        </w:rPr>
        <w:t xml:space="preserve">ala </w:t>
      </w:r>
      <w:r w:rsidRPr="006B7160">
        <w:rPr>
          <w:color w:val="000000" w:themeColor="text1"/>
          <w:szCs w:val="24"/>
          <w:lang w:val="hr-HR"/>
        </w:rPr>
        <w:t xml:space="preserve">je </w:t>
      </w:r>
      <w:r w:rsidR="00223E09" w:rsidRPr="006B7160">
        <w:rPr>
          <w:color w:val="000000" w:themeColor="text1"/>
          <w:szCs w:val="24"/>
          <w:lang w:val="hr-HR"/>
        </w:rPr>
        <w:t>Opcioni protokol uz Konvenciju (u daljem tekstu: OPCAT), čiji je neposredni cilj da uspostavi sistem redovnih posjeta mjestima gdje se nalaze lica lišena slobode od strane nezavisnih međunarodnih i domaćih tijela, radi prevencije torture i drugih surovih, neljudskih i ponižavajućih kazni i postupaka.</w:t>
      </w:r>
    </w:p>
    <w:p w14:paraId="504D13D3" w14:textId="77777777" w:rsidR="00E53C17" w:rsidRPr="006B7160" w:rsidRDefault="00E53C17" w:rsidP="001F0A91">
      <w:pPr>
        <w:spacing w:line="276" w:lineRule="auto"/>
        <w:rPr>
          <w:color w:val="000000" w:themeColor="text1"/>
          <w:szCs w:val="24"/>
          <w:lang w:val="hr-HR"/>
        </w:rPr>
      </w:pPr>
    </w:p>
    <w:p w14:paraId="37FE6FE7" w14:textId="77777777" w:rsidR="009076AC" w:rsidRPr="006B7160" w:rsidRDefault="009076AC" w:rsidP="001F0A91">
      <w:pPr>
        <w:spacing w:line="276" w:lineRule="auto"/>
        <w:rPr>
          <w:color w:val="000000" w:themeColor="text1"/>
          <w:szCs w:val="24"/>
          <w:lang w:val="hr-HR"/>
        </w:rPr>
      </w:pPr>
      <w:r w:rsidRPr="006B7160">
        <w:rPr>
          <w:color w:val="000000" w:themeColor="text1"/>
          <w:szCs w:val="24"/>
          <w:lang w:val="hr-HR"/>
        </w:rPr>
        <w:t xml:space="preserve">Opcioni protokol predviđa da sve države potpisnice uspostave mehanizme za prevenciju torture, koji će redovnim posjetama ustanovama u kojima se nalaze lica lišena slobode djelovati preventivno s ciljem poboljšanja njihovog tretmana i </w:t>
      </w:r>
      <w:r w:rsidR="00E66BB3">
        <w:rPr>
          <w:color w:val="000000" w:themeColor="text1"/>
          <w:szCs w:val="24"/>
          <w:lang w:val="hr-HR"/>
        </w:rPr>
        <w:t>uvjeta</w:t>
      </w:r>
      <w:r w:rsidR="00642329" w:rsidRPr="006B7160">
        <w:rPr>
          <w:color w:val="000000" w:themeColor="text1"/>
          <w:szCs w:val="24"/>
          <w:lang w:val="hr-HR"/>
        </w:rPr>
        <w:t xml:space="preserve"> u kojima se ta lica nalaze, kao i da se </w:t>
      </w:r>
      <w:r w:rsidRPr="006B7160">
        <w:rPr>
          <w:color w:val="000000" w:themeColor="text1"/>
          <w:szCs w:val="24"/>
          <w:lang w:val="hr-HR"/>
        </w:rPr>
        <w:t xml:space="preserve">omogući zaštita ovih lica od torture i drugih surovih neljudskih ili ponižavajućih kazni i postupaka. </w:t>
      </w:r>
    </w:p>
    <w:p w14:paraId="3717BA20" w14:textId="77777777" w:rsidR="009076AC" w:rsidRPr="006B7160" w:rsidRDefault="009076AC" w:rsidP="001F0A91">
      <w:pPr>
        <w:spacing w:line="276" w:lineRule="auto"/>
        <w:rPr>
          <w:color w:val="000000" w:themeColor="text1"/>
          <w:szCs w:val="24"/>
          <w:lang w:val="hr-HR"/>
        </w:rPr>
      </w:pPr>
    </w:p>
    <w:p w14:paraId="244C22DC" w14:textId="77777777" w:rsidR="0036100E" w:rsidRPr="006B7160" w:rsidRDefault="0036100E" w:rsidP="001F0A91">
      <w:pPr>
        <w:spacing w:line="276" w:lineRule="auto"/>
        <w:rPr>
          <w:i/>
          <w:color w:val="000000" w:themeColor="text1"/>
          <w:lang w:val="hr-HR"/>
        </w:rPr>
      </w:pPr>
      <w:r w:rsidRPr="006B7160">
        <w:rPr>
          <w:color w:val="000000" w:themeColor="text1"/>
          <w:lang w:val="hr-HR"/>
        </w:rPr>
        <w:t xml:space="preserve">Opcioni protokol u članu 17 predviđa </w:t>
      </w:r>
      <w:r w:rsidR="00AE48CA">
        <w:rPr>
          <w:color w:val="000000" w:themeColor="text1"/>
          <w:lang w:val="hr-HR"/>
        </w:rPr>
        <w:t>sljedeće:</w:t>
      </w:r>
      <w:r w:rsidR="00E66BB3">
        <w:rPr>
          <w:color w:val="000000" w:themeColor="text1"/>
          <w:lang w:val="hr-HR"/>
        </w:rPr>
        <w:t xml:space="preserve"> „</w:t>
      </w:r>
      <w:r w:rsidR="00AE48CA">
        <w:rPr>
          <w:i/>
          <w:iCs/>
          <w:color w:val="000000" w:themeColor="text1"/>
          <w:lang w:val="hr-HR"/>
        </w:rPr>
        <w:t>S</w:t>
      </w:r>
      <w:r w:rsidRPr="006B7160">
        <w:rPr>
          <w:i/>
          <w:color w:val="000000" w:themeColor="text1"/>
          <w:lang w:val="hr-HR"/>
        </w:rPr>
        <w:t xml:space="preserve">vaka država potpisnica je dužna da ima, odredi ili uvede, najkasnije godinu dana nakon stupanja na snagu ovog </w:t>
      </w:r>
      <w:r w:rsidR="0029575F">
        <w:rPr>
          <w:i/>
          <w:color w:val="000000" w:themeColor="text1"/>
          <w:lang w:val="hr-HR"/>
        </w:rPr>
        <w:t>P</w:t>
      </w:r>
      <w:r w:rsidRPr="006B7160">
        <w:rPr>
          <w:i/>
          <w:color w:val="000000" w:themeColor="text1"/>
          <w:lang w:val="hr-HR"/>
        </w:rPr>
        <w:t xml:space="preserve">rotokola ili nakon njegove ratifikacije ili pristupanja ovom Protokolu, jedan ili više nezavisnih nacionalnih </w:t>
      </w:r>
      <w:r w:rsidRPr="006B7160">
        <w:rPr>
          <w:i/>
          <w:color w:val="000000" w:themeColor="text1"/>
          <w:lang w:val="hr-HR"/>
        </w:rPr>
        <w:lastRenderedPageBreak/>
        <w:t>mehanizama za prevenciju torture na unutrašnjem nivou</w:t>
      </w:r>
      <w:r w:rsidR="00AE48CA">
        <w:rPr>
          <w:i/>
          <w:color w:val="000000" w:themeColor="text1"/>
          <w:lang w:val="hr-HR"/>
        </w:rPr>
        <w:t>.</w:t>
      </w:r>
      <w:r w:rsidRPr="006B7160">
        <w:rPr>
          <w:rStyle w:val="FootnoteReference"/>
          <w:i/>
          <w:color w:val="000000" w:themeColor="text1"/>
          <w:lang w:val="hr-HR"/>
        </w:rPr>
        <w:footnoteReference w:id="9"/>
      </w:r>
      <w:r w:rsidRPr="006B7160">
        <w:rPr>
          <w:i/>
          <w:color w:val="000000" w:themeColor="text1"/>
          <w:lang w:val="hr-HR"/>
        </w:rPr>
        <w:t xml:space="preserve"> Mehanizmi koje uspostavljaju decentralizovane jedinice mogu biti određeni kao nacionalni mehanizmi za prevenciju u smislu ovog Protokola, ukoliko su u skladu sa njegovim odredbama</w:t>
      </w:r>
      <w:r w:rsidR="00AE48CA">
        <w:rPr>
          <w:i/>
          <w:color w:val="000000" w:themeColor="text1"/>
          <w:lang w:val="hr-HR"/>
        </w:rPr>
        <w:t>.“</w:t>
      </w:r>
    </w:p>
    <w:p w14:paraId="17E22578" w14:textId="77777777" w:rsidR="0036100E" w:rsidRPr="006B7160" w:rsidRDefault="0036100E" w:rsidP="001F0A91">
      <w:pPr>
        <w:spacing w:line="276" w:lineRule="auto"/>
        <w:rPr>
          <w:i/>
          <w:color w:val="000000" w:themeColor="text1"/>
          <w:szCs w:val="24"/>
          <w:lang w:val="hr-HR"/>
        </w:rPr>
      </w:pPr>
    </w:p>
    <w:p w14:paraId="59C43460" w14:textId="77777777" w:rsidR="006D5AF7" w:rsidRPr="006B7160" w:rsidRDefault="009076AC" w:rsidP="001F0A91">
      <w:pPr>
        <w:spacing w:line="276" w:lineRule="auto"/>
        <w:rPr>
          <w:color w:val="000000" w:themeColor="text1"/>
          <w:szCs w:val="24"/>
          <w:lang w:val="hr-HR"/>
        </w:rPr>
      </w:pPr>
      <w:r w:rsidRPr="006B7160">
        <w:rPr>
          <w:color w:val="000000" w:themeColor="text1"/>
          <w:szCs w:val="24"/>
          <w:lang w:val="hr-HR"/>
        </w:rPr>
        <w:t>Nakon dugogodišnje parlamentarne procedure</w:t>
      </w:r>
      <w:r w:rsidR="00642329" w:rsidRPr="006B7160">
        <w:rPr>
          <w:color w:val="000000" w:themeColor="text1"/>
          <w:szCs w:val="24"/>
          <w:lang w:val="hr-HR"/>
        </w:rPr>
        <w:t>,</w:t>
      </w:r>
      <w:r w:rsidRPr="006B7160">
        <w:rPr>
          <w:color w:val="000000" w:themeColor="text1"/>
          <w:szCs w:val="24"/>
          <w:lang w:val="hr-HR"/>
        </w:rPr>
        <w:t xml:space="preserve"> dana 30.</w:t>
      </w:r>
      <w:r w:rsidR="00AE48CA">
        <w:rPr>
          <w:color w:val="000000" w:themeColor="text1"/>
          <w:szCs w:val="24"/>
          <w:lang w:val="hr-HR"/>
        </w:rPr>
        <w:t xml:space="preserve"> </w:t>
      </w:r>
      <w:r w:rsidRPr="006B7160">
        <w:rPr>
          <w:color w:val="000000" w:themeColor="text1"/>
          <w:szCs w:val="24"/>
          <w:lang w:val="hr-HR"/>
        </w:rPr>
        <w:t>8.</w:t>
      </w:r>
      <w:r w:rsidR="00AE48CA">
        <w:rPr>
          <w:color w:val="000000" w:themeColor="text1"/>
          <w:szCs w:val="24"/>
          <w:lang w:val="hr-HR"/>
        </w:rPr>
        <w:t xml:space="preserve"> </w:t>
      </w:r>
      <w:r w:rsidRPr="006B7160">
        <w:rPr>
          <w:color w:val="000000" w:themeColor="text1"/>
          <w:szCs w:val="24"/>
          <w:lang w:val="hr-HR"/>
        </w:rPr>
        <w:t>2023. godine na sjednici Doma naroda Parlament</w:t>
      </w:r>
      <w:r w:rsidR="00B6080C" w:rsidRPr="006B7160">
        <w:rPr>
          <w:color w:val="000000" w:themeColor="text1"/>
          <w:szCs w:val="24"/>
          <w:lang w:val="hr-HR"/>
        </w:rPr>
        <w:t>arne skupštine BiH usvojen je Zakon o</w:t>
      </w:r>
      <w:r w:rsidR="00E97A68">
        <w:rPr>
          <w:color w:val="000000" w:themeColor="text1"/>
          <w:szCs w:val="24"/>
          <w:lang w:val="hr-HR"/>
        </w:rPr>
        <w:t xml:space="preserve"> </w:t>
      </w:r>
      <w:r w:rsidR="00B6080C" w:rsidRPr="006B7160">
        <w:rPr>
          <w:color w:val="000000" w:themeColor="text1"/>
          <w:szCs w:val="24"/>
          <w:lang w:val="hr-HR"/>
        </w:rPr>
        <w:t xml:space="preserve">izmjenama i dopunama </w:t>
      </w:r>
      <w:r w:rsidR="00D12A8C" w:rsidRPr="006B7160">
        <w:rPr>
          <w:color w:val="000000" w:themeColor="text1"/>
          <w:szCs w:val="24"/>
          <w:lang w:val="hr-HR"/>
        </w:rPr>
        <w:t>Zakona o ombudsme</w:t>
      </w:r>
      <w:r w:rsidRPr="006B7160">
        <w:rPr>
          <w:color w:val="000000" w:themeColor="text1"/>
          <w:szCs w:val="24"/>
          <w:lang w:val="hr-HR"/>
        </w:rPr>
        <w:t>nu za ljudska prava BIH</w:t>
      </w:r>
      <w:r w:rsidR="00AE48CA">
        <w:rPr>
          <w:color w:val="000000" w:themeColor="text1"/>
          <w:szCs w:val="24"/>
          <w:lang w:val="hr-HR"/>
        </w:rPr>
        <w:t>.</w:t>
      </w:r>
      <w:r w:rsidRPr="006B7160">
        <w:rPr>
          <w:rStyle w:val="FootnoteReference"/>
          <w:color w:val="000000" w:themeColor="text1"/>
          <w:szCs w:val="24"/>
          <w:lang w:val="hr-HR"/>
        </w:rPr>
        <w:footnoteReference w:id="10"/>
      </w:r>
      <w:r w:rsidR="00D3297C" w:rsidRPr="006B7160">
        <w:rPr>
          <w:color w:val="000000" w:themeColor="text1"/>
          <w:szCs w:val="24"/>
          <w:lang w:val="hr-HR"/>
        </w:rPr>
        <w:t xml:space="preserve"> </w:t>
      </w:r>
      <w:r w:rsidR="0036100E" w:rsidRPr="006B7160">
        <w:rPr>
          <w:color w:val="000000" w:themeColor="text1"/>
          <w:szCs w:val="24"/>
          <w:lang w:val="hr-HR"/>
        </w:rPr>
        <w:t xml:space="preserve">Članom 4a </w:t>
      </w:r>
      <w:r w:rsidR="00D3297C" w:rsidRPr="006B7160">
        <w:rPr>
          <w:color w:val="000000" w:themeColor="text1"/>
          <w:szCs w:val="24"/>
          <w:lang w:val="hr-HR"/>
        </w:rPr>
        <w:t>Zakon</w:t>
      </w:r>
      <w:r w:rsidR="006C746F" w:rsidRPr="006B7160">
        <w:rPr>
          <w:color w:val="000000" w:themeColor="text1"/>
          <w:szCs w:val="24"/>
          <w:lang w:val="hr-HR"/>
        </w:rPr>
        <w:t>a</w:t>
      </w:r>
      <w:r w:rsidR="00D3297C" w:rsidRPr="006B7160">
        <w:rPr>
          <w:color w:val="000000" w:themeColor="text1"/>
          <w:szCs w:val="24"/>
          <w:lang w:val="hr-HR"/>
        </w:rPr>
        <w:t xml:space="preserve"> predviđeno </w:t>
      </w:r>
      <w:r w:rsidR="00AE48CA" w:rsidRPr="006B7160">
        <w:rPr>
          <w:color w:val="000000" w:themeColor="text1"/>
          <w:szCs w:val="24"/>
          <w:lang w:val="hr-HR"/>
        </w:rPr>
        <w:t xml:space="preserve">je </w:t>
      </w:r>
      <w:r w:rsidRPr="006B7160">
        <w:rPr>
          <w:color w:val="000000" w:themeColor="text1"/>
          <w:szCs w:val="24"/>
          <w:lang w:val="hr-HR"/>
        </w:rPr>
        <w:t xml:space="preserve">da </w:t>
      </w:r>
      <w:r w:rsidR="00AE48CA">
        <w:rPr>
          <w:color w:val="000000" w:themeColor="text1"/>
          <w:szCs w:val="24"/>
          <w:lang w:val="hr-HR"/>
        </w:rPr>
        <w:t>o</w:t>
      </w:r>
      <w:r w:rsidR="00D12A8C" w:rsidRPr="006B7160">
        <w:rPr>
          <w:color w:val="000000" w:themeColor="text1"/>
          <w:szCs w:val="24"/>
          <w:lang w:val="hr-HR"/>
        </w:rPr>
        <w:t>mbudsme</w:t>
      </w:r>
      <w:r w:rsidR="00642329" w:rsidRPr="006B7160">
        <w:rPr>
          <w:color w:val="000000" w:themeColor="text1"/>
          <w:szCs w:val="24"/>
          <w:lang w:val="hr-HR"/>
        </w:rPr>
        <w:t xml:space="preserve">ni obavljaju poslove preventivnog mehanizma. U vršenju poslova za koje su neophodna </w:t>
      </w:r>
      <w:r w:rsidR="00D12A8C" w:rsidRPr="006B7160">
        <w:rPr>
          <w:color w:val="000000" w:themeColor="text1"/>
          <w:szCs w:val="24"/>
          <w:lang w:val="hr-HR"/>
        </w:rPr>
        <w:t>specijalistička znanja</w:t>
      </w:r>
      <w:r w:rsidR="00AE48CA">
        <w:rPr>
          <w:color w:val="000000" w:themeColor="text1"/>
          <w:szCs w:val="24"/>
          <w:lang w:val="hr-HR"/>
        </w:rPr>
        <w:t xml:space="preserve"> o</w:t>
      </w:r>
      <w:r w:rsidR="00D12A8C" w:rsidRPr="006B7160">
        <w:rPr>
          <w:color w:val="000000" w:themeColor="text1"/>
          <w:szCs w:val="24"/>
          <w:lang w:val="hr-HR"/>
        </w:rPr>
        <w:t>mbudsme</w:t>
      </w:r>
      <w:r w:rsidR="00642329" w:rsidRPr="006B7160">
        <w:rPr>
          <w:color w:val="000000" w:themeColor="text1"/>
          <w:szCs w:val="24"/>
          <w:lang w:val="hr-HR"/>
        </w:rPr>
        <w:t>ni će uključiti i druge nezavisne stručne osobe iz akademske zajednice i odgovarajućih oblasti, kao i predstavnike organizacija civilnog društva registr</w:t>
      </w:r>
      <w:r w:rsidR="00AE48CA">
        <w:rPr>
          <w:color w:val="000000" w:themeColor="text1"/>
          <w:szCs w:val="24"/>
          <w:lang w:val="hr-HR"/>
        </w:rPr>
        <w:t>ir</w:t>
      </w:r>
      <w:r w:rsidR="00642329" w:rsidRPr="006B7160">
        <w:rPr>
          <w:color w:val="000000" w:themeColor="text1"/>
          <w:szCs w:val="24"/>
          <w:lang w:val="hr-HR"/>
        </w:rPr>
        <w:t>ane za obavljanje djelatnosti iz oblasti zaštite ljudskih prava</w:t>
      </w:r>
      <w:r w:rsidRPr="006B7160">
        <w:rPr>
          <w:color w:val="000000" w:themeColor="text1"/>
          <w:szCs w:val="24"/>
          <w:lang w:val="hr-HR"/>
        </w:rPr>
        <w:t xml:space="preserve"> </w:t>
      </w:r>
      <w:r w:rsidR="00D209B4" w:rsidRPr="006B7160">
        <w:rPr>
          <w:color w:val="000000" w:themeColor="text1"/>
          <w:szCs w:val="24"/>
          <w:lang w:val="hr-HR"/>
        </w:rPr>
        <w:t>(član</w:t>
      </w:r>
      <w:r w:rsidR="0036100E" w:rsidRPr="006B7160">
        <w:rPr>
          <w:color w:val="000000" w:themeColor="text1"/>
          <w:szCs w:val="24"/>
          <w:lang w:val="hr-HR"/>
        </w:rPr>
        <w:t xml:space="preserve"> 4.a</w:t>
      </w:r>
      <w:r w:rsidR="00012DCD">
        <w:rPr>
          <w:color w:val="000000" w:themeColor="text1"/>
          <w:szCs w:val="24"/>
          <w:lang w:val="hr-HR"/>
        </w:rPr>
        <w:t>,</w:t>
      </w:r>
      <w:r w:rsidR="0036100E" w:rsidRPr="006B7160">
        <w:rPr>
          <w:color w:val="000000" w:themeColor="text1"/>
          <w:szCs w:val="24"/>
          <w:lang w:val="hr-HR"/>
        </w:rPr>
        <w:t xml:space="preserve"> stav 5</w:t>
      </w:r>
      <w:r w:rsidR="00D209B4" w:rsidRPr="006B7160">
        <w:rPr>
          <w:color w:val="000000" w:themeColor="text1"/>
          <w:szCs w:val="24"/>
          <w:lang w:val="hr-HR"/>
        </w:rPr>
        <w:t>).</w:t>
      </w:r>
      <w:r w:rsidR="00E97A68">
        <w:rPr>
          <w:color w:val="000000" w:themeColor="text1"/>
          <w:szCs w:val="24"/>
          <w:lang w:val="hr-HR"/>
        </w:rPr>
        <w:t xml:space="preserve"> </w:t>
      </w:r>
    </w:p>
    <w:p w14:paraId="571A212A" w14:textId="77777777" w:rsidR="006D5AF7" w:rsidRPr="006B7160" w:rsidRDefault="006D5AF7" w:rsidP="001F0A91">
      <w:pPr>
        <w:spacing w:line="276" w:lineRule="auto"/>
        <w:rPr>
          <w:color w:val="000000" w:themeColor="text1"/>
          <w:szCs w:val="24"/>
          <w:lang w:val="hr-HR"/>
        </w:rPr>
      </w:pPr>
    </w:p>
    <w:p w14:paraId="20771D61" w14:textId="77777777" w:rsidR="009076AC" w:rsidRPr="006B7160" w:rsidRDefault="00642329" w:rsidP="001F0A91">
      <w:pPr>
        <w:spacing w:line="276" w:lineRule="auto"/>
        <w:rPr>
          <w:color w:val="000000" w:themeColor="text1"/>
          <w:szCs w:val="24"/>
          <w:lang w:val="hr-HR"/>
        </w:rPr>
      </w:pPr>
      <w:r w:rsidRPr="006B7160">
        <w:rPr>
          <w:color w:val="000000" w:themeColor="text1"/>
          <w:szCs w:val="24"/>
          <w:lang w:val="hr-HR"/>
        </w:rPr>
        <w:t>P</w:t>
      </w:r>
      <w:r w:rsidR="009076AC" w:rsidRPr="006B7160">
        <w:rPr>
          <w:color w:val="000000" w:themeColor="text1"/>
          <w:szCs w:val="24"/>
          <w:lang w:val="hr-HR"/>
        </w:rPr>
        <w:t>oslovi i zadaci preventivnog mehanizma</w:t>
      </w:r>
      <w:r w:rsidRPr="006B7160">
        <w:rPr>
          <w:color w:val="000000" w:themeColor="text1"/>
          <w:szCs w:val="24"/>
          <w:lang w:val="hr-HR"/>
        </w:rPr>
        <w:t xml:space="preserve"> su</w:t>
      </w:r>
      <w:r w:rsidR="009076AC" w:rsidRPr="006B7160">
        <w:rPr>
          <w:color w:val="000000" w:themeColor="text1"/>
          <w:szCs w:val="24"/>
          <w:lang w:val="hr-HR"/>
        </w:rPr>
        <w:t>:</w:t>
      </w:r>
    </w:p>
    <w:p w14:paraId="14AED2E8" w14:textId="77777777" w:rsidR="00642329" w:rsidRPr="006B7160" w:rsidRDefault="00642329" w:rsidP="001F0A91">
      <w:pPr>
        <w:spacing w:line="276" w:lineRule="auto"/>
        <w:rPr>
          <w:color w:val="000000" w:themeColor="text1"/>
          <w:szCs w:val="24"/>
          <w:lang w:val="hr-HR"/>
        </w:rPr>
      </w:pPr>
    </w:p>
    <w:p w14:paraId="11DDB865" w14:textId="77777777" w:rsidR="006D5AF7" w:rsidRPr="006B7160" w:rsidRDefault="009076AC" w:rsidP="001F0A91">
      <w:pPr>
        <w:pStyle w:val="ListParagraph"/>
        <w:numPr>
          <w:ilvl w:val="0"/>
          <w:numId w:val="11"/>
        </w:numPr>
        <w:spacing w:line="276" w:lineRule="auto"/>
        <w:rPr>
          <w:color w:val="000000" w:themeColor="text1"/>
          <w:szCs w:val="24"/>
          <w:lang w:val="hr-HR"/>
        </w:rPr>
      </w:pPr>
      <w:r w:rsidRPr="006B7160">
        <w:rPr>
          <w:b/>
          <w:color w:val="000000" w:themeColor="text1"/>
          <w:szCs w:val="24"/>
          <w:lang w:val="hr-HR"/>
        </w:rPr>
        <w:t>posjete i obilasci</w:t>
      </w:r>
      <w:r w:rsidRPr="006B7160">
        <w:rPr>
          <w:color w:val="000000" w:themeColor="text1"/>
          <w:szCs w:val="24"/>
          <w:lang w:val="hr-HR"/>
        </w:rPr>
        <w:t xml:space="preserve"> mjestima u kojima se nalaze ili bi se mogl</w:t>
      </w:r>
      <w:r w:rsidR="00012DCD">
        <w:rPr>
          <w:color w:val="000000" w:themeColor="text1"/>
          <w:szCs w:val="24"/>
          <w:lang w:val="hr-HR"/>
        </w:rPr>
        <w:t>a</w:t>
      </w:r>
      <w:r w:rsidRPr="006B7160">
        <w:rPr>
          <w:color w:val="000000" w:themeColor="text1"/>
          <w:szCs w:val="24"/>
          <w:lang w:val="hr-HR"/>
        </w:rPr>
        <w:t xml:space="preserve"> nalaziti </w:t>
      </w:r>
      <w:r w:rsidR="00012DCD">
        <w:rPr>
          <w:color w:val="000000" w:themeColor="text1"/>
          <w:szCs w:val="24"/>
          <w:lang w:val="hr-HR"/>
        </w:rPr>
        <w:t>lica</w:t>
      </w:r>
      <w:r w:rsidRPr="006B7160">
        <w:rPr>
          <w:color w:val="000000" w:themeColor="text1"/>
          <w:szCs w:val="24"/>
          <w:lang w:val="hr-HR"/>
        </w:rPr>
        <w:t xml:space="preserve"> lišen</w:t>
      </w:r>
      <w:r w:rsidR="00012DCD">
        <w:rPr>
          <w:color w:val="000000" w:themeColor="text1"/>
          <w:szCs w:val="24"/>
          <w:lang w:val="hr-HR"/>
        </w:rPr>
        <w:t>a</w:t>
      </w:r>
      <w:r w:rsidRPr="006B7160">
        <w:rPr>
          <w:color w:val="000000" w:themeColor="text1"/>
          <w:szCs w:val="24"/>
          <w:lang w:val="hr-HR"/>
        </w:rPr>
        <w:t xml:space="preserve"> slobode ili </w:t>
      </w:r>
      <w:r w:rsidR="00012DCD">
        <w:rPr>
          <w:color w:val="000000" w:themeColor="text1"/>
          <w:szCs w:val="24"/>
          <w:lang w:val="hr-HR"/>
        </w:rPr>
        <w:t>lica</w:t>
      </w:r>
      <w:r w:rsidRPr="006B7160">
        <w:rPr>
          <w:color w:val="000000" w:themeColor="text1"/>
          <w:szCs w:val="24"/>
          <w:lang w:val="hr-HR"/>
        </w:rPr>
        <w:t xml:space="preserve"> kojima je ograničeno kretanje u Bosni i Hercegovini radi povećanja stepena njihove zaštite od torture i drugih oblika surovih, neljudskih ili ponižavajućih postupaka ili kazni; </w:t>
      </w:r>
    </w:p>
    <w:p w14:paraId="01F7B151" w14:textId="77777777" w:rsidR="006D5AF7" w:rsidRPr="006B7160" w:rsidRDefault="009076AC" w:rsidP="001F0A91">
      <w:pPr>
        <w:pStyle w:val="ListParagraph"/>
        <w:numPr>
          <w:ilvl w:val="0"/>
          <w:numId w:val="11"/>
        </w:numPr>
        <w:spacing w:line="276" w:lineRule="auto"/>
        <w:rPr>
          <w:color w:val="000000" w:themeColor="text1"/>
          <w:szCs w:val="24"/>
          <w:lang w:val="hr-HR"/>
        </w:rPr>
      </w:pPr>
      <w:r w:rsidRPr="006B7160">
        <w:rPr>
          <w:b/>
          <w:color w:val="000000" w:themeColor="text1"/>
          <w:szCs w:val="24"/>
          <w:lang w:val="hr-HR"/>
        </w:rPr>
        <w:t>davanje preporuka</w:t>
      </w:r>
      <w:r w:rsidRPr="006B7160">
        <w:rPr>
          <w:color w:val="000000" w:themeColor="text1"/>
          <w:szCs w:val="24"/>
          <w:lang w:val="hr-HR"/>
        </w:rPr>
        <w:t xml:space="preserve"> nadležnim </w:t>
      </w:r>
      <w:r w:rsidR="00012DCD">
        <w:rPr>
          <w:color w:val="000000" w:themeColor="text1"/>
          <w:szCs w:val="24"/>
          <w:lang w:val="hr-HR"/>
        </w:rPr>
        <w:t>organima</w:t>
      </w:r>
      <w:r w:rsidRPr="006B7160">
        <w:rPr>
          <w:color w:val="000000" w:themeColor="text1"/>
          <w:szCs w:val="24"/>
          <w:lang w:val="hr-HR"/>
        </w:rPr>
        <w:t xml:space="preserve"> vlasti u Bosni i Hercegovini radi poboljšanja postupanja prema </w:t>
      </w:r>
      <w:r w:rsidR="00012DCD">
        <w:rPr>
          <w:color w:val="000000" w:themeColor="text1"/>
          <w:szCs w:val="24"/>
          <w:lang w:val="hr-HR"/>
        </w:rPr>
        <w:t>licima</w:t>
      </w:r>
      <w:r w:rsidRPr="006B7160">
        <w:rPr>
          <w:color w:val="000000" w:themeColor="text1"/>
          <w:szCs w:val="24"/>
          <w:lang w:val="hr-HR"/>
        </w:rPr>
        <w:t xml:space="preserve"> lišenim slobode i uvjeta u kojima se nalaze, odnosno sprečavanja torture i drugih oblika surovih, neljudskih ili ponižavajućih postupaka ili kazni;</w:t>
      </w:r>
    </w:p>
    <w:p w14:paraId="165A33DD" w14:textId="77777777" w:rsidR="006D5AF7" w:rsidRPr="006B7160" w:rsidRDefault="009076AC" w:rsidP="001F0A91">
      <w:pPr>
        <w:pStyle w:val="ListParagraph"/>
        <w:numPr>
          <w:ilvl w:val="0"/>
          <w:numId w:val="11"/>
        </w:numPr>
        <w:spacing w:line="276" w:lineRule="auto"/>
        <w:rPr>
          <w:color w:val="000000" w:themeColor="text1"/>
          <w:szCs w:val="24"/>
          <w:lang w:val="hr-HR"/>
        </w:rPr>
      </w:pPr>
      <w:r w:rsidRPr="006B7160">
        <w:rPr>
          <w:b/>
          <w:color w:val="000000" w:themeColor="text1"/>
          <w:szCs w:val="24"/>
          <w:lang w:val="hr-HR"/>
        </w:rPr>
        <w:t>davanje prijedloga i primjedbi na zakone i druge propise</w:t>
      </w:r>
      <w:r w:rsidRPr="006B7160">
        <w:rPr>
          <w:color w:val="000000" w:themeColor="text1"/>
          <w:szCs w:val="24"/>
          <w:lang w:val="hr-HR"/>
        </w:rPr>
        <w:t xml:space="preserve"> radi zaštite i unapređenja ljudskih prava i sloboda </w:t>
      </w:r>
      <w:r w:rsidR="00012DCD">
        <w:rPr>
          <w:color w:val="000000" w:themeColor="text1"/>
          <w:szCs w:val="24"/>
          <w:lang w:val="hr-HR"/>
        </w:rPr>
        <w:t>lica</w:t>
      </w:r>
      <w:r w:rsidRPr="006B7160">
        <w:rPr>
          <w:color w:val="000000" w:themeColor="text1"/>
          <w:szCs w:val="24"/>
          <w:lang w:val="hr-HR"/>
        </w:rPr>
        <w:t xml:space="preserve"> lišenih slobode;</w:t>
      </w:r>
    </w:p>
    <w:p w14:paraId="1D846B0C" w14:textId="77777777" w:rsidR="00642329" w:rsidRPr="006B7160" w:rsidRDefault="009076AC" w:rsidP="001F0A91">
      <w:pPr>
        <w:pStyle w:val="ListParagraph"/>
        <w:numPr>
          <w:ilvl w:val="0"/>
          <w:numId w:val="11"/>
        </w:numPr>
        <w:spacing w:line="276" w:lineRule="auto"/>
        <w:rPr>
          <w:color w:val="000000" w:themeColor="text1"/>
          <w:szCs w:val="24"/>
          <w:lang w:val="hr-HR"/>
        </w:rPr>
      </w:pPr>
      <w:r w:rsidRPr="006B7160">
        <w:rPr>
          <w:b/>
          <w:color w:val="000000" w:themeColor="text1"/>
          <w:szCs w:val="24"/>
          <w:lang w:val="hr-HR"/>
        </w:rPr>
        <w:t>saradnja s Potkomitetom Ujedinjenih naroda</w:t>
      </w:r>
      <w:r w:rsidRPr="006B7160">
        <w:rPr>
          <w:color w:val="000000" w:themeColor="text1"/>
          <w:szCs w:val="24"/>
          <w:lang w:val="hr-HR"/>
        </w:rPr>
        <w:t xml:space="preserve"> za prevenciju torture i drugih surovih, neljudskih ili ponižavajućih postupaka i kazni, slanje informacija i održavanje sastanaka.</w:t>
      </w:r>
    </w:p>
    <w:p w14:paraId="7C0B79F5" w14:textId="77777777" w:rsidR="00DA1812" w:rsidRPr="006B7160" w:rsidRDefault="00DA1812" w:rsidP="001F0A91">
      <w:pPr>
        <w:spacing w:line="276" w:lineRule="auto"/>
        <w:rPr>
          <w:color w:val="000000" w:themeColor="text1"/>
          <w:szCs w:val="24"/>
          <w:lang w:val="hr-HR"/>
        </w:rPr>
      </w:pPr>
    </w:p>
    <w:p w14:paraId="5F529A99" w14:textId="77777777" w:rsidR="006D5AF7" w:rsidRPr="006B7160" w:rsidRDefault="00DA1812" w:rsidP="001F0A91">
      <w:pPr>
        <w:spacing w:line="276" w:lineRule="auto"/>
        <w:rPr>
          <w:color w:val="000000" w:themeColor="text1"/>
          <w:szCs w:val="24"/>
          <w:lang w:val="hr-HR"/>
        </w:rPr>
      </w:pPr>
      <w:r w:rsidRPr="006B7160">
        <w:rPr>
          <w:color w:val="000000" w:themeColor="text1"/>
          <w:szCs w:val="24"/>
          <w:lang w:val="hr-HR"/>
        </w:rPr>
        <w:t>Usvajanjem ovog zakona Bosna i Hercegovina je izvršila obavezu preuzetu ratifikacijom OPCAT-a</w:t>
      </w:r>
      <w:r w:rsidR="00B6080C" w:rsidRPr="006B7160">
        <w:rPr>
          <w:color w:val="000000" w:themeColor="text1"/>
          <w:szCs w:val="24"/>
          <w:lang w:val="hr-HR"/>
        </w:rPr>
        <w:t>.</w:t>
      </w:r>
    </w:p>
    <w:p w14:paraId="7F01BD50" w14:textId="77777777" w:rsidR="00B6080C" w:rsidRPr="006B7160" w:rsidRDefault="00B6080C" w:rsidP="001F0A91">
      <w:pPr>
        <w:spacing w:line="276" w:lineRule="auto"/>
        <w:rPr>
          <w:color w:val="000000" w:themeColor="text1"/>
          <w:szCs w:val="24"/>
          <w:lang w:val="hr-HR"/>
        </w:rPr>
      </w:pPr>
    </w:p>
    <w:p w14:paraId="00C8AF2F" w14:textId="77777777" w:rsidR="00B7718E" w:rsidRPr="006B7160" w:rsidRDefault="00642329" w:rsidP="001F0A91">
      <w:pPr>
        <w:spacing w:line="276" w:lineRule="auto"/>
        <w:rPr>
          <w:color w:val="000000" w:themeColor="text1"/>
          <w:szCs w:val="24"/>
          <w:lang w:val="hr-HR"/>
        </w:rPr>
      </w:pPr>
      <w:r w:rsidRPr="006B7160">
        <w:rPr>
          <w:color w:val="000000" w:themeColor="text1"/>
          <w:szCs w:val="24"/>
          <w:lang w:val="hr-HR"/>
        </w:rPr>
        <w:t>Bi</w:t>
      </w:r>
      <w:r w:rsidR="00D12A8C" w:rsidRPr="006B7160">
        <w:rPr>
          <w:color w:val="000000" w:themeColor="text1"/>
          <w:szCs w:val="24"/>
          <w:lang w:val="hr-HR"/>
        </w:rPr>
        <w:t xml:space="preserve">tno je napomenuti da su </w:t>
      </w:r>
      <w:r w:rsidR="00AE48CA">
        <w:rPr>
          <w:color w:val="000000" w:themeColor="text1"/>
          <w:szCs w:val="24"/>
          <w:lang w:val="hr-HR"/>
        </w:rPr>
        <w:t>o</w:t>
      </w:r>
      <w:r w:rsidR="00D12A8C" w:rsidRPr="006B7160">
        <w:rPr>
          <w:color w:val="000000" w:themeColor="text1"/>
          <w:szCs w:val="24"/>
          <w:lang w:val="hr-HR"/>
        </w:rPr>
        <w:t>mbudsme</w:t>
      </w:r>
      <w:r w:rsidRPr="006B7160">
        <w:rPr>
          <w:color w:val="000000" w:themeColor="text1"/>
          <w:szCs w:val="24"/>
          <w:lang w:val="hr-HR"/>
        </w:rPr>
        <w:t>ni i njihovo osoblje u periodu koji je pre</w:t>
      </w:r>
      <w:r w:rsidR="00543764" w:rsidRPr="006B7160">
        <w:rPr>
          <w:color w:val="000000" w:themeColor="text1"/>
          <w:szCs w:val="24"/>
          <w:lang w:val="hr-HR"/>
        </w:rPr>
        <w:t xml:space="preserve">thodio usvajaju </w:t>
      </w:r>
      <w:r w:rsidR="00AE48CA">
        <w:rPr>
          <w:color w:val="000000" w:themeColor="text1"/>
          <w:szCs w:val="24"/>
          <w:lang w:val="hr-HR"/>
        </w:rPr>
        <w:t>z</w:t>
      </w:r>
      <w:r w:rsidRPr="006B7160">
        <w:rPr>
          <w:color w:val="000000" w:themeColor="text1"/>
          <w:szCs w:val="24"/>
          <w:lang w:val="hr-HR"/>
        </w:rPr>
        <w:t>akona</w:t>
      </w:r>
      <w:r w:rsidR="00D3297C" w:rsidRPr="006B7160">
        <w:rPr>
          <w:color w:val="000000" w:themeColor="text1"/>
          <w:szCs w:val="24"/>
          <w:lang w:val="hr-HR"/>
        </w:rPr>
        <w:t xml:space="preserve"> poh</w:t>
      </w:r>
      <w:r w:rsidR="00543764" w:rsidRPr="006B7160">
        <w:rPr>
          <w:color w:val="000000" w:themeColor="text1"/>
          <w:szCs w:val="24"/>
          <w:lang w:val="hr-HR"/>
        </w:rPr>
        <w:t xml:space="preserve">ađali obuke o </w:t>
      </w:r>
      <w:r w:rsidR="00DA1812" w:rsidRPr="006B7160">
        <w:rPr>
          <w:color w:val="000000" w:themeColor="text1"/>
          <w:szCs w:val="24"/>
          <w:lang w:val="hr-HR"/>
        </w:rPr>
        <w:t>mandatu</w:t>
      </w:r>
      <w:r w:rsidR="00543764" w:rsidRPr="006B7160">
        <w:rPr>
          <w:color w:val="000000" w:themeColor="text1"/>
          <w:szCs w:val="24"/>
          <w:lang w:val="hr-HR"/>
        </w:rPr>
        <w:t xml:space="preserve"> i funkcioniranju </w:t>
      </w:r>
      <w:r w:rsidR="00AE48CA">
        <w:rPr>
          <w:color w:val="000000" w:themeColor="text1"/>
          <w:szCs w:val="24"/>
          <w:lang w:val="hr-HR"/>
        </w:rPr>
        <w:t>p</w:t>
      </w:r>
      <w:r w:rsidR="00543764" w:rsidRPr="006B7160">
        <w:rPr>
          <w:color w:val="000000" w:themeColor="text1"/>
          <w:szCs w:val="24"/>
          <w:lang w:val="hr-HR"/>
        </w:rPr>
        <w:t xml:space="preserve">reventivnog mehanizma. Tako je u 2018. </w:t>
      </w:r>
      <w:r w:rsidR="00B7718E" w:rsidRPr="006B7160">
        <w:rPr>
          <w:color w:val="000000" w:themeColor="text1"/>
          <w:szCs w:val="24"/>
          <w:lang w:val="hr-HR"/>
        </w:rPr>
        <w:t xml:space="preserve">i 2019. </w:t>
      </w:r>
      <w:r w:rsidR="00543764" w:rsidRPr="006B7160">
        <w:rPr>
          <w:color w:val="000000" w:themeColor="text1"/>
          <w:szCs w:val="24"/>
          <w:lang w:val="hr-HR"/>
        </w:rPr>
        <w:t xml:space="preserve">godini realiziran </w:t>
      </w:r>
      <w:r w:rsidR="00543764" w:rsidRPr="006B7160">
        <w:rPr>
          <w:i/>
          <w:color w:val="000000" w:themeColor="text1"/>
          <w:szCs w:val="24"/>
          <w:lang w:val="hr-HR"/>
        </w:rPr>
        <w:t>Projekt jačanja</w:t>
      </w:r>
      <w:r w:rsidR="00D12A8C" w:rsidRPr="006B7160">
        <w:rPr>
          <w:i/>
          <w:color w:val="000000" w:themeColor="text1"/>
          <w:szCs w:val="24"/>
          <w:lang w:val="hr-HR"/>
        </w:rPr>
        <w:t xml:space="preserve"> kapaciteta Institucije ombudsme</w:t>
      </w:r>
      <w:r w:rsidR="00543764" w:rsidRPr="006B7160">
        <w:rPr>
          <w:i/>
          <w:color w:val="000000" w:themeColor="text1"/>
          <w:szCs w:val="24"/>
          <w:lang w:val="hr-HR"/>
        </w:rPr>
        <w:t xml:space="preserve">na za ljudska prava BiH u cilju implementiranja mandata </w:t>
      </w:r>
      <w:r w:rsidR="00093C89">
        <w:rPr>
          <w:i/>
          <w:color w:val="000000" w:themeColor="text1"/>
          <w:szCs w:val="24"/>
          <w:lang w:val="hr-HR"/>
        </w:rPr>
        <w:t>p</w:t>
      </w:r>
      <w:r w:rsidR="00543764" w:rsidRPr="006B7160">
        <w:rPr>
          <w:i/>
          <w:color w:val="000000" w:themeColor="text1"/>
          <w:szCs w:val="24"/>
          <w:lang w:val="hr-HR"/>
        </w:rPr>
        <w:t>reventivnog mehanizma u BiH</w:t>
      </w:r>
      <w:r w:rsidR="00543764" w:rsidRPr="006B7160">
        <w:rPr>
          <w:color w:val="000000" w:themeColor="text1"/>
          <w:szCs w:val="24"/>
          <w:lang w:val="hr-HR"/>
        </w:rPr>
        <w:t>, u s</w:t>
      </w:r>
      <w:r w:rsidR="00AE48CA">
        <w:rPr>
          <w:color w:val="000000" w:themeColor="text1"/>
          <w:szCs w:val="24"/>
          <w:lang w:val="hr-HR"/>
        </w:rPr>
        <w:t>a</w:t>
      </w:r>
      <w:r w:rsidR="00543764" w:rsidRPr="006B7160">
        <w:rPr>
          <w:color w:val="000000" w:themeColor="text1"/>
          <w:szCs w:val="24"/>
          <w:lang w:val="hr-HR"/>
        </w:rPr>
        <w:t xml:space="preserve">radnji s </w:t>
      </w:r>
      <w:r w:rsidR="00DF7162">
        <w:rPr>
          <w:color w:val="000000" w:themeColor="text1"/>
          <w:szCs w:val="24"/>
          <w:lang w:val="hr-HR"/>
        </w:rPr>
        <w:t>o</w:t>
      </w:r>
      <w:r w:rsidR="00543764" w:rsidRPr="006B7160">
        <w:rPr>
          <w:color w:val="000000" w:themeColor="text1"/>
          <w:szCs w:val="24"/>
          <w:lang w:val="hr-HR"/>
        </w:rPr>
        <w:t>mbud</w:t>
      </w:r>
      <w:r w:rsidR="00D12A8C" w:rsidRPr="006B7160">
        <w:rPr>
          <w:color w:val="000000" w:themeColor="text1"/>
          <w:szCs w:val="24"/>
          <w:lang w:val="hr-HR"/>
        </w:rPr>
        <w:t>sme</w:t>
      </w:r>
      <w:r w:rsidR="00543764" w:rsidRPr="006B7160">
        <w:rPr>
          <w:color w:val="000000" w:themeColor="text1"/>
          <w:szCs w:val="24"/>
          <w:lang w:val="hr-HR"/>
        </w:rPr>
        <w:t>nom Republike Bugarske</w:t>
      </w:r>
      <w:r w:rsidR="00B7718E" w:rsidRPr="006B7160">
        <w:rPr>
          <w:color w:val="000000" w:themeColor="text1"/>
          <w:szCs w:val="24"/>
          <w:lang w:val="hr-HR"/>
        </w:rPr>
        <w:t xml:space="preserve"> uz podršku Ambasade Republike Bugarske. </w:t>
      </w:r>
    </w:p>
    <w:p w14:paraId="2DF56123" w14:textId="77777777" w:rsidR="00B7718E" w:rsidRPr="006B7160" w:rsidRDefault="00B7718E" w:rsidP="001F0A91">
      <w:pPr>
        <w:spacing w:line="276" w:lineRule="auto"/>
        <w:rPr>
          <w:color w:val="000000" w:themeColor="text1"/>
          <w:szCs w:val="24"/>
          <w:lang w:val="hr-HR"/>
        </w:rPr>
      </w:pPr>
    </w:p>
    <w:p w14:paraId="399C44FF" w14:textId="77777777" w:rsidR="00F135F2" w:rsidRPr="006B7160" w:rsidRDefault="006D5AF7" w:rsidP="001F0A91">
      <w:pPr>
        <w:spacing w:line="276" w:lineRule="auto"/>
        <w:rPr>
          <w:color w:val="000000" w:themeColor="text1"/>
          <w:szCs w:val="24"/>
          <w:lang w:val="hr-HR"/>
        </w:rPr>
      </w:pPr>
      <w:r w:rsidRPr="006B7160">
        <w:rPr>
          <w:color w:val="000000" w:themeColor="text1"/>
          <w:szCs w:val="24"/>
          <w:lang w:val="hr-HR"/>
        </w:rPr>
        <w:lastRenderedPageBreak/>
        <w:t xml:space="preserve">U </w:t>
      </w:r>
      <w:r w:rsidR="00543764" w:rsidRPr="006B7160">
        <w:rPr>
          <w:color w:val="000000" w:themeColor="text1"/>
          <w:szCs w:val="24"/>
          <w:lang w:val="hr-HR"/>
        </w:rPr>
        <w:t>periodu od 13</w:t>
      </w:r>
      <w:r w:rsidR="00D41BDE">
        <w:rPr>
          <w:color w:val="000000" w:themeColor="text1"/>
          <w:szCs w:val="24"/>
          <w:lang w:val="hr-HR"/>
        </w:rPr>
        <w:t xml:space="preserve">. do </w:t>
      </w:r>
      <w:r w:rsidR="00543764" w:rsidRPr="006B7160">
        <w:rPr>
          <w:color w:val="000000" w:themeColor="text1"/>
          <w:szCs w:val="24"/>
          <w:lang w:val="hr-HR"/>
        </w:rPr>
        <w:t>15.</w:t>
      </w:r>
      <w:r w:rsidR="00D41BDE">
        <w:rPr>
          <w:color w:val="000000" w:themeColor="text1"/>
          <w:szCs w:val="24"/>
          <w:lang w:val="hr-HR"/>
        </w:rPr>
        <w:t xml:space="preserve"> </w:t>
      </w:r>
      <w:r w:rsidR="00543764" w:rsidRPr="006B7160">
        <w:rPr>
          <w:color w:val="000000" w:themeColor="text1"/>
          <w:szCs w:val="24"/>
          <w:lang w:val="hr-HR"/>
        </w:rPr>
        <w:t>11.</w:t>
      </w:r>
      <w:ins w:id="1" w:author="jdzumhur" w:date="2024-03-14T13:55:00Z">
        <w:r w:rsidR="006C746F" w:rsidRPr="006B7160">
          <w:rPr>
            <w:color w:val="000000" w:themeColor="text1"/>
            <w:szCs w:val="24"/>
            <w:lang w:val="hr-HR"/>
          </w:rPr>
          <w:t xml:space="preserve"> </w:t>
        </w:r>
      </w:ins>
      <w:r w:rsidR="00543764" w:rsidRPr="006B7160">
        <w:rPr>
          <w:color w:val="000000" w:themeColor="text1"/>
          <w:szCs w:val="24"/>
          <w:lang w:val="hr-HR"/>
        </w:rPr>
        <w:t xml:space="preserve">2023. godine osoblje </w:t>
      </w:r>
      <w:r w:rsidR="003F6E97">
        <w:rPr>
          <w:color w:val="000000" w:themeColor="text1"/>
          <w:szCs w:val="24"/>
          <w:lang w:val="hr-HR"/>
        </w:rPr>
        <w:t>I</w:t>
      </w:r>
      <w:r w:rsidR="00543764" w:rsidRPr="006B7160">
        <w:rPr>
          <w:color w:val="000000" w:themeColor="text1"/>
          <w:szCs w:val="24"/>
          <w:lang w:val="hr-HR"/>
        </w:rPr>
        <w:t xml:space="preserve">nstitucije </w:t>
      </w:r>
      <w:r w:rsidR="003F6E97">
        <w:rPr>
          <w:color w:val="000000" w:themeColor="text1"/>
          <w:szCs w:val="24"/>
          <w:lang w:val="hr-HR"/>
        </w:rPr>
        <w:t>o</w:t>
      </w:r>
      <w:r w:rsidR="00543764" w:rsidRPr="006B7160">
        <w:rPr>
          <w:color w:val="000000" w:themeColor="text1"/>
          <w:szCs w:val="24"/>
          <w:lang w:val="hr-HR"/>
        </w:rPr>
        <w:t>mbuds</w:t>
      </w:r>
      <w:r w:rsidR="00D12A8C" w:rsidRPr="006B7160">
        <w:rPr>
          <w:color w:val="000000" w:themeColor="text1"/>
          <w:szCs w:val="24"/>
          <w:lang w:val="hr-HR"/>
        </w:rPr>
        <w:t>me</w:t>
      </w:r>
      <w:r w:rsidR="00D3297C" w:rsidRPr="006B7160">
        <w:rPr>
          <w:color w:val="000000" w:themeColor="text1"/>
          <w:szCs w:val="24"/>
          <w:lang w:val="hr-HR"/>
        </w:rPr>
        <w:t xml:space="preserve">na pohađalo je obuku na temu </w:t>
      </w:r>
      <w:r w:rsidR="00543764" w:rsidRPr="009D3C87">
        <w:rPr>
          <w:i/>
          <w:color w:val="000000" w:themeColor="text1"/>
          <w:szCs w:val="24"/>
          <w:lang w:val="hr-HR"/>
        </w:rPr>
        <w:t>Integri</w:t>
      </w:r>
      <w:r w:rsidR="009D3C87" w:rsidRPr="009D3C87">
        <w:rPr>
          <w:i/>
          <w:color w:val="000000" w:themeColor="text1"/>
          <w:szCs w:val="24"/>
          <w:lang w:val="hr-HR"/>
        </w:rPr>
        <w:t>r</w:t>
      </w:r>
      <w:r w:rsidR="00543764" w:rsidRPr="009D3C87">
        <w:rPr>
          <w:i/>
          <w:color w:val="000000" w:themeColor="text1"/>
          <w:szCs w:val="24"/>
          <w:lang w:val="hr-HR"/>
        </w:rPr>
        <w:t>anje pitanj</w:t>
      </w:r>
      <w:r w:rsidR="009D3C87" w:rsidRPr="009D3C87">
        <w:rPr>
          <w:i/>
          <w:color w:val="000000" w:themeColor="text1"/>
          <w:szCs w:val="24"/>
          <w:lang w:val="hr-HR"/>
        </w:rPr>
        <w:t>a</w:t>
      </w:r>
      <w:r w:rsidR="00543764" w:rsidRPr="009D3C87">
        <w:rPr>
          <w:i/>
          <w:color w:val="000000" w:themeColor="text1"/>
          <w:szCs w:val="24"/>
          <w:lang w:val="hr-HR"/>
        </w:rPr>
        <w:t xml:space="preserve"> </w:t>
      </w:r>
      <w:r w:rsidR="009D3C87">
        <w:rPr>
          <w:i/>
          <w:color w:val="000000" w:themeColor="text1"/>
          <w:szCs w:val="24"/>
          <w:lang w:val="hr-HR"/>
        </w:rPr>
        <w:t>seksualnog i rodno zasnovanog nasilja</w:t>
      </w:r>
      <w:r w:rsidR="00543764" w:rsidRPr="009D3C87">
        <w:rPr>
          <w:i/>
          <w:color w:val="000000" w:themeColor="text1"/>
          <w:szCs w:val="24"/>
          <w:lang w:val="hr-HR"/>
        </w:rPr>
        <w:t xml:space="preserve"> u pra</w:t>
      </w:r>
      <w:r w:rsidR="00B6080C" w:rsidRPr="009D3C87">
        <w:rPr>
          <w:i/>
          <w:color w:val="000000" w:themeColor="text1"/>
          <w:szCs w:val="24"/>
          <w:lang w:val="hr-HR"/>
        </w:rPr>
        <w:t>ć</w:t>
      </w:r>
      <w:r w:rsidR="00543764" w:rsidRPr="009D3C87">
        <w:rPr>
          <w:i/>
          <w:color w:val="000000" w:themeColor="text1"/>
          <w:szCs w:val="24"/>
          <w:lang w:val="hr-HR"/>
        </w:rPr>
        <w:t>enje stanja</w:t>
      </w:r>
      <w:r w:rsidR="00543764" w:rsidRPr="006B7160">
        <w:rPr>
          <w:i/>
          <w:color w:val="000000" w:themeColor="text1"/>
          <w:szCs w:val="24"/>
          <w:lang w:val="hr-HR"/>
        </w:rPr>
        <w:t xml:space="preserve"> u zatvorskim i pritvorskim ustanovama</w:t>
      </w:r>
      <w:r w:rsidR="00543764" w:rsidRPr="009D3C87">
        <w:rPr>
          <w:iCs/>
          <w:color w:val="000000" w:themeColor="text1"/>
          <w:szCs w:val="24"/>
          <w:lang w:val="hr-HR"/>
        </w:rPr>
        <w:t xml:space="preserve">, </w:t>
      </w:r>
      <w:r w:rsidR="009D3C87" w:rsidRPr="009D3C87">
        <w:rPr>
          <w:iCs/>
          <w:color w:val="000000" w:themeColor="text1"/>
          <w:szCs w:val="24"/>
          <w:lang w:val="hr-HR"/>
        </w:rPr>
        <w:t>koju su organizirali</w:t>
      </w:r>
      <w:r w:rsidR="00543764" w:rsidRPr="006B7160">
        <w:rPr>
          <w:i/>
          <w:color w:val="000000" w:themeColor="text1"/>
          <w:szCs w:val="24"/>
          <w:lang w:val="hr-HR"/>
        </w:rPr>
        <w:t xml:space="preserve"> </w:t>
      </w:r>
      <w:r w:rsidR="009D3C87">
        <w:rPr>
          <w:color w:val="000000" w:themeColor="text1"/>
          <w:szCs w:val="24"/>
          <w:lang w:val="hr-HR"/>
        </w:rPr>
        <w:t>Ured</w:t>
      </w:r>
      <w:r w:rsidR="00543764" w:rsidRPr="006B7160">
        <w:rPr>
          <w:color w:val="000000" w:themeColor="text1"/>
          <w:szCs w:val="24"/>
          <w:lang w:val="hr-HR"/>
        </w:rPr>
        <w:t xml:space="preserve"> OSCE-a za demokratske institucije i ljudska prava i Misij</w:t>
      </w:r>
      <w:r w:rsidR="009D3C87">
        <w:rPr>
          <w:color w:val="000000" w:themeColor="text1"/>
          <w:szCs w:val="24"/>
          <w:lang w:val="hr-HR"/>
        </w:rPr>
        <w:t>a</w:t>
      </w:r>
      <w:r w:rsidR="00543764" w:rsidRPr="006B7160">
        <w:rPr>
          <w:color w:val="000000" w:themeColor="text1"/>
          <w:szCs w:val="24"/>
          <w:lang w:val="hr-HR"/>
        </w:rPr>
        <w:t xml:space="preserve"> OSCE-a u Bosni i Hercegovini. </w:t>
      </w:r>
    </w:p>
    <w:p w14:paraId="3B0FC257" w14:textId="77777777" w:rsidR="00F135F2" w:rsidRPr="006B7160" w:rsidRDefault="00F135F2" w:rsidP="001F0A91">
      <w:pPr>
        <w:spacing w:line="276" w:lineRule="auto"/>
        <w:rPr>
          <w:color w:val="000000" w:themeColor="text1"/>
          <w:szCs w:val="24"/>
          <w:lang w:val="hr-HR"/>
        </w:rPr>
      </w:pPr>
    </w:p>
    <w:p w14:paraId="669F61B7" w14:textId="77777777" w:rsidR="006439CD" w:rsidRPr="006B7160" w:rsidRDefault="00D12A8C" w:rsidP="001F0A91">
      <w:pPr>
        <w:spacing w:line="276" w:lineRule="auto"/>
        <w:rPr>
          <w:color w:val="000000" w:themeColor="text1"/>
          <w:szCs w:val="24"/>
          <w:lang w:val="hr-HR"/>
        </w:rPr>
      </w:pPr>
      <w:r w:rsidRPr="006B7160">
        <w:rPr>
          <w:color w:val="000000" w:themeColor="text1"/>
          <w:szCs w:val="24"/>
          <w:lang w:val="hr-HR"/>
        </w:rPr>
        <w:t>Ombudsme</w:t>
      </w:r>
      <w:r w:rsidR="00B7718E" w:rsidRPr="006B7160">
        <w:rPr>
          <w:color w:val="000000" w:themeColor="text1"/>
          <w:szCs w:val="24"/>
          <w:lang w:val="hr-HR"/>
        </w:rPr>
        <w:t>ni B</w:t>
      </w:r>
      <w:r w:rsidR="00D3297C" w:rsidRPr="006B7160">
        <w:rPr>
          <w:color w:val="000000" w:themeColor="text1"/>
          <w:szCs w:val="24"/>
          <w:lang w:val="hr-HR"/>
        </w:rPr>
        <w:t xml:space="preserve">osne </w:t>
      </w:r>
      <w:r w:rsidR="00B7718E" w:rsidRPr="006B7160">
        <w:rPr>
          <w:color w:val="000000" w:themeColor="text1"/>
          <w:szCs w:val="24"/>
          <w:lang w:val="hr-HR"/>
        </w:rPr>
        <w:t>i</w:t>
      </w:r>
      <w:r w:rsidR="00D3297C" w:rsidRPr="006B7160">
        <w:rPr>
          <w:color w:val="000000" w:themeColor="text1"/>
          <w:szCs w:val="24"/>
          <w:lang w:val="hr-HR"/>
        </w:rPr>
        <w:t xml:space="preserve"> </w:t>
      </w:r>
      <w:r w:rsidR="00B7718E" w:rsidRPr="006B7160">
        <w:rPr>
          <w:color w:val="000000" w:themeColor="text1"/>
          <w:szCs w:val="24"/>
          <w:lang w:val="hr-HR"/>
        </w:rPr>
        <w:t>H</w:t>
      </w:r>
      <w:r w:rsidR="00D3297C" w:rsidRPr="006B7160">
        <w:rPr>
          <w:color w:val="000000" w:themeColor="text1"/>
          <w:szCs w:val="24"/>
          <w:lang w:val="hr-HR"/>
        </w:rPr>
        <w:t>er</w:t>
      </w:r>
      <w:r w:rsidR="00D41BDE">
        <w:rPr>
          <w:color w:val="000000" w:themeColor="text1"/>
          <w:szCs w:val="24"/>
          <w:lang w:val="hr-HR"/>
        </w:rPr>
        <w:t>c</w:t>
      </w:r>
      <w:r w:rsidR="00D3297C" w:rsidRPr="006B7160">
        <w:rPr>
          <w:color w:val="000000" w:themeColor="text1"/>
          <w:szCs w:val="24"/>
          <w:lang w:val="hr-HR"/>
        </w:rPr>
        <w:t>e</w:t>
      </w:r>
      <w:r w:rsidR="00D41BDE">
        <w:rPr>
          <w:color w:val="000000" w:themeColor="text1"/>
          <w:szCs w:val="24"/>
          <w:lang w:val="hr-HR"/>
        </w:rPr>
        <w:t>g</w:t>
      </w:r>
      <w:r w:rsidR="00D3297C" w:rsidRPr="006B7160">
        <w:rPr>
          <w:color w:val="000000" w:themeColor="text1"/>
          <w:szCs w:val="24"/>
          <w:lang w:val="hr-HR"/>
        </w:rPr>
        <w:t>ovine</w:t>
      </w:r>
      <w:r w:rsidR="00B7718E" w:rsidRPr="006B7160">
        <w:rPr>
          <w:color w:val="000000" w:themeColor="text1"/>
          <w:szCs w:val="24"/>
          <w:lang w:val="hr-HR"/>
        </w:rPr>
        <w:t xml:space="preserve"> u martu 2019. godine izdali su Specijalni izvještaj o stanju u prostorijama za zadržavanje u pojedinim policijskim upravama u Bosni i </w:t>
      </w:r>
      <w:r w:rsidR="00F135F2" w:rsidRPr="006B7160">
        <w:rPr>
          <w:color w:val="000000" w:themeColor="text1"/>
          <w:szCs w:val="24"/>
          <w:lang w:val="hr-HR"/>
        </w:rPr>
        <w:t>Hercegovini</w:t>
      </w:r>
      <w:r w:rsidR="00D41BDE">
        <w:rPr>
          <w:color w:val="000000" w:themeColor="text1"/>
          <w:szCs w:val="24"/>
          <w:lang w:val="hr-HR"/>
        </w:rPr>
        <w:t>.</w:t>
      </w:r>
      <w:r w:rsidR="00F135F2" w:rsidRPr="006B7160">
        <w:rPr>
          <w:rStyle w:val="FootnoteReference"/>
          <w:color w:val="000000" w:themeColor="text1"/>
          <w:szCs w:val="24"/>
          <w:lang w:val="hr-HR"/>
        </w:rPr>
        <w:footnoteReference w:id="11"/>
      </w:r>
      <w:r w:rsidR="00F135F2" w:rsidRPr="006B7160">
        <w:rPr>
          <w:color w:val="000000" w:themeColor="text1"/>
          <w:szCs w:val="24"/>
          <w:lang w:val="hr-HR"/>
        </w:rPr>
        <w:t xml:space="preserve"> Neposredno prije toga posjetili </w:t>
      </w:r>
      <w:r w:rsidR="006D5AF7" w:rsidRPr="006B7160">
        <w:rPr>
          <w:color w:val="000000" w:themeColor="text1"/>
          <w:szCs w:val="24"/>
          <w:lang w:val="hr-HR"/>
        </w:rPr>
        <w:t xml:space="preserve">su </w:t>
      </w:r>
      <w:r w:rsidR="00F135F2" w:rsidRPr="006B7160">
        <w:rPr>
          <w:color w:val="000000" w:themeColor="text1"/>
          <w:szCs w:val="24"/>
          <w:lang w:val="hr-HR"/>
        </w:rPr>
        <w:t>sve veće policijske uprave u Bosni i Hercegovini te na osnovu razgovora s rukovodstvom, uvida u dokumentaciju, kao i neposrednog opažanja prostorija za zadržavanje lica konstat</w:t>
      </w:r>
      <w:r w:rsidR="00D41BDE">
        <w:rPr>
          <w:color w:val="000000" w:themeColor="text1"/>
          <w:szCs w:val="24"/>
          <w:lang w:val="hr-HR"/>
        </w:rPr>
        <w:t>ir</w:t>
      </w:r>
      <w:r w:rsidR="00F135F2" w:rsidRPr="006B7160">
        <w:rPr>
          <w:color w:val="000000" w:themeColor="text1"/>
          <w:szCs w:val="24"/>
          <w:lang w:val="hr-HR"/>
        </w:rPr>
        <w:t xml:space="preserve">ali zatečeno </w:t>
      </w:r>
      <w:r w:rsidR="006439CD" w:rsidRPr="006B7160">
        <w:rPr>
          <w:color w:val="000000" w:themeColor="text1"/>
          <w:szCs w:val="24"/>
          <w:lang w:val="hr-HR"/>
        </w:rPr>
        <w:t xml:space="preserve">stanje i uputili generalne preporuke </w:t>
      </w:r>
      <w:r w:rsidR="004B7254" w:rsidRPr="006B7160">
        <w:rPr>
          <w:color w:val="000000" w:themeColor="text1"/>
          <w:szCs w:val="24"/>
          <w:lang w:val="hr-HR"/>
        </w:rPr>
        <w:t>Vladi Republike Srpske</w:t>
      </w:r>
      <w:r w:rsidR="007C7EA3" w:rsidRPr="006B7160">
        <w:rPr>
          <w:color w:val="000000" w:themeColor="text1"/>
          <w:szCs w:val="24"/>
          <w:lang w:val="hr-HR"/>
        </w:rPr>
        <w:t xml:space="preserve">, </w:t>
      </w:r>
      <w:r w:rsidR="006439CD" w:rsidRPr="006B7160">
        <w:rPr>
          <w:color w:val="000000" w:themeColor="text1"/>
          <w:szCs w:val="24"/>
          <w:lang w:val="hr-HR"/>
        </w:rPr>
        <w:t xml:space="preserve">Vladi Brčko </w:t>
      </w:r>
      <w:r w:rsidR="00D41BDE">
        <w:rPr>
          <w:color w:val="000000" w:themeColor="text1"/>
          <w:szCs w:val="24"/>
          <w:lang w:val="hr-HR"/>
        </w:rPr>
        <w:t>d</w:t>
      </w:r>
      <w:r w:rsidR="006439CD" w:rsidRPr="006B7160">
        <w:rPr>
          <w:color w:val="000000" w:themeColor="text1"/>
          <w:szCs w:val="24"/>
          <w:lang w:val="hr-HR"/>
        </w:rPr>
        <w:t>istrikta Bosne i Hercegovine, Vladi Kantona Sarajevo, Vladi Zeničko-dobojskog kantona, Vladi Srednjobosanskog kantona, Vladi Tuzlanskog kantona i</w:t>
      </w:r>
      <w:r w:rsidR="004B7254" w:rsidRPr="006B7160">
        <w:rPr>
          <w:color w:val="000000" w:themeColor="text1"/>
          <w:szCs w:val="24"/>
          <w:lang w:val="hr-HR"/>
        </w:rPr>
        <w:t xml:space="preserve"> </w:t>
      </w:r>
      <w:r w:rsidR="006439CD" w:rsidRPr="006B7160">
        <w:rPr>
          <w:color w:val="000000" w:themeColor="text1"/>
          <w:szCs w:val="24"/>
          <w:lang w:val="hr-HR"/>
        </w:rPr>
        <w:t xml:space="preserve">Vladi Hercegovačko-neretvanskog kantona: da izvrše izdvajanje neophodnih budžetskih sredstava s ciljem realizacije preporuka </w:t>
      </w:r>
      <w:r w:rsidR="003F6E97">
        <w:rPr>
          <w:color w:val="000000" w:themeColor="text1"/>
          <w:szCs w:val="24"/>
          <w:lang w:val="hr-HR"/>
        </w:rPr>
        <w:t>o</w:t>
      </w:r>
      <w:r w:rsidR="006439CD" w:rsidRPr="006B7160">
        <w:rPr>
          <w:color w:val="000000" w:themeColor="text1"/>
          <w:szCs w:val="24"/>
          <w:lang w:val="hr-HR"/>
        </w:rPr>
        <w:t>mbudsmena upućenih nadležnim ministarstvima unutrašnjih</w:t>
      </w:r>
      <w:r w:rsidR="00AC1166" w:rsidRPr="006B7160">
        <w:rPr>
          <w:color w:val="000000" w:themeColor="text1"/>
          <w:szCs w:val="24"/>
          <w:lang w:val="hr-HR"/>
        </w:rPr>
        <w:t xml:space="preserve"> </w:t>
      </w:r>
      <w:r w:rsidR="006439CD" w:rsidRPr="006B7160">
        <w:rPr>
          <w:color w:val="000000" w:themeColor="text1"/>
          <w:szCs w:val="24"/>
          <w:lang w:val="hr-HR"/>
        </w:rPr>
        <w:t>poslova koje se odnose na neophodnu adaptaciju prostorija za zadržavanje.</w:t>
      </w:r>
    </w:p>
    <w:p w14:paraId="0B7488B8" w14:textId="77777777" w:rsidR="006439CD" w:rsidRPr="006B7160" w:rsidRDefault="006439CD" w:rsidP="001F0A91">
      <w:pPr>
        <w:spacing w:line="276" w:lineRule="auto"/>
        <w:rPr>
          <w:i/>
          <w:color w:val="000000" w:themeColor="text1"/>
          <w:szCs w:val="24"/>
          <w:lang w:val="hr-HR"/>
        </w:rPr>
      </w:pPr>
    </w:p>
    <w:p w14:paraId="10ADA927" w14:textId="77777777" w:rsidR="006439CD" w:rsidRPr="006B7160" w:rsidRDefault="00D41BDE" w:rsidP="001F0A91">
      <w:pPr>
        <w:spacing w:line="276" w:lineRule="auto"/>
        <w:rPr>
          <w:color w:val="000000" w:themeColor="text1"/>
          <w:szCs w:val="24"/>
          <w:lang w:val="hr-HR"/>
        </w:rPr>
      </w:pPr>
      <w:r>
        <w:rPr>
          <w:color w:val="000000" w:themeColor="text1"/>
          <w:szCs w:val="24"/>
          <w:lang w:val="hr-HR"/>
        </w:rPr>
        <w:t>S o</w:t>
      </w:r>
      <w:r w:rsidR="00EB0CE6" w:rsidRPr="006B7160">
        <w:rPr>
          <w:color w:val="000000" w:themeColor="text1"/>
          <w:szCs w:val="24"/>
          <w:lang w:val="hr-HR"/>
        </w:rPr>
        <w:t>bzir</w:t>
      </w:r>
      <w:r w:rsidR="00DA1812" w:rsidRPr="006B7160">
        <w:rPr>
          <w:color w:val="000000" w:themeColor="text1"/>
          <w:szCs w:val="24"/>
          <w:lang w:val="hr-HR"/>
        </w:rPr>
        <w:t>o</w:t>
      </w:r>
      <w:r w:rsidR="00EB0CE6" w:rsidRPr="006B7160">
        <w:rPr>
          <w:color w:val="000000" w:themeColor="text1"/>
          <w:szCs w:val="24"/>
          <w:lang w:val="hr-HR"/>
        </w:rPr>
        <w:t xml:space="preserve">m na činjenicu da je </w:t>
      </w:r>
      <w:r w:rsidR="00A53A1B" w:rsidRPr="006B7160">
        <w:rPr>
          <w:color w:val="000000" w:themeColor="text1"/>
          <w:szCs w:val="24"/>
          <w:lang w:val="hr-HR"/>
        </w:rPr>
        <w:t>od izdavanja preporuka prošlo</w:t>
      </w:r>
      <w:r w:rsidR="006439CD" w:rsidRPr="006B7160">
        <w:rPr>
          <w:color w:val="000000" w:themeColor="text1"/>
          <w:szCs w:val="24"/>
          <w:lang w:val="hr-HR"/>
        </w:rPr>
        <w:t xml:space="preserve"> </w:t>
      </w:r>
      <w:r w:rsidR="00A53A1B" w:rsidRPr="006B7160">
        <w:rPr>
          <w:color w:val="000000" w:themeColor="text1"/>
          <w:szCs w:val="24"/>
          <w:lang w:val="hr-HR"/>
        </w:rPr>
        <w:t>gotovo</w:t>
      </w:r>
      <w:r w:rsidR="006439CD" w:rsidRPr="006B7160">
        <w:rPr>
          <w:color w:val="000000" w:themeColor="text1"/>
          <w:szCs w:val="24"/>
          <w:lang w:val="hr-HR"/>
        </w:rPr>
        <w:t xml:space="preserve"> pet godina</w:t>
      </w:r>
      <w:r w:rsidR="00DA1812" w:rsidRPr="006B7160">
        <w:rPr>
          <w:color w:val="000000" w:themeColor="text1"/>
          <w:szCs w:val="24"/>
          <w:lang w:val="hr-HR"/>
        </w:rPr>
        <w:t xml:space="preserve">, </w:t>
      </w:r>
      <w:r w:rsidR="003F6E97">
        <w:rPr>
          <w:color w:val="000000" w:themeColor="text1"/>
          <w:szCs w:val="24"/>
          <w:lang w:val="hr-HR"/>
        </w:rPr>
        <w:t>o</w:t>
      </w:r>
      <w:r w:rsidR="00D12A8C" w:rsidRPr="003F6E97">
        <w:rPr>
          <w:color w:val="000000" w:themeColor="text1"/>
          <w:szCs w:val="24"/>
          <w:lang w:val="hr-HR"/>
        </w:rPr>
        <w:t>mbudsme</w:t>
      </w:r>
      <w:r w:rsidR="00A53A1B" w:rsidRPr="003F6E97">
        <w:rPr>
          <w:color w:val="000000" w:themeColor="text1"/>
          <w:szCs w:val="24"/>
          <w:lang w:val="hr-HR"/>
        </w:rPr>
        <w:t>n</w:t>
      </w:r>
      <w:r w:rsidR="006439CD" w:rsidRPr="003F6E97">
        <w:rPr>
          <w:color w:val="000000" w:themeColor="text1"/>
          <w:szCs w:val="24"/>
          <w:lang w:val="hr-HR"/>
        </w:rPr>
        <w:t>i</w:t>
      </w:r>
      <w:r w:rsidR="006439CD" w:rsidRPr="006B7160">
        <w:rPr>
          <w:color w:val="000000" w:themeColor="text1"/>
          <w:szCs w:val="24"/>
          <w:lang w:val="hr-HR"/>
        </w:rPr>
        <w:t xml:space="preserve"> su </w:t>
      </w:r>
      <w:r w:rsidR="00A53A1B" w:rsidRPr="006B7160">
        <w:rPr>
          <w:color w:val="000000" w:themeColor="text1"/>
          <w:szCs w:val="24"/>
          <w:lang w:val="hr-HR"/>
        </w:rPr>
        <w:t xml:space="preserve">ocijenili </w:t>
      </w:r>
      <w:r w:rsidR="006439CD" w:rsidRPr="006B7160">
        <w:rPr>
          <w:color w:val="000000" w:themeColor="text1"/>
          <w:szCs w:val="24"/>
          <w:lang w:val="hr-HR"/>
        </w:rPr>
        <w:t>da je ovo objektivan period za ponovno sagledavanje stanja u policijskim upravama koje su bile predmet prethodnog izvještaja, ali i uvid u stepen implementacije upućenih preporuka</w:t>
      </w:r>
      <w:r w:rsidR="00DA1812" w:rsidRPr="006B7160">
        <w:rPr>
          <w:color w:val="000000" w:themeColor="text1"/>
          <w:szCs w:val="24"/>
          <w:lang w:val="hr-HR"/>
        </w:rPr>
        <w:t xml:space="preserve">, te su </w:t>
      </w:r>
      <w:r w:rsidR="006439CD" w:rsidRPr="006B7160">
        <w:rPr>
          <w:color w:val="000000" w:themeColor="text1"/>
          <w:szCs w:val="24"/>
          <w:lang w:val="hr-HR"/>
        </w:rPr>
        <w:t>Zaključkom broj Oi-K-SA-418-1.7/23 od 19.</w:t>
      </w:r>
      <w:r>
        <w:rPr>
          <w:color w:val="000000" w:themeColor="text1"/>
          <w:szCs w:val="24"/>
          <w:lang w:val="hr-HR"/>
        </w:rPr>
        <w:t xml:space="preserve"> </w:t>
      </w:r>
      <w:r w:rsidR="006439CD" w:rsidRPr="006B7160">
        <w:rPr>
          <w:color w:val="000000" w:themeColor="text1"/>
          <w:szCs w:val="24"/>
          <w:lang w:val="hr-HR"/>
        </w:rPr>
        <w:t>5.</w:t>
      </w:r>
      <w:r>
        <w:rPr>
          <w:color w:val="000000" w:themeColor="text1"/>
          <w:szCs w:val="24"/>
          <w:lang w:val="hr-HR"/>
        </w:rPr>
        <w:t xml:space="preserve"> </w:t>
      </w:r>
      <w:r w:rsidR="006439CD" w:rsidRPr="006B7160">
        <w:rPr>
          <w:color w:val="000000" w:themeColor="text1"/>
          <w:szCs w:val="24"/>
          <w:lang w:val="hr-HR"/>
        </w:rPr>
        <w:t>2023</w:t>
      </w:r>
      <w:r>
        <w:rPr>
          <w:color w:val="000000" w:themeColor="text1"/>
          <w:szCs w:val="24"/>
          <w:lang w:val="hr-HR"/>
        </w:rPr>
        <w:t>.</w:t>
      </w:r>
      <w:r w:rsidR="006439CD" w:rsidRPr="006B7160">
        <w:rPr>
          <w:color w:val="000000" w:themeColor="text1"/>
          <w:szCs w:val="24"/>
          <w:lang w:val="hr-HR"/>
        </w:rPr>
        <w:t xml:space="preserve"> go</w:t>
      </w:r>
      <w:r w:rsidR="00D3297C" w:rsidRPr="006B7160">
        <w:rPr>
          <w:color w:val="000000" w:themeColor="text1"/>
          <w:szCs w:val="24"/>
          <w:lang w:val="hr-HR"/>
        </w:rPr>
        <w:t xml:space="preserve">dine, usvojenim na IV redovnoj </w:t>
      </w:r>
      <w:r w:rsidR="006439CD" w:rsidRPr="006B7160">
        <w:rPr>
          <w:color w:val="000000" w:themeColor="text1"/>
          <w:szCs w:val="24"/>
          <w:lang w:val="hr-HR"/>
        </w:rPr>
        <w:t>sjednici</w:t>
      </w:r>
      <w:r>
        <w:rPr>
          <w:color w:val="000000" w:themeColor="text1"/>
          <w:szCs w:val="24"/>
          <w:lang w:val="hr-HR"/>
        </w:rPr>
        <w:t>,</w:t>
      </w:r>
      <w:r w:rsidR="006439CD" w:rsidRPr="006B7160">
        <w:rPr>
          <w:color w:val="000000" w:themeColor="text1"/>
          <w:szCs w:val="24"/>
          <w:lang w:val="hr-HR"/>
        </w:rPr>
        <w:t xml:space="preserve"> utvrdili da će se pristupit</w:t>
      </w:r>
      <w:r w:rsidR="00D3297C" w:rsidRPr="006B7160">
        <w:rPr>
          <w:color w:val="000000" w:themeColor="text1"/>
          <w:szCs w:val="24"/>
          <w:lang w:val="hr-HR"/>
        </w:rPr>
        <w:t>i</w:t>
      </w:r>
      <w:r w:rsidR="006439CD" w:rsidRPr="006B7160">
        <w:rPr>
          <w:color w:val="000000" w:themeColor="text1"/>
          <w:szCs w:val="24"/>
          <w:lang w:val="hr-HR"/>
        </w:rPr>
        <w:t xml:space="preserve"> </w:t>
      </w:r>
      <w:r w:rsidR="00A53A1B" w:rsidRPr="006B7160">
        <w:rPr>
          <w:color w:val="000000" w:themeColor="text1"/>
          <w:szCs w:val="24"/>
          <w:lang w:val="hr-HR"/>
        </w:rPr>
        <w:t xml:space="preserve">izradi </w:t>
      </w:r>
      <w:r w:rsidR="009D3C87">
        <w:rPr>
          <w:color w:val="000000" w:themeColor="text1"/>
          <w:szCs w:val="24"/>
          <w:lang w:val="hr-HR"/>
        </w:rPr>
        <w:t>i</w:t>
      </w:r>
      <w:r w:rsidR="00A53A1B" w:rsidRPr="006B7160">
        <w:rPr>
          <w:color w:val="000000" w:themeColor="text1"/>
          <w:szCs w:val="24"/>
          <w:lang w:val="hr-HR"/>
        </w:rPr>
        <w:t>zvještaja o realizaciji preporuka iz dokumenta pod nazivom „</w:t>
      </w:r>
      <w:hyperlink r:id="rId9" w:history="1">
        <w:r w:rsidR="00A53A1B" w:rsidRPr="006B7160">
          <w:rPr>
            <w:rStyle w:val="Hyperlink"/>
            <w:color w:val="000000" w:themeColor="text1"/>
            <w:szCs w:val="24"/>
            <w:u w:val="none"/>
            <w:lang w:val="hr-HR" w:eastAsia="en-GB"/>
          </w:rPr>
          <w:t>S</w:t>
        </w:r>
        <w:r w:rsidR="00A53A1B" w:rsidRPr="006B7160">
          <w:rPr>
            <w:rStyle w:val="Hyperlink"/>
            <w:color w:val="000000" w:themeColor="text1"/>
            <w:szCs w:val="24"/>
            <w:u w:val="none"/>
            <w:lang w:val="hr-HR"/>
          </w:rPr>
          <w:t>pecijalni izvještaj o stanju u prostorijama za zadržavanje u pojedinim policijskim upravama u Bosni i Hercegovini</w:t>
        </w:r>
      </w:hyperlink>
      <w:r>
        <w:rPr>
          <w:color w:val="000000" w:themeColor="text1"/>
          <w:szCs w:val="24"/>
          <w:lang w:val="hr-HR"/>
        </w:rPr>
        <w:t>“.</w:t>
      </w:r>
    </w:p>
    <w:p w14:paraId="713EFA62" w14:textId="77777777" w:rsidR="006439CD" w:rsidRPr="006B7160" w:rsidRDefault="006439CD" w:rsidP="001F0A91">
      <w:pPr>
        <w:spacing w:line="276" w:lineRule="auto"/>
        <w:rPr>
          <w:color w:val="000000" w:themeColor="text1"/>
          <w:szCs w:val="24"/>
          <w:lang w:val="hr-HR"/>
        </w:rPr>
      </w:pPr>
    </w:p>
    <w:p w14:paraId="18186ACE" w14:textId="77777777" w:rsidR="00DA1812" w:rsidRPr="006B7160" w:rsidRDefault="00EB0CE6" w:rsidP="001F0A91">
      <w:pPr>
        <w:spacing w:line="276" w:lineRule="auto"/>
        <w:rPr>
          <w:color w:val="000000" w:themeColor="text1"/>
          <w:szCs w:val="24"/>
          <w:lang w:val="hr-HR"/>
        </w:rPr>
      </w:pPr>
      <w:r w:rsidRPr="006B7160">
        <w:rPr>
          <w:color w:val="000000" w:themeColor="text1"/>
          <w:szCs w:val="24"/>
          <w:lang w:val="hr-HR"/>
        </w:rPr>
        <w:t>Aktivnosti na izradi ovog dokumenta obuhvatale su</w:t>
      </w:r>
      <w:r w:rsidR="00DA1812" w:rsidRPr="006B7160">
        <w:rPr>
          <w:color w:val="000000" w:themeColor="text1"/>
          <w:szCs w:val="24"/>
          <w:lang w:val="hr-HR"/>
        </w:rPr>
        <w:t xml:space="preserve"> </w:t>
      </w:r>
      <w:r w:rsidRPr="006B7160">
        <w:rPr>
          <w:color w:val="000000" w:themeColor="text1"/>
          <w:szCs w:val="24"/>
          <w:lang w:val="hr-HR"/>
        </w:rPr>
        <w:t>posjete policijskim upravama u sastavu Ministarstva unutrašnjih poslova Republike Srpske</w:t>
      </w:r>
      <w:r w:rsidR="00D41BDE">
        <w:rPr>
          <w:color w:val="000000" w:themeColor="text1"/>
          <w:szCs w:val="24"/>
          <w:lang w:val="hr-HR"/>
        </w:rPr>
        <w:t>,</w:t>
      </w:r>
      <w:r w:rsidR="00AC1166" w:rsidRPr="006B7160">
        <w:rPr>
          <w:rStyle w:val="FootnoteReference"/>
          <w:color w:val="000000" w:themeColor="text1"/>
          <w:szCs w:val="24"/>
          <w:lang w:val="hr-HR"/>
        </w:rPr>
        <w:footnoteReference w:id="12"/>
      </w:r>
      <w:r w:rsidR="00AC1166" w:rsidRPr="006B7160">
        <w:rPr>
          <w:color w:val="000000" w:themeColor="text1"/>
          <w:szCs w:val="24"/>
          <w:lang w:val="hr-HR"/>
        </w:rPr>
        <w:t xml:space="preserve"> </w:t>
      </w:r>
      <w:r w:rsidR="006D5AF7" w:rsidRPr="006B7160">
        <w:rPr>
          <w:color w:val="000000" w:themeColor="text1"/>
          <w:szCs w:val="24"/>
          <w:lang w:val="hr-HR"/>
        </w:rPr>
        <w:t>kantonalnih</w:t>
      </w:r>
      <w:r w:rsidRPr="006B7160">
        <w:rPr>
          <w:color w:val="000000" w:themeColor="text1"/>
          <w:szCs w:val="24"/>
          <w:lang w:val="hr-HR"/>
        </w:rPr>
        <w:t xml:space="preserve"> mi</w:t>
      </w:r>
      <w:r w:rsidR="00AC1166" w:rsidRPr="006B7160">
        <w:rPr>
          <w:color w:val="000000" w:themeColor="text1"/>
          <w:szCs w:val="24"/>
          <w:lang w:val="hr-HR"/>
        </w:rPr>
        <w:t>nistarst</w:t>
      </w:r>
      <w:r w:rsidR="00D41BDE">
        <w:rPr>
          <w:color w:val="000000" w:themeColor="text1"/>
          <w:szCs w:val="24"/>
          <w:lang w:val="hr-HR"/>
        </w:rPr>
        <w:t>a</w:t>
      </w:r>
      <w:r w:rsidR="00AC1166" w:rsidRPr="006B7160">
        <w:rPr>
          <w:color w:val="000000" w:themeColor="text1"/>
          <w:szCs w:val="24"/>
          <w:lang w:val="hr-HR"/>
        </w:rPr>
        <w:t>va unutrašnjih poslova</w:t>
      </w:r>
      <w:r w:rsidR="00AC1166" w:rsidRPr="006B7160">
        <w:rPr>
          <w:rStyle w:val="FootnoteReference"/>
          <w:color w:val="000000" w:themeColor="text1"/>
          <w:szCs w:val="24"/>
          <w:lang w:val="hr-HR"/>
        </w:rPr>
        <w:footnoteReference w:id="13"/>
      </w:r>
      <w:r w:rsidR="00AC1166" w:rsidRPr="006B7160">
        <w:rPr>
          <w:color w:val="000000" w:themeColor="text1"/>
          <w:szCs w:val="24"/>
          <w:lang w:val="hr-HR"/>
        </w:rPr>
        <w:t xml:space="preserve"> </w:t>
      </w:r>
      <w:r w:rsidRPr="006B7160">
        <w:rPr>
          <w:color w:val="000000" w:themeColor="text1"/>
          <w:szCs w:val="24"/>
          <w:lang w:val="hr-HR"/>
        </w:rPr>
        <w:t>i Policiji Brčko distrikta Bosne i Hercegovine</w:t>
      </w:r>
      <w:r w:rsidR="00AC1166" w:rsidRPr="006B7160">
        <w:rPr>
          <w:color w:val="000000" w:themeColor="text1"/>
          <w:szCs w:val="24"/>
          <w:lang w:val="hr-HR"/>
        </w:rPr>
        <w:t xml:space="preserve">, sagledavanje trenutnog stanja, razgovor s rukovodstvom te brojne druge aktivnosti. </w:t>
      </w:r>
    </w:p>
    <w:p w14:paraId="7BC61535" w14:textId="77777777" w:rsidR="00DA1812" w:rsidRPr="006B7160" w:rsidRDefault="00DA1812" w:rsidP="001F0A91">
      <w:pPr>
        <w:spacing w:line="276" w:lineRule="auto"/>
        <w:rPr>
          <w:color w:val="000000" w:themeColor="text1"/>
          <w:szCs w:val="24"/>
          <w:lang w:val="hr-HR"/>
        </w:rPr>
      </w:pPr>
    </w:p>
    <w:p w14:paraId="7928912E" w14:textId="77777777" w:rsidR="00EB0CE6" w:rsidRPr="006B7160" w:rsidRDefault="00DA1812" w:rsidP="001F0A91">
      <w:pPr>
        <w:spacing w:line="276" w:lineRule="auto"/>
        <w:rPr>
          <w:color w:val="000000" w:themeColor="text1"/>
          <w:szCs w:val="24"/>
          <w:lang w:val="hr-HR"/>
        </w:rPr>
      </w:pPr>
      <w:r w:rsidRPr="006B7160">
        <w:rPr>
          <w:color w:val="000000" w:themeColor="text1"/>
          <w:szCs w:val="24"/>
          <w:lang w:val="hr-HR"/>
        </w:rPr>
        <w:t>P</w:t>
      </w:r>
      <w:r w:rsidR="00AC1166" w:rsidRPr="006B7160">
        <w:rPr>
          <w:color w:val="000000" w:themeColor="text1"/>
          <w:szCs w:val="24"/>
          <w:lang w:val="hr-HR"/>
        </w:rPr>
        <w:t xml:space="preserve">osjete su iskorištene i da bi se među nadležnim podigla svijest o mandatu i funkcioniranju </w:t>
      </w:r>
      <w:r w:rsidR="00093C89">
        <w:rPr>
          <w:color w:val="000000" w:themeColor="text1"/>
          <w:szCs w:val="24"/>
          <w:lang w:val="hr-HR"/>
        </w:rPr>
        <w:t>p</w:t>
      </w:r>
      <w:r w:rsidR="00AC1166" w:rsidRPr="00093C89">
        <w:rPr>
          <w:color w:val="000000" w:themeColor="text1"/>
          <w:szCs w:val="24"/>
          <w:lang w:val="hr-HR"/>
        </w:rPr>
        <w:t>reventivnog</w:t>
      </w:r>
      <w:r w:rsidR="00AC1166" w:rsidRPr="006B7160">
        <w:rPr>
          <w:color w:val="000000" w:themeColor="text1"/>
          <w:szCs w:val="24"/>
          <w:lang w:val="hr-HR"/>
        </w:rPr>
        <w:t xml:space="preserve"> mehanizma, </w:t>
      </w:r>
      <w:r w:rsidR="00633027" w:rsidRPr="006B7160">
        <w:rPr>
          <w:color w:val="000000" w:themeColor="text1"/>
          <w:szCs w:val="24"/>
          <w:lang w:val="hr-HR"/>
        </w:rPr>
        <w:t xml:space="preserve">odnosno da bi se </w:t>
      </w:r>
      <w:r w:rsidR="00AC1166" w:rsidRPr="006B7160">
        <w:rPr>
          <w:color w:val="000000" w:themeColor="text1"/>
          <w:szCs w:val="24"/>
          <w:lang w:val="hr-HR"/>
        </w:rPr>
        <w:t>up</w:t>
      </w:r>
      <w:r w:rsidR="00D12A8C" w:rsidRPr="006B7160">
        <w:rPr>
          <w:color w:val="000000" w:themeColor="text1"/>
          <w:szCs w:val="24"/>
          <w:lang w:val="hr-HR"/>
        </w:rPr>
        <w:t xml:space="preserve">oznali s novim mandatom </w:t>
      </w:r>
      <w:r w:rsidR="00DF7162">
        <w:rPr>
          <w:color w:val="000000" w:themeColor="text1"/>
          <w:szCs w:val="24"/>
          <w:lang w:val="hr-HR"/>
        </w:rPr>
        <w:t>o</w:t>
      </w:r>
      <w:r w:rsidR="00D12A8C" w:rsidRPr="006B7160">
        <w:rPr>
          <w:color w:val="000000" w:themeColor="text1"/>
          <w:szCs w:val="24"/>
          <w:lang w:val="hr-HR"/>
        </w:rPr>
        <w:t>mbudsme</w:t>
      </w:r>
      <w:r w:rsidR="00AC1166" w:rsidRPr="006B7160">
        <w:rPr>
          <w:color w:val="000000" w:themeColor="text1"/>
          <w:szCs w:val="24"/>
          <w:lang w:val="hr-HR"/>
        </w:rPr>
        <w:t>na B</w:t>
      </w:r>
      <w:r w:rsidR="00D3297C" w:rsidRPr="006B7160">
        <w:rPr>
          <w:color w:val="000000" w:themeColor="text1"/>
          <w:szCs w:val="24"/>
          <w:lang w:val="hr-HR"/>
        </w:rPr>
        <w:t xml:space="preserve">osne </w:t>
      </w:r>
      <w:r w:rsidR="00AC1166" w:rsidRPr="006B7160">
        <w:rPr>
          <w:color w:val="000000" w:themeColor="text1"/>
          <w:szCs w:val="24"/>
          <w:lang w:val="hr-HR"/>
        </w:rPr>
        <w:t>i</w:t>
      </w:r>
      <w:r w:rsidR="00D3297C" w:rsidRPr="006B7160">
        <w:rPr>
          <w:color w:val="000000" w:themeColor="text1"/>
          <w:szCs w:val="24"/>
          <w:lang w:val="hr-HR"/>
        </w:rPr>
        <w:t xml:space="preserve"> </w:t>
      </w:r>
      <w:r w:rsidR="00AC1166" w:rsidRPr="006B7160">
        <w:rPr>
          <w:color w:val="000000" w:themeColor="text1"/>
          <w:szCs w:val="24"/>
          <w:lang w:val="hr-HR"/>
        </w:rPr>
        <w:t>H</w:t>
      </w:r>
      <w:r w:rsidR="00D3297C" w:rsidRPr="006B7160">
        <w:rPr>
          <w:color w:val="000000" w:themeColor="text1"/>
          <w:szCs w:val="24"/>
          <w:lang w:val="hr-HR"/>
        </w:rPr>
        <w:t>ercegovine</w:t>
      </w:r>
      <w:r w:rsidR="00AC1166" w:rsidRPr="006B7160">
        <w:rPr>
          <w:color w:val="000000" w:themeColor="text1"/>
          <w:szCs w:val="24"/>
          <w:lang w:val="hr-HR"/>
        </w:rPr>
        <w:t xml:space="preserve"> </w:t>
      </w:r>
      <w:r w:rsidR="006D5AF7" w:rsidRPr="006B7160">
        <w:rPr>
          <w:color w:val="000000" w:themeColor="text1"/>
          <w:szCs w:val="24"/>
          <w:lang w:val="hr-HR"/>
        </w:rPr>
        <w:t>u svjetlu usvojen</w:t>
      </w:r>
      <w:r w:rsidR="009A114C" w:rsidRPr="006B7160">
        <w:rPr>
          <w:color w:val="000000" w:themeColor="text1"/>
          <w:szCs w:val="24"/>
          <w:lang w:val="hr-HR"/>
        </w:rPr>
        <w:t>og Zakona o</w:t>
      </w:r>
      <w:r w:rsidR="00E97A68">
        <w:rPr>
          <w:color w:val="000000" w:themeColor="text1"/>
          <w:szCs w:val="24"/>
          <w:lang w:val="hr-HR"/>
        </w:rPr>
        <w:t xml:space="preserve"> </w:t>
      </w:r>
      <w:r w:rsidR="009A114C" w:rsidRPr="006B7160">
        <w:rPr>
          <w:color w:val="000000" w:themeColor="text1"/>
          <w:szCs w:val="24"/>
          <w:lang w:val="hr-HR"/>
        </w:rPr>
        <w:t>izmjenama</w:t>
      </w:r>
      <w:r w:rsidR="00E97A68">
        <w:rPr>
          <w:color w:val="000000" w:themeColor="text1"/>
          <w:szCs w:val="24"/>
          <w:lang w:val="hr-HR"/>
        </w:rPr>
        <w:t xml:space="preserve"> </w:t>
      </w:r>
      <w:r w:rsidR="00D12A8C" w:rsidRPr="006B7160">
        <w:rPr>
          <w:color w:val="000000" w:themeColor="text1"/>
          <w:szCs w:val="24"/>
          <w:lang w:val="hr-HR"/>
        </w:rPr>
        <w:t>i dopunama Zakona o ombudsme</w:t>
      </w:r>
      <w:r w:rsidR="00AC1166" w:rsidRPr="006B7160">
        <w:rPr>
          <w:color w:val="000000" w:themeColor="text1"/>
          <w:szCs w:val="24"/>
          <w:lang w:val="hr-HR"/>
        </w:rPr>
        <w:t xml:space="preserve">nu za ljudska prava Bosne i Hercegovine. </w:t>
      </w:r>
    </w:p>
    <w:p w14:paraId="24568687" w14:textId="77777777" w:rsidR="00EB0CE6" w:rsidRPr="006B7160" w:rsidRDefault="00EB0CE6" w:rsidP="00797328">
      <w:pPr>
        <w:spacing w:line="276" w:lineRule="auto"/>
        <w:jc w:val="left"/>
        <w:rPr>
          <w:color w:val="000000" w:themeColor="text1"/>
          <w:szCs w:val="24"/>
          <w:lang w:val="hr-HR"/>
        </w:rPr>
      </w:pPr>
    </w:p>
    <w:p w14:paraId="2673A36A" w14:textId="77777777" w:rsidR="00797328" w:rsidRPr="006B7160" w:rsidRDefault="00797328" w:rsidP="00D12A8C">
      <w:pPr>
        <w:jc w:val="left"/>
        <w:rPr>
          <w:color w:val="000000" w:themeColor="text1"/>
          <w:szCs w:val="24"/>
          <w:lang w:val="hr-HR"/>
        </w:rPr>
      </w:pPr>
    </w:p>
    <w:p w14:paraId="3D50E017" w14:textId="77777777" w:rsidR="00C57E86" w:rsidRPr="006B7160" w:rsidRDefault="00A85CB1" w:rsidP="001F0A91">
      <w:pPr>
        <w:pStyle w:val="Heading1"/>
        <w:rPr>
          <w:color w:val="000000" w:themeColor="text1"/>
          <w:lang w:val="hr-HR"/>
        </w:rPr>
      </w:pPr>
      <w:bookmarkStart w:id="2" w:name="_Toc166485013"/>
      <w:r w:rsidRPr="006B7160">
        <w:rPr>
          <w:color w:val="000000" w:themeColor="text1"/>
          <w:lang w:val="hr-HR"/>
        </w:rPr>
        <w:t xml:space="preserve">2. </w:t>
      </w:r>
      <w:r w:rsidR="00C57E86" w:rsidRPr="006B7160">
        <w:rPr>
          <w:color w:val="000000" w:themeColor="text1"/>
          <w:lang w:val="hr-HR"/>
        </w:rPr>
        <w:t>Metodologija</w:t>
      </w:r>
      <w:bookmarkEnd w:id="2"/>
    </w:p>
    <w:p w14:paraId="62B1B03D" w14:textId="77777777" w:rsidR="00633027" w:rsidRPr="006B7160" w:rsidRDefault="00633027" w:rsidP="001F0A91">
      <w:pPr>
        <w:spacing w:line="276" w:lineRule="auto"/>
        <w:rPr>
          <w:color w:val="000000" w:themeColor="text1"/>
          <w:szCs w:val="24"/>
          <w:lang w:val="hr-HR"/>
        </w:rPr>
      </w:pPr>
    </w:p>
    <w:p w14:paraId="55C304DA" w14:textId="77777777" w:rsidR="00633027" w:rsidRPr="006B7160" w:rsidRDefault="00633027" w:rsidP="001F0A91">
      <w:pPr>
        <w:spacing w:line="276" w:lineRule="auto"/>
        <w:rPr>
          <w:color w:val="000000" w:themeColor="text1"/>
          <w:szCs w:val="24"/>
          <w:lang w:val="hr-HR"/>
        </w:rPr>
      </w:pPr>
      <w:r w:rsidRPr="006B7160">
        <w:rPr>
          <w:color w:val="000000" w:themeColor="text1"/>
          <w:szCs w:val="24"/>
          <w:lang w:val="hr-HR"/>
        </w:rPr>
        <w:t xml:space="preserve">Metodološki posmatrano, struktura ovog dokumenta prati strukturu i metodologiju Specijalnog </w:t>
      </w:r>
      <w:r w:rsidR="00EC5D27" w:rsidRPr="006B7160">
        <w:rPr>
          <w:color w:val="000000" w:themeColor="text1"/>
          <w:szCs w:val="24"/>
          <w:lang w:val="hr-HR"/>
        </w:rPr>
        <w:t>izvještaj</w:t>
      </w:r>
      <w:r w:rsidRPr="006B7160">
        <w:rPr>
          <w:color w:val="000000" w:themeColor="text1"/>
          <w:szCs w:val="24"/>
          <w:lang w:val="hr-HR"/>
        </w:rPr>
        <w:t>a o stanju u prostorijama za zadržavanje u pojedinim policijskim upravama u Bosni i Hercegovini</w:t>
      </w:r>
      <w:r w:rsidR="00EC5D27" w:rsidRPr="006B7160">
        <w:rPr>
          <w:color w:val="000000" w:themeColor="text1"/>
          <w:szCs w:val="24"/>
          <w:lang w:val="hr-HR"/>
        </w:rPr>
        <w:t xml:space="preserve"> iz 2019. godine</w:t>
      </w:r>
      <w:r w:rsidRPr="006B7160">
        <w:rPr>
          <w:color w:val="000000" w:themeColor="text1"/>
          <w:szCs w:val="24"/>
          <w:lang w:val="hr-HR"/>
        </w:rPr>
        <w:t xml:space="preserve">. </w:t>
      </w:r>
    </w:p>
    <w:p w14:paraId="359E003A" w14:textId="77777777" w:rsidR="00633027" w:rsidRPr="006B7160" w:rsidRDefault="00633027" w:rsidP="001F0A91">
      <w:pPr>
        <w:spacing w:line="276" w:lineRule="auto"/>
        <w:rPr>
          <w:color w:val="000000" w:themeColor="text1"/>
          <w:szCs w:val="24"/>
          <w:lang w:val="hr-HR"/>
        </w:rPr>
      </w:pPr>
    </w:p>
    <w:p w14:paraId="097B9388" w14:textId="77777777" w:rsidR="00633027" w:rsidRPr="006B7160" w:rsidRDefault="00633027" w:rsidP="001F0A91">
      <w:pPr>
        <w:spacing w:line="276" w:lineRule="auto"/>
        <w:rPr>
          <w:color w:val="000000" w:themeColor="text1"/>
          <w:szCs w:val="24"/>
          <w:lang w:val="hr-HR"/>
        </w:rPr>
      </w:pPr>
      <w:r w:rsidRPr="006B7160">
        <w:rPr>
          <w:color w:val="000000" w:themeColor="text1"/>
          <w:szCs w:val="24"/>
          <w:lang w:val="hr-HR"/>
        </w:rPr>
        <w:t>Prednje praktično znači da su aktivnosti na izradi ovog dokumenta obuhvatale posjete istim policijskim upra</w:t>
      </w:r>
      <w:r w:rsidR="003E3B7E" w:rsidRPr="006B7160">
        <w:rPr>
          <w:color w:val="000000" w:themeColor="text1"/>
          <w:szCs w:val="24"/>
          <w:lang w:val="hr-HR"/>
        </w:rPr>
        <w:t>v</w:t>
      </w:r>
      <w:r w:rsidRPr="006B7160">
        <w:rPr>
          <w:color w:val="000000" w:themeColor="text1"/>
          <w:szCs w:val="24"/>
          <w:lang w:val="hr-HR"/>
        </w:rPr>
        <w:t>ama, razgovor s ruko</w:t>
      </w:r>
      <w:r w:rsidR="003E3B7E" w:rsidRPr="006B7160">
        <w:rPr>
          <w:color w:val="000000" w:themeColor="text1"/>
          <w:szCs w:val="24"/>
          <w:lang w:val="hr-HR"/>
        </w:rPr>
        <w:t xml:space="preserve">vodstvom, neposredni uvid i </w:t>
      </w:r>
      <w:r w:rsidRPr="006B7160">
        <w:rPr>
          <w:color w:val="000000" w:themeColor="text1"/>
          <w:szCs w:val="24"/>
          <w:lang w:val="hr-HR"/>
        </w:rPr>
        <w:t>opažanje u prostorijama za zadržavanje</w:t>
      </w:r>
      <w:r w:rsidR="00174EE8" w:rsidRPr="006B7160">
        <w:rPr>
          <w:color w:val="000000" w:themeColor="text1"/>
          <w:szCs w:val="24"/>
          <w:lang w:val="hr-HR"/>
        </w:rPr>
        <w:t xml:space="preserve"> lica lišenih slobode</w:t>
      </w:r>
      <w:r w:rsidRPr="006B7160">
        <w:rPr>
          <w:color w:val="000000" w:themeColor="text1"/>
          <w:szCs w:val="24"/>
          <w:lang w:val="hr-HR"/>
        </w:rPr>
        <w:t>, razgovor s</w:t>
      </w:r>
      <w:r w:rsidR="002C3C06">
        <w:rPr>
          <w:color w:val="000000" w:themeColor="text1"/>
          <w:szCs w:val="24"/>
          <w:lang w:val="hr-HR"/>
        </w:rPr>
        <w:t>a</w:t>
      </w:r>
      <w:r w:rsidRPr="006B7160">
        <w:rPr>
          <w:color w:val="000000" w:themeColor="text1"/>
          <w:szCs w:val="24"/>
          <w:lang w:val="hr-HR"/>
        </w:rPr>
        <w:t xml:space="preserve"> zatečenim licima i </w:t>
      </w:r>
      <w:r w:rsidR="00093C89">
        <w:rPr>
          <w:color w:val="000000" w:themeColor="text1"/>
          <w:szCs w:val="24"/>
          <w:lang w:val="hr-HR"/>
        </w:rPr>
        <w:t>opis</w:t>
      </w:r>
      <w:r w:rsidRPr="006B7160">
        <w:rPr>
          <w:color w:val="000000" w:themeColor="text1"/>
          <w:szCs w:val="24"/>
          <w:lang w:val="hr-HR"/>
        </w:rPr>
        <w:t xml:space="preserve"> zatečenog stanja. </w:t>
      </w:r>
    </w:p>
    <w:p w14:paraId="64D76F71" w14:textId="77777777" w:rsidR="003E3B7E" w:rsidRPr="006B7160" w:rsidRDefault="003E3B7E" w:rsidP="001F0A91">
      <w:pPr>
        <w:spacing w:line="276" w:lineRule="auto"/>
        <w:rPr>
          <w:color w:val="000000" w:themeColor="text1"/>
          <w:szCs w:val="24"/>
          <w:lang w:val="hr-HR"/>
        </w:rPr>
      </w:pPr>
    </w:p>
    <w:p w14:paraId="37DB343E" w14:textId="77777777" w:rsidR="00FA142C" w:rsidRPr="006B7160" w:rsidRDefault="00EC5D27" w:rsidP="001F0A91">
      <w:pPr>
        <w:spacing w:line="276" w:lineRule="auto"/>
        <w:rPr>
          <w:color w:val="000000" w:themeColor="text1"/>
          <w:szCs w:val="24"/>
          <w:lang w:val="hr-HR"/>
        </w:rPr>
      </w:pPr>
      <w:r w:rsidRPr="006B7160">
        <w:rPr>
          <w:color w:val="000000" w:themeColor="text1"/>
          <w:szCs w:val="24"/>
          <w:lang w:val="hr-HR"/>
        </w:rPr>
        <w:t xml:space="preserve">Dodatno, </w:t>
      </w:r>
      <w:r w:rsidR="00D3297C" w:rsidRPr="006B7160">
        <w:rPr>
          <w:color w:val="000000" w:themeColor="text1"/>
          <w:szCs w:val="24"/>
          <w:lang w:val="hr-HR"/>
        </w:rPr>
        <w:t xml:space="preserve">u </w:t>
      </w:r>
      <w:r w:rsidR="00633027" w:rsidRPr="006B7160">
        <w:rPr>
          <w:color w:val="000000" w:themeColor="text1"/>
          <w:szCs w:val="24"/>
          <w:lang w:val="hr-HR"/>
        </w:rPr>
        <w:t>cilju utvrđivanja stepena implementacije izdati</w:t>
      </w:r>
      <w:r w:rsidR="003E3B7E" w:rsidRPr="006B7160">
        <w:rPr>
          <w:color w:val="000000" w:themeColor="text1"/>
          <w:szCs w:val="24"/>
          <w:lang w:val="hr-HR"/>
        </w:rPr>
        <w:t>h</w:t>
      </w:r>
      <w:r w:rsidR="00D12A8C" w:rsidRPr="006B7160">
        <w:rPr>
          <w:color w:val="000000" w:themeColor="text1"/>
          <w:szCs w:val="24"/>
          <w:lang w:val="hr-HR"/>
        </w:rPr>
        <w:t xml:space="preserve"> preporuka, </w:t>
      </w:r>
      <w:r w:rsidR="00DF7162">
        <w:rPr>
          <w:color w:val="000000" w:themeColor="text1"/>
          <w:szCs w:val="24"/>
          <w:lang w:val="hr-HR"/>
        </w:rPr>
        <w:t>o</w:t>
      </w:r>
      <w:r w:rsidR="00D12A8C" w:rsidRPr="00DF7162">
        <w:rPr>
          <w:color w:val="000000" w:themeColor="text1"/>
          <w:szCs w:val="24"/>
          <w:lang w:val="hr-HR"/>
        </w:rPr>
        <w:t>mbudsme</w:t>
      </w:r>
      <w:r w:rsidR="00633027" w:rsidRPr="00DF7162">
        <w:rPr>
          <w:color w:val="000000" w:themeColor="text1"/>
          <w:szCs w:val="24"/>
          <w:lang w:val="hr-HR"/>
        </w:rPr>
        <w:t>ni</w:t>
      </w:r>
      <w:r w:rsidR="00633027" w:rsidRPr="006B7160">
        <w:rPr>
          <w:color w:val="000000" w:themeColor="text1"/>
          <w:szCs w:val="24"/>
          <w:lang w:val="hr-HR"/>
        </w:rPr>
        <w:t xml:space="preserve"> B</w:t>
      </w:r>
      <w:r w:rsidR="00D3297C" w:rsidRPr="006B7160">
        <w:rPr>
          <w:color w:val="000000" w:themeColor="text1"/>
          <w:szCs w:val="24"/>
          <w:lang w:val="hr-HR"/>
        </w:rPr>
        <w:t>osne</w:t>
      </w:r>
      <w:r w:rsidR="00E97A68">
        <w:rPr>
          <w:color w:val="000000" w:themeColor="text1"/>
          <w:szCs w:val="24"/>
          <w:lang w:val="hr-HR"/>
        </w:rPr>
        <w:t xml:space="preserve"> </w:t>
      </w:r>
      <w:r w:rsidR="00633027" w:rsidRPr="006B7160">
        <w:rPr>
          <w:color w:val="000000" w:themeColor="text1"/>
          <w:szCs w:val="24"/>
          <w:lang w:val="hr-HR"/>
        </w:rPr>
        <w:t>i</w:t>
      </w:r>
      <w:r w:rsidR="00D3297C" w:rsidRPr="006B7160">
        <w:rPr>
          <w:color w:val="000000" w:themeColor="text1"/>
          <w:szCs w:val="24"/>
          <w:lang w:val="hr-HR"/>
        </w:rPr>
        <w:t xml:space="preserve"> </w:t>
      </w:r>
      <w:r w:rsidR="00633027" w:rsidRPr="006B7160">
        <w:rPr>
          <w:color w:val="000000" w:themeColor="text1"/>
          <w:szCs w:val="24"/>
          <w:lang w:val="hr-HR"/>
        </w:rPr>
        <w:t>H</w:t>
      </w:r>
      <w:r w:rsidR="00D3297C" w:rsidRPr="006B7160">
        <w:rPr>
          <w:color w:val="000000" w:themeColor="text1"/>
          <w:szCs w:val="24"/>
          <w:lang w:val="hr-HR"/>
        </w:rPr>
        <w:t>ercegovine</w:t>
      </w:r>
      <w:r w:rsidR="00633027" w:rsidRPr="006B7160">
        <w:rPr>
          <w:color w:val="000000" w:themeColor="text1"/>
          <w:szCs w:val="24"/>
          <w:lang w:val="hr-HR"/>
        </w:rPr>
        <w:t xml:space="preserve"> </w:t>
      </w:r>
      <w:r w:rsidR="00F73CDD" w:rsidRPr="006B7160">
        <w:rPr>
          <w:color w:val="000000" w:themeColor="text1"/>
          <w:szCs w:val="24"/>
          <w:lang w:val="hr-HR"/>
        </w:rPr>
        <w:t xml:space="preserve">zatražili </w:t>
      </w:r>
      <w:r w:rsidR="00D3297C" w:rsidRPr="006B7160">
        <w:rPr>
          <w:color w:val="000000" w:themeColor="text1"/>
          <w:szCs w:val="24"/>
          <w:lang w:val="hr-HR"/>
        </w:rPr>
        <w:t xml:space="preserve">su </w:t>
      </w:r>
      <w:r w:rsidR="00F73CDD" w:rsidRPr="006B7160">
        <w:rPr>
          <w:color w:val="000000" w:themeColor="text1"/>
          <w:szCs w:val="24"/>
          <w:lang w:val="hr-HR"/>
        </w:rPr>
        <w:t>od Vlade Republike Srpske, Vlade Federacije B</w:t>
      </w:r>
      <w:r w:rsidR="00D3297C" w:rsidRPr="006B7160">
        <w:rPr>
          <w:color w:val="000000" w:themeColor="text1"/>
          <w:szCs w:val="24"/>
          <w:lang w:val="hr-HR"/>
        </w:rPr>
        <w:t xml:space="preserve">osne </w:t>
      </w:r>
      <w:r w:rsidR="00F73CDD" w:rsidRPr="006B7160">
        <w:rPr>
          <w:color w:val="000000" w:themeColor="text1"/>
          <w:szCs w:val="24"/>
          <w:lang w:val="hr-HR"/>
        </w:rPr>
        <w:t>i</w:t>
      </w:r>
      <w:r w:rsidR="00D3297C" w:rsidRPr="006B7160">
        <w:rPr>
          <w:color w:val="000000" w:themeColor="text1"/>
          <w:szCs w:val="24"/>
          <w:lang w:val="hr-HR"/>
        </w:rPr>
        <w:t xml:space="preserve"> </w:t>
      </w:r>
      <w:r w:rsidR="00F73CDD" w:rsidRPr="006B7160">
        <w:rPr>
          <w:color w:val="000000" w:themeColor="text1"/>
          <w:szCs w:val="24"/>
          <w:lang w:val="hr-HR"/>
        </w:rPr>
        <w:t>H</w:t>
      </w:r>
      <w:r w:rsidR="00D3297C" w:rsidRPr="006B7160">
        <w:rPr>
          <w:color w:val="000000" w:themeColor="text1"/>
          <w:szCs w:val="24"/>
          <w:lang w:val="hr-HR"/>
        </w:rPr>
        <w:t>ercegovine</w:t>
      </w:r>
      <w:r w:rsidR="00F73CDD" w:rsidRPr="006B7160">
        <w:rPr>
          <w:color w:val="000000" w:themeColor="text1"/>
          <w:szCs w:val="24"/>
          <w:lang w:val="hr-HR"/>
        </w:rPr>
        <w:t xml:space="preserve">, Vlade </w:t>
      </w:r>
      <w:r w:rsidR="003E3B7E" w:rsidRPr="006B7160">
        <w:rPr>
          <w:color w:val="000000" w:themeColor="text1"/>
          <w:szCs w:val="24"/>
          <w:lang w:val="hr-HR"/>
        </w:rPr>
        <w:t>Brčko distrikta B</w:t>
      </w:r>
      <w:r w:rsidR="00D3297C" w:rsidRPr="006B7160">
        <w:rPr>
          <w:color w:val="000000" w:themeColor="text1"/>
          <w:szCs w:val="24"/>
          <w:lang w:val="hr-HR"/>
        </w:rPr>
        <w:t xml:space="preserve">osne </w:t>
      </w:r>
      <w:r w:rsidR="003E3B7E" w:rsidRPr="006B7160">
        <w:rPr>
          <w:color w:val="000000" w:themeColor="text1"/>
          <w:szCs w:val="24"/>
          <w:lang w:val="hr-HR"/>
        </w:rPr>
        <w:t>i</w:t>
      </w:r>
      <w:r w:rsidR="00D3297C" w:rsidRPr="006B7160">
        <w:rPr>
          <w:color w:val="000000" w:themeColor="text1"/>
          <w:szCs w:val="24"/>
          <w:lang w:val="hr-HR"/>
        </w:rPr>
        <w:t xml:space="preserve"> </w:t>
      </w:r>
      <w:r w:rsidR="003E3B7E" w:rsidRPr="006B7160">
        <w:rPr>
          <w:color w:val="000000" w:themeColor="text1"/>
          <w:szCs w:val="24"/>
          <w:lang w:val="hr-HR"/>
        </w:rPr>
        <w:t>H</w:t>
      </w:r>
      <w:r w:rsidR="00D3297C" w:rsidRPr="006B7160">
        <w:rPr>
          <w:color w:val="000000" w:themeColor="text1"/>
          <w:szCs w:val="24"/>
          <w:lang w:val="hr-HR"/>
        </w:rPr>
        <w:t>ercegovine</w:t>
      </w:r>
      <w:r w:rsidR="003E3B7E" w:rsidRPr="006B7160">
        <w:rPr>
          <w:color w:val="000000" w:themeColor="text1"/>
          <w:szCs w:val="24"/>
          <w:lang w:val="hr-HR"/>
        </w:rPr>
        <w:t xml:space="preserve"> i vlada kantona obuhvaćenih </w:t>
      </w:r>
      <w:r w:rsidR="00093C89">
        <w:rPr>
          <w:color w:val="000000" w:themeColor="text1"/>
          <w:szCs w:val="24"/>
          <w:lang w:val="hr-HR"/>
        </w:rPr>
        <w:t>ovim i</w:t>
      </w:r>
      <w:r w:rsidR="003E3B7E" w:rsidRPr="006B7160">
        <w:rPr>
          <w:color w:val="000000" w:themeColor="text1"/>
          <w:szCs w:val="24"/>
          <w:lang w:val="hr-HR"/>
        </w:rPr>
        <w:t>zvještajem</w:t>
      </w:r>
      <w:r w:rsidR="00DA7F35" w:rsidRPr="006B7160">
        <w:rPr>
          <w:color w:val="000000" w:themeColor="text1"/>
          <w:szCs w:val="24"/>
          <w:lang w:val="hr-HR"/>
        </w:rPr>
        <w:t xml:space="preserve"> </w:t>
      </w:r>
      <w:r w:rsidR="003E3B7E" w:rsidRPr="006B7160">
        <w:rPr>
          <w:color w:val="000000" w:themeColor="text1"/>
          <w:szCs w:val="24"/>
          <w:lang w:val="hr-HR"/>
        </w:rPr>
        <w:t>dostav</w:t>
      </w:r>
      <w:r w:rsidR="00F73CDD" w:rsidRPr="006B7160">
        <w:rPr>
          <w:color w:val="000000" w:themeColor="text1"/>
          <w:szCs w:val="24"/>
          <w:lang w:val="hr-HR"/>
        </w:rPr>
        <w:t>u</w:t>
      </w:r>
      <w:r w:rsidR="003E3B7E" w:rsidRPr="006B7160">
        <w:rPr>
          <w:color w:val="000000" w:themeColor="text1"/>
          <w:szCs w:val="24"/>
          <w:lang w:val="hr-HR"/>
        </w:rPr>
        <w:t xml:space="preserve"> informacija o stepenu realizacije generalnih preporuka upućenih ranijim </w:t>
      </w:r>
      <w:r w:rsidR="00DF7162">
        <w:rPr>
          <w:color w:val="000000" w:themeColor="text1"/>
          <w:szCs w:val="24"/>
          <w:lang w:val="hr-HR"/>
        </w:rPr>
        <w:t>i</w:t>
      </w:r>
      <w:r w:rsidR="00F73CDD" w:rsidRPr="006B7160">
        <w:rPr>
          <w:color w:val="000000" w:themeColor="text1"/>
          <w:szCs w:val="24"/>
          <w:lang w:val="hr-HR"/>
        </w:rPr>
        <w:t>zvještajem</w:t>
      </w:r>
      <w:r w:rsidR="00FA142C" w:rsidRPr="006B7160">
        <w:rPr>
          <w:color w:val="000000" w:themeColor="text1"/>
          <w:szCs w:val="24"/>
          <w:lang w:val="hr-HR"/>
        </w:rPr>
        <w:t>.</w:t>
      </w:r>
    </w:p>
    <w:p w14:paraId="6F700177" w14:textId="77777777" w:rsidR="00633027" w:rsidRPr="006B7160" w:rsidRDefault="00FA142C" w:rsidP="001F0A91">
      <w:pPr>
        <w:spacing w:line="276" w:lineRule="auto"/>
        <w:rPr>
          <w:color w:val="000000" w:themeColor="text1"/>
          <w:szCs w:val="24"/>
          <w:lang w:val="hr-HR"/>
        </w:rPr>
      </w:pPr>
      <w:r w:rsidRPr="006B7160">
        <w:rPr>
          <w:color w:val="000000" w:themeColor="text1"/>
          <w:szCs w:val="24"/>
          <w:lang w:val="hr-HR"/>
        </w:rPr>
        <w:t xml:space="preserve"> </w:t>
      </w:r>
    </w:p>
    <w:p w14:paraId="36F5355B" w14:textId="77777777" w:rsidR="004431A5" w:rsidRPr="006B7160" w:rsidRDefault="00657CF3" w:rsidP="001F0A91">
      <w:pPr>
        <w:pStyle w:val="BodyText"/>
        <w:spacing w:line="276" w:lineRule="auto"/>
        <w:ind w:right="189"/>
        <w:rPr>
          <w:color w:val="000000" w:themeColor="text1"/>
          <w:szCs w:val="24"/>
          <w:lang w:val="hr-HR"/>
        </w:rPr>
      </w:pPr>
      <w:r w:rsidRPr="006B7160">
        <w:rPr>
          <w:color w:val="000000" w:themeColor="text1"/>
          <w:szCs w:val="24"/>
          <w:lang w:val="hr-HR"/>
        </w:rPr>
        <w:t xml:space="preserve">Izrada </w:t>
      </w:r>
      <w:r w:rsidR="003E3B7E" w:rsidRPr="006B7160">
        <w:rPr>
          <w:color w:val="000000" w:themeColor="text1"/>
          <w:szCs w:val="24"/>
          <w:lang w:val="hr-HR"/>
        </w:rPr>
        <w:t xml:space="preserve">ovog </w:t>
      </w:r>
      <w:r w:rsidR="00DF7162">
        <w:rPr>
          <w:color w:val="000000" w:themeColor="text1"/>
          <w:szCs w:val="24"/>
          <w:lang w:val="hr-HR"/>
        </w:rPr>
        <w:t>s</w:t>
      </w:r>
      <w:r w:rsidRPr="006B7160">
        <w:rPr>
          <w:color w:val="000000" w:themeColor="text1"/>
          <w:szCs w:val="24"/>
          <w:lang w:val="hr-HR"/>
        </w:rPr>
        <w:t xml:space="preserve">pecijalnog izvještaja zasnovana je na principu monitoringa stanja, što uključuje analizu relevantnog pravnog okvira i analizu stanja na terenu. </w:t>
      </w:r>
    </w:p>
    <w:p w14:paraId="780CB919" w14:textId="77777777" w:rsidR="00657CF3" w:rsidRDefault="00657CF3" w:rsidP="001F0A91">
      <w:pPr>
        <w:pStyle w:val="BodyText"/>
        <w:spacing w:line="276" w:lineRule="auto"/>
        <w:ind w:right="189"/>
        <w:rPr>
          <w:color w:val="000000" w:themeColor="text1"/>
          <w:szCs w:val="24"/>
          <w:lang w:val="hr-HR"/>
        </w:rPr>
      </w:pPr>
      <w:r w:rsidRPr="006B7160">
        <w:rPr>
          <w:color w:val="000000" w:themeColor="text1"/>
          <w:szCs w:val="24"/>
          <w:lang w:val="hr-HR"/>
        </w:rPr>
        <w:t>U tom smislu obavljen</w:t>
      </w:r>
      <w:r w:rsidR="00DF7162">
        <w:rPr>
          <w:color w:val="000000" w:themeColor="text1"/>
          <w:szCs w:val="24"/>
          <w:lang w:val="hr-HR"/>
        </w:rPr>
        <w:t>e su aktivnosti navedene u tekstu koji slijedi.</w:t>
      </w:r>
    </w:p>
    <w:p w14:paraId="1B25FA82" w14:textId="77777777" w:rsidR="00093C89" w:rsidRPr="006B7160" w:rsidRDefault="00093C89" w:rsidP="001F0A91">
      <w:pPr>
        <w:pStyle w:val="BodyText"/>
        <w:spacing w:line="276" w:lineRule="auto"/>
        <w:ind w:right="189"/>
        <w:rPr>
          <w:color w:val="000000" w:themeColor="text1"/>
          <w:szCs w:val="24"/>
          <w:lang w:val="hr-HR"/>
        </w:rPr>
      </w:pPr>
    </w:p>
    <w:p w14:paraId="1B07FB9C" w14:textId="77777777" w:rsidR="004431A5" w:rsidRPr="006B7160" w:rsidRDefault="00657CF3" w:rsidP="001F0A91">
      <w:pPr>
        <w:pStyle w:val="ListParagraph"/>
        <w:widowControl w:val="0"/>
        <w:numPr>
          <w:ilvl w:val="0"/>
          <w:numId w:val="23"/>
        </w:numPr>
        <w:tabs>
          <w:tab w:val="left" w:pos="780"/>
        </w:tabs>
        <w:autoSpaceDE w:val="0"/>
        <w:autoSpaceDN w:val="0"/>
        <w:spacing w:line="276" w:lineRule="auto"/>
        <w:ind w:right="192"/>
        <w:rPr>
          <w:color w:val="000000" w:themeColor="text1"/>
          <w:szCs w:val="24"/>
          <w:lang w:val="hr-HR"/>
        </w:rPr>
      </w:pPr>
      <w:r w:rsidRPr="006B7160">
        <w:rPr>
          <w:color w:val="000000" w:themeColor="text1"/>
          <w:szCs w:val="24"/>
          <w:lang w:val="hr-HR"/>
        </w:rPr>
        <w:t>Anal</w:t>
      </w:r>
      <w:r w:rsidR="004431A5" w:rsidRPr="006B7160">
        <w:rPr>
          <w:color w:val="000000" w:themeColor="text1"/>
          <w:szCs w:val="24"/>
          <w:lang w:val="hr-HR"/>
        </w:rPr>
        <w:t>iza relevantnog pravnog okvira</w:t>
      </w:r>
    </w:p>
    <w:p w14:paraId="1C4C53DC" w14:textId="77777777" w:rsidR="004431A5" w:rsidRPr="006B7160" w:rsidRDefault="004431A5" w:rsidP="001F0A91">
      <w:pPr>
        <w:widowControl w:val="0"/>
        <w:tabs>
          <w:tab w:val="left" w:pos="780"/>
        </w:tabs>
        <w:autoSpaceDE w:val="0"/>
        <w:autoSpaceDN w:val="0"/>
        <w:spacing w:line="276" w:lineRule="auto"/>
        <w:ind w:right="192"/>
        <w:rPr>
          <w:color w:val="000000" w:themeColor="text1"/>
          <w:szCs w:val="24"/>
          <w:lang w:val="hr-HR"/>
        </w:rPr>
      </w:pPr>
    </w:p>
    <w:p w14:paraId="3739DDA3" w14:textId="77777777" w:rsidR="004431A5" w:rsidRPr="006B7160" w:rsidRDefault="004431A5" w:rsidP="001F0A91">
      <w:pPr>
        <w:widowControl w:val="0"/>
        <w:tabs>
          <w:tab w:val="left" w:pos="780"/>
        </w:tabs>
        <w:autoSpaceDE w:val="0"/>
        <w:autoSpaceDN w:val="0"/>
        <w:spacing w:line="276" w:lineRule="auto"/>
        <w:ind w:right="192"/>
        <w:rPr>
          <w:color w:val="000000" w:themeColor="text1"/>
          <w:szCs w:val="24"/>
          <w:lang w:val="hr-HR"/>
        </w:rPr>
      </w:pPr>
      <w:r w:rsidRPr="006B7160">
        <w:rPr>
          <w:color w:val="000000" w:themeColor="text1"/>
          <w:szCs w:val="24"/>
          <w:lang w:val="hr-HR"/>
        </w:rPr>
        <w:t xml:space="preserve">Prednja aktivnost obuhvatila je </w:t>
      </w:r>
      <w:r w:rsidR="00657CF3" w:rsidRPr="006B7160">
        <w:rPr>
          <w:color w:val="000000" w:themeColor="text1"/>
          <w:szCs w:val="24"/>
          <w:lang w:val="hr-HR"/>
        </w:rPr>
        <w:t>analizu međunarodnih standarda i domaćeg zakon</w:t>
      </w:r>
      <w:r w:rsidRPr="006B7160">
        <w:rPr>
          <w:color w:val="000000" w:themeColor="text1"/>
          <w:szCs w:val="24"/>
          <w:lang w:val="hr-HR"/>
        </w:rPr>
        <w:t>odavstva u ovoj pravnoj oblasti, odnosno Univerzalne deklaracije o ljudskim pravima</w:t>
      </w:r>
      <w:r w:rsidR="00DF7162">
        <w:rPr>
          <w:color w:val="000000" w:themeColor="text1"/>
          <w:szCs w:val="24"/>
          <w:lang w:val="hr-HR"/>
        </w:rPr>
        <w:t>,</w:t>
      </w:r>
      <w:r w:rsidR="00EC5D27" w:rsidRPr="006B7160">
        <w:rPr>
          <w:rStyle w:val="FootnoteReference"/>
          <w:color w:val="000000" w:themeColor="text1"/>
          <w:szCs w:val="24"/>
          <w:lang w:val="hr-HR"/>
        </w:rPr>
        <w:footnoteReference w:id="14"/>
      </w:r>
      <w:r w:rsidRPr="006B7160">
        <w:rPr>
          <w:color w:val="000000" w:themeColor="text1"/>
          <w:szCs w:val="24"/>
          <w:lang w:val="hr-HR"/>
        </w:rPr>
        <w:t xml:space="preserve"> Konvencije protiv torture i drugih surovih, neljudskih ili ponižavajućih kazni ili postupaka</w:t>
      </w:r>
      <w:r w:rsidR="00EC5D27" w:rsidRPr="006B7160">
        <w:rPr>
          <w:rStyle w:val="FootnoteReference"/>
          <w:color w:val="000000" w:themeColor="text1"/>
          <w:szCs w:val="24"/>
          <w:lang w:val="hr-HR"/>
        </w:rPr>
        <w:footnoteReference w:id="15"/>
      </w:r>
      <w:r w:rsidRPr="006B7160">
        <w:rPr>
          <w:color w:val="000000" w:themeColor="text1"/>
          <w:szCs w:val="24"/>
          <w:lang w:val="hr-HR"/>
        </w:rPr>
        <w:t xml:space="preserve"> i </w:t>
      </w:r>
      <w:r w:rsidR="00EC5D27" w:rsidRPr="006B7160">
        <w:rPr>
          <w:color w:val="000000" w:themeColor="text1"/>
          <w:szCs w:val="24"/>
          <w:lang w:val="hr-HR"/>
        </w:rPr>
        <w:t>Opcionog protokola uz Konvenciju</w:t>
      </w:r>
      <w:r w:rsidR="00EC5D27" w:rsidRPr="006B7160">
        <w:rPr>
          <w:rStyle w:val="FootnoteReference"/>
          <w:color w:val="000000" w:themeColor="text1"/>
          <w:szCs w:val="24"/>
          <w:lang w:val="hr-HR"/>
        </w:rPr>
        <w:footnoteReference w:id="16"/>
      </w:r>
      <w:r w:rsidRPr="006B7160">
        <w:rPr>
          <w:color w:val="000000" w:themeColor="text1"/>
          <w:szCs w:val="24"/>
          <w:lang w:val="hr-HR"/>
        </w:rPr>
        <w:t xml:space="preserve"> Evropske konvencije o ljudskim pravima i osnovnim slobodama</w:t>
      </w:r>
      <w:r w:rsidR="00EC5D27" w:rsidRPr="006B7160">
        <w:rPr>
          <w:rStyle w:val="FootnoteReference"/>
          <w:color w:val="000000" w:themeColor="text1"/>
          <w:szCs w:val="24"/>
          <w:lang w:val="hr-HR"/>
        </w:rPr>
        <w:footnoteReference w:id="17"/>
      </w:r>
      <w:r w:rsidRPr="006B7160">
        <w:rPr>
          <w:color w:val="000000" w:themeColor="text1"/>
          <w:szCs w:val="24"/>
          <w:lang w:val="hr-HR"/>
        </w:rPr>
        <w:t xml:space="preserve"> i Evropsk</w:t>
      </w:r>
      <w:r w:rsidR="00EC5D27" w:rsidRPr="006B7160">
        <w:rPr>
          <w:color w:val="000000" w:themeColor="text1"/>
          <w:szCs w:val="24"/>
          <w:lang w:val="hr-HR"/>
        </w:rPr>
        <w:t>ih zatvorskih pravila</w:t>
      </w:r>
      <w:r w:rsidR="00DF7162">
        <w:rPr>
          <w:color w:val="000000" w:themeColor="text1"/>
          <w:szCs w:val="24"/>
          <w:lang w:val="hr-HR"/>
        </w:rPr>
        <w:t>.</w:t>
      </w:r>
      <w:r w:rsidR="00EC5D27" w:rsidRPr="006B7160">
        <w:rPr>
          <w:rStyle w:val="FootnoteReference"/>
          <w:color w:val="000000" w:themeColor="text1"/>
          <w:szCs w:val="24"/>
          <w:lang w:val="hr-HR"/>
        </w:rPr>
        <w:footnoteReference w:id="18"/>
      </w:r>
      <w:r w:rsidRPr="006B7160">
        <w:rPr>
          <w:color w:val="000000" w:themeColor="text1"/>
          <w:szCs w:val="24"/>
          <w:lang w:val="hr-HR"/>
        </w:rPr>
        <w:t xml:space="preserve"> U okviru analize domaćeg zakonodavstva analizirani su krivični zakoni, zakoni o javnom redu i miru, zakoni o prekršajima i zakoni o </w:t>
      </w:r>
      <w:r w:rsidR="00DF7162">
        <w:rPr>
          <w:color w:val="000000" w:themeColor="text1"/>
          <w:szCs w:val="24"/>
          <w:lang w:val="hr-HR"/>
        </w:rPr>
        <w:t>sigurnosti</w:t>
      </w:r>
      <w:r w:rsidRPr="006B7160">
        <w:rPr>
          <w:color w:val="000000" w:themeColor="text1"/>
          <w:szCs w:val="24"/>
          <w:lang w:val="hr-HR"/>
        </w:rPr>
        <w:t xml:space="preserve"> saobraćaja na putevima u Bosni i Hercegovini, odnosno njenim entitetima i Brčko distriktu Bosne i Hercegovine.</w:t>
      </w:r>
    </w:p>
    <w:p w14:paraId="41F89154" w14:textId="77777777" w:rsidR="004431A5" w:rsidRPr="006B7160" w:rsidRDefault="004431A5" w:rsidP="001F0A91">
      <w:pPr>
        <w:widowControl w:val="0"/>
        <w:tabs>
          <w:tab w:val="left" w:pos="780"/>
        </w:tabs>
        <w:autoSpaceDE w:val="0"/>
        <w:autoSpaceDN w:val="0"/>
        <w:spacing w:line="276" w:lineRule="auto"/>
        <w:ind w:left="360" w:right="192"/>
        <w:rPr>
          <w:color w:val="000000" w:themeColor="text1"/>
          <w:szCs w:val="24"/>
          <w:lang w:val="hr-HR"/>
        </w:rPr>
      </w:pPr>
    </w:p>
    <w:p w14:paraId="77EC188E" w14:textId="77777777" w:rsidR="004431A5" w:rsidRPr="006B7160" w:rsidRDefault="00657CF3" w:rsidP="001F0A91">
      <w:pPr>
        <w:pStyle w:val="ListParagraph"/>
        <w:widowControl w:val="0"/>
        <w:numPr>
          <w:ilvl w:val="0"/>
          <w:numId w:val="23"/>
        </w:numPr>
        <w:tabs>
          <w:tab w:val="left" w:pos="780"/>
        </w:tabs>
        <w:autoSpaceDE w:val="0"/>
        <w:autoSpaceDN w:val="0"/>
        <w:spacing w:line="276" w:lineRule="auto"/>
        <w:ind w:right="192"/>
        <w:rPr>
          <w:color w:val="000000" w:themeColor="text1"/>
          <w:szCs w:val="24"/>
          <w:lang w:val="hr-HR"/>
        </w:rPr>
      </w:pPr>
      <w:r w:rsidRPr="006B7160">
        <w:rPr>
          <w:color w:val="000000" w:themeColor="text1"/>
          <w:szCs w:val="24"/>
          <w:lang w:val="hr-HR"/>
        </w:rPr>
        <w:t xml:space="preserve">Analiza </w:t>
      </w:r>
      <w:r w:rsidR="003E3B7E" w:rsidRPr="006B7160">
        <w:rPr>
          <w:color w:val="000000" w:themeColor="text1"/>
          <w:szCs w:val="24"/>
          <w:lang w:val="hr-HR"/>
        </w:rPr>
        <w:t xml:space="preserve">stanja na terenu </w:t>
      </w:r>
    </w:p>
    <w:p w14:paraId="37770602" w14:textId="77777777" w:rsidR="004431A5" w:rsidRPr="006B7160" w:rsidRDefault="004431A5" w:rsidP="001F0A91">
      <w:pPr>
        <w:widowControl w:val="0"/>
        <w:tabs>
          <w:tab w:val="left" w:pos="780"/>
        </w:tabs>
        <w:autoSpaceDE w:val="0"/>
        <w:autoSpaceDN w:val="0"/>
        <w:spacing w:line="276" w:lineRule="auto"/>
        <w:ind w:left="360" w:right="192"/>
        <w:rPr>
          <w:color w:val="000000" w:themeColor="text1"/>
          <w:szCs w:val="24"/>
          <w:lang w:val="hr-HR"/>
        </w:rPr>
      </w:pPr>
    </w:p>
    <w:p w14:paraId="6C2E4F78" w14:textId="77777777" w:rsidR="004431A5" w:rsidRPr="006B7160" w:rsidRDefault="004431A5" w:rsidP="001F0A91">
      <w:pPr>
        <w:widowControl w:val="0"/>
        <w:tabs>
          <w:tab w:val="left" w:pos="780"/>
        </w:tabs>
        <w:autoSpaceDE w:val="0"/>
        <w:autoSpaceDN w:val="0"/>
        <w:spacing w:line="276" w:lineRule="auto"/>
        <w:ind w:right="192"/>
        <w:rPr>
          <w:color w:val="000000" w:themeColor="text1"/>
          <w:szCs w:val="24"/>
          <w:lang w:val="hr-HR"/>
        </w:rPr>
      </w:pPr>
      <w:r w:rsidRPr="006B7160">
        <w:rPr>
          <w:color w:val="000000" w:themeColor="text1"/>
          <w:szCs w:val="24"/>
          <w:lang w:val="hr-HR"/>
        </w:rPr>
        <w:t xml:space="preserve">Ova aktivnost </w:t>
      </w:r>
      <w:r w:rsidR="003E3B7E" w:rsidRPr="006B7160">
        <w:rPr>
          <w:color w:val="000000" w:themeColor="text1"/>
          <w:szCs w:val="24"/>
          <w:lang w:val="hr-HR"/>
        </w:rPr>
        <w:t>obavljena je tokom oktobra i decembra 2023</w:t>
      </w:r>
      <w:r w:rsidR="00657CF3" w:rsidRPr="006B7160">
        <w:rPr>
          <w:color w:val="000000" w:themeColor="text1"/>
          <w:szCs w:val="24"/>
          <w:lang w:val="hr-HR"/>
        </w:rPr>
        <w:t>. godine i obuhvatala je posjete policijskim upravama – stanicama u Republici Srpskoj, Federaciji Bosne i Hercegovine i Brčko distriktu Bosne i Hercegovine.</w:t>
      </w:r>
      <w:r w:rsidR="00E97A68">
        <w:rPr>
          <w:color w:val="000000" w:themeColor="text1"/>
          <w:szCs w:val="24"/>
          <w:lang w:val="hr-HR"/>
        </w:rPr>
        <w:t xml:space="preserve"> </w:t>
      </w:r>
      <w:r w:rsidR="00DE02D3" w:rsidRPr="006B7160">
        <w:rPr>
          <w:color w:val="000000" w:themeColor="text1"/>
          <w:szCs w:val="24"/>
          <w:lang w:val="hr-HR"/>
        </w:rPr>
        <w:t xml:space="preserve">Sve posjete su bile unaprijed najavljene. </w:t>
      </w:r>
      <w:r w:rsidR="00840466" w:rsidRPr="006B7160">
        <w:rPr>
          <w:color w:val="000000" w:themeColor="text1"/>
          <w:szCs w:val="24"/>
          <w:lang w:val="hr-HR"/>
        </w:rPr>
        <w:t>R</w:t>
      </w:r>
      <w:r w:rsidRPr="006B7160">
        <w:rPr>
          <w:color w:val="000000" w:themeColor="text1"/>
          <w:szCs w:val="24"/>
          <w:lang w:val="hr-HR"/>
        </w:rPr>
        <w:t xml:space="preserve">azgovori s nadležnim obavljeni </w:t>
      </w:r>
      <w:r w:rsidR="00840466" w:rsidRPr="006B7160">
        <w:rPr>
          <w:color w:val="000000" w:themeColor="text1"/>
          <w:szCs w:val="24"/>
          <w:lang w:val="hr-HR"/>
        </w:rPr>
        <w:t xml:space="preserve">su </w:t>
      </w:r>
      <w:r w:rsidRPr="006B7160">
        <w:rPr>
          <w:color w:val="000000" w:themeColor="text1"/>
          <w:szCs w:val="24"/>
          <w:lang w:val="hr-HR"/>
        </w:rPr>
        <w:t xml:space="preserve">na unificiran način, </w:t>
      </w:r>
      <w:r w:rsidR="00DB3715">
        <w:rPr>
          <w:color w:val="000000" w:themeColor="text1"/>
          <w:szCs w:val="24"/>
          <w:lang w:val="hr-HR"/>
        </w:rPr>
        <w:t>na osnovu</w:t>
      </w:r>
      <w:r w:rsidRPr="006B7160">
        <w:rPr>
          <w:color w:val="000000" w:themeColor="text1"/>
          <w:szCs w:val="24"/>
          <w:lang w:val="hr-HR"/>
        </w:rPr>
        <w:t xml:space="preserve"> unaprijed pripremljene metodologije i razrađenog upitnika. </w:t>
      </w:r>
    </w:p>
    <w:p w14:paraId="47AB9924" w14:textId="77777777" w:rsidR="004431A5" w:rsidRPr="006B7160" w:rsidRDefault="004431A5" w:rsidP="001F0A91">
      <w:pPr>
        <w:widowControl w:val="0"/>
        <w:tabs>
          <w:tab w:val="left" w:pos="780"/>
        </w:tabs>
        <w:autoSpaceDE w:val="0"/>
        <w:autoSpaceDN w:val="0"/>
        <w:spacing w:line="276" w:lineRule="auto"/>
        <w:ind w:right="192"/>
        <w:rPr>
          <w:color w:val="000000" w:themeColor="text1"/>
          <w:szCs w:val="24"/>
          <w:lang w:val="hr-HR"/>
        </w:rPr>
      </w:pPr>
    </w:p>
    <w:p w14:paraId="1D1EDF4F" w14:textId="77777777" w:rsidR="00657CF3" w:rsidRPr="006B7160" w:rsidRDefault="00423440" w:rsidP="001F0A91">
      <w:pPr>
        <w:widowControl w:val="0"/>
        <w:tabs>
          <w:tab w:val="left" w:pos="780"/>
        </w:tabs>
        <w:autoSpaceDE w:val="0"/>
        <w:autoSpaceDN w:val="0"/>
        <w:spacing w:line="276" w:lineRule="auto"/>
        <w:ind w:right="192"/>
        <w:rPr>
          <w:color w:val="000000" w:themeColor="text1"/>
          <w:szCs w:val="24"/>
          <w:lang w:val="hr-HR"/>
        </w:rPr>
      </w:pPr>
      <w:r w:rsidRPr="006B7160">
        <w:rPr>
          <w:color w:val="000000" w:themeColor="text1"/>
          <w:szCs w:val="24"/>
          <w:lang w:val="hr-HR"/>
        </w:rPr>
        <w:t>T</w:t>
      </w:r>
      <w:r w:rsidR="00DF7162">
        <w:rPr>
          <w:color w:val="000000" w:themeColor="text1"/>
          <w:szCs w:val="24"/>
          <w:lang w:val="hr-HR"/>
        </w:rPr>
        <w:t>o</w:t>
      </w:r>
      <w:r w:rsidRPr="006B7160">
        <w:rPr>
          <w:color w:val="000000" w:themeColor="text1"/>
          <w:szCs w:val="24"/>
          <w:lang w:val="hr-HR"/>
        </w:rPr>
        <w:t>k posjeta</w:t>
      </w:r>
      <w:r w:rsidR="004431A5" w:rsidRPr="006B7160">
        <w:rPr>
          <w:color w:val="000000" w:themeColor="text1"/>
          <w:szCs w:val="24"/>
          <w:lang w:val="hr-HR"/>
        </w:rPr>
        <w:t xml:space="preserve"> konc</w:t>
      </w:r>
      <w:r w:rsidRPr="006B7160">
        <w:rPr>
          <w:color w:val="000000" w:themeColor="text1"/>
          <w:szCs w:val="24"/>
          <w:lang w:val="hr-HR"/>
        </w:rPr>
        <w:t>ipiran je na nač</w:t>
      </w:r>
      <w:r w:rsidR="00DF7162">
        <w:rPr>
          <w:color w:val="000000" w:themeColor="text1"/>
          <w:szCs w:val="24"/>
          <w:lang w:val="hr-HR"/>
        </w:rPr>
        <w:t>i</w:t>
      </w:r>
      <w:r w:rsidR="004431A5" w:rsidRPr="006B7160">
        <w:rPr>
          <w:color w:val="000000" w:themeColor="text1"/>
          <w:szCs w:val="24"/>
          <w:lang w:val="hr-HR"/>
        </w:rPr>
        <w:t>n da je u prvom redu obavljen razgovor s rukovodstvom uprave</w:t>
      </w:r>
      <w:r w:rsidR="00DF7162">
        <w:rPr>
          <w:color w:val="000000" w:themeColor="text1"/>
          <w:szCs w:val="24"/>
          <w:lang w:val="hr-HR"/>
        </w:rPr>
        <w:t>/</w:t>
      </w:r>
      <w:r w:rsidR="004431A5" w:rsidRPr="006B7160">
        <w:rPr>
          <w:color w:val="000000" w:themeColor="text1"/>
          <w:szCs w:val="24"/>
          <w:lang w:val="hr-HR"/>
        </w:rPr>
        <w:t xml:space="preserve">stanice i policijskim službenicima, potom se vršio neposredan uvid u </w:t>
      </w:r>
      <w:r w:rsidR="00657CF3" w:rsidRPr="006B7160">
        <w:rPr>
          <w:color w:val="000000" w:themeColor="text1"/>
          <w:szCs w:val="24"/>
          <w:lang w:val="hr-HR"/>
        </w:rPr>
        <w:t>dokumentaciju</w:t>
      </w:r>
      <w:r w:rsidR="00A82317" w:rsidRPr="006B7160">
        <w:rPr>
          <w:color w:val="000000" w:themeColor="text1"/>
          <w:szCs w:val="24"/>
          <w:lang w:val="hr-HR"/>
        </w:rPr>
        <w:t xml:space="preserve">, a </w:t>
      </w:r>
      <w:r w:rsidR="00DF7162">
        <w:rPr>
          <w:color w:val="000000" w:themeColor="text1"/>
          <w:szCs w:val="24"/>
          <w:lang w:val="hr-HR"/>
        </w:rPr>
        <w:t>zatim</w:t>
      </w:r>
      <w:r w:rsidR="00A82317" w:rsidRPr="006B7160">
        <w:rPr>
          <w:color w:val="000000" w:themeColor="text1"/>
          <w:szCs w:val="24"/>
          <w:lang w:val="hr-HR"/>
        </w:rPr>
        <w:t xml:space="preserve"> je uslijedio obilazak prostorija</w:t>
      </w:r>
      <w:r w:rsidR="00657CF3" w:rsidRPr="006B7160">
        <w:rPr>
          <w:color w:val="000000" w:themeColor="text1"/>
          <w:szCs w:val="24"/>
          <w:lang w:val="hr-HR"/>
        </w:rPr>
        <w:t xml:space="preserve"> za zadržavanje lica lišenih slobode.</w:t>
      </w:r>
      <w:r w:rsidR="004431A5" w:rsidRPr="006B7160">
        <w:rPr>
          <w:color w:val="000000" w:themeColor="text1"/>
          <w:szCs w:val="24"/>
          <w:lang w:val="hr-HR"/>
        </w:rPr>
        <w:t xml:space="preserve"> U situacijama kada je</w:t>
      </w:r>
      <w:r w:rsidR="00A82317" w:rsidRPr="006B7160">
        <w:rPr>
          <w:color w:val="000000" w:themeColor="text1"/>
          <w:szCs w:val="24"/>
          <w:lang w:val="hr-HR"/>
        </w:rPr>
        <w:t xml:space="preserve"> tokom posjete </w:t>
      </w:r>
      <w:r w:rsidR="004431A5" w:rsidRPr="006B7160">
        <w:rPr>
          <w:color w:val="000000" w:themeColor="text1"/>
          <w:szCs w:val="24"/>
          <w:lang w:val="hr-HR"/>
        </w:rPr>
        <w:t>u prostori</w:t>
      </w:r>
      <w:r w:rsidR="00A82317" w:rsidRPr="006B7160">
        <w:rPr>
          <w:color w:val="000000" w:themeColor="text1"/>
          <w:szCs w:val="24"/>
          <w:lang w:val="hr-HR"/>
        </w:rPr>
        <w:t>j</w:t>
      </w:r>
      <w:r w:rsidR="00DF7162">
        <w:rPr>
          <w:color w:val="000000" w:themeColor="text1"/>
          <w:szCs w:val="24"/>
          <w:lang w:val="hr-HR"/>
        </w:rPr>
        <w:t>a</w:t>
      </w:r>
      <w:r w:rsidR="004431A5" w:rsidRPr="006B7160">
        <w:rPr>
          <w:color w:val="000000" w:themeColor="text1"/>
          <w:szCs w:val="24"/>
          <w:lang w:val="hr-HR"/>
        </w:rPr>
        <w:t>ma zate</w:t>
      </w:r>
      <w:r w:rsidR="00D12A8C" w:rsidRPr="006B7160">
        <w:rPr>
          <w:color w:val="000000" w:themeColor="text1"/>
          <w:szCs w:val="24"/>
          <w:lang w:val="hr-HR"/>
        </w:rPr>
        <w:t xml:space="preserve">čeno lice, predstavnici </w:t>
      </w:r>
      <w:r w:rsidR="00DF7162">
        <w:rPr>
          <w:color w:val="000000" w:themeColor="text1"/>
          <w:szCs w:val="24"/>
          <w:lang w:val="hr-HR"/>
        </w:rPr>
        <w:t>o</w:t>
      </w:r>
      <w:r w:rsidR="00D12A8C" w:rsidRPr="006B7160">
        <w:rPr>
          <w:color w:val="000000" w:themeColor="text1"/>
          <w:szCs w:val="24"/>
          <w:lang w:val="hr-HR"/>
        </w:rPr>
        <w:t>mbudsme</w:t>
      </w:r>
      <w:r w:rsidR="004431A5" w:rsidRPr="006B7160">
        <w:rPr>
          <w:color w:val="000000" w:themeColor="text1"/>
          <w:szCs w:val="24"/>
          <w:lang w:val="hr-HR"/>
        </w:rPr>
        <w:t xml:space="preserve">na obavili su s </w:t>
      </w:r>
      <w:r w:rsidR="00DF7162">
        <w:rPr>
          <w:color w:val="000000" w:themeColor="text1"/>
          <w:szCs w:val="24"/>
          <w:lang w:val="hr-HR"/>
        </w:rPr>
        <w:t>nj</w:t>
      </w:r>
      <w:r w:rsidR="004431A5" w:rsidRPr="006B7160">
        <w:rPr>
          <w:color w:val="000000" w:themeColor="text1"/>
          <w:szCs w:val="24"/>
          <w:lang w:val="hr-HR"/>
        </w:rPr>
        <w:t xml:space="preserve">im razgovor na temu postupanja policijskih službenika prilikom </w:t>
      </w:r>
      <w:r w:rsidR="004431A5" w:rsidRPr="006B7160">
        <w:rPr>
          <w:color w:val="000000" w:themeColor="text1"/>
          <w:szCs w:val="24"/>
          <w:lang w:val="hr-HR"/>
        </w:rPr>
        <w:lastRenderedPageBreak/>
        <w:t>lišavanja slobode i privođenja u prostorije</w:t>
      </w:r>
      <w:r w:rsidRPr="006B7160">
        <w:rPr>
          <w:color w:val="000000" w:themeColor="text1"/>
          <w:szCs w:val="24"/>
          <w:lang w:val="hr-HR"/>
        </w:rPr>
        <w:t xml:space="preserve"> za zadržavanje</w:t>
      </w:r>
      <w:r w:rsidR="004431A5" w:rsidRPr="006B7160">
        <w:rPr>
          <w:color w:val="000000" w:themeColor="text1"/>
          <w:szCs w:val="24"/>
          <w:lang w:val="hr-HR"/>
        </w:rPr>
        <w:t xml:space="preserve">, kao i uvjeta i tretmana prilikom boravka u </w:t>
      </w:r>
      <w:r w:rsidR="00DF7162">
        <w:rPr>
          <w:color w:val="000000" w:themeColor="text1"/>
          <w:szCs w:val="24"/>
          <w:lang w:val="hr-HR"/>
        </w:rPr>
        <w:t>ovim prostorijama</w:t>
      </w:r>
      <w:r w:rsidRPr="006B7160">
        <w:rPr>
          <w:color w:val="000000" w:themeColor="text1"/>
          <w:szCs w:val="24"/>
          <w:lang w:val="hr-HR"/>
        </w:rPr>
        <w:t>.</w:t>
      </w:r>
      <w:r w:rsidR="00A82317" w:rsidRPr="006B7160">
        <w:rPr>
          <w:color w:val="000000" w:themeColor="text1"/>
          <w:szCs w:val="24"/>
          <w:lang w:val="hr-HR"/>
        </w:rPr>
        <w:t xml:space="preserve"> Razgovori su obavljeni bez prisustva policijskih službenika.</w:t>
      </w:r>
      <w:r w:rsidRPr="006B7160">
        <w:rPr>
          <w:color w:val="000000" w:themeColor="text1"/>
          <w:szCs w:val="24"/>
          <w:lang w:val="hr-HR"/>
        </w:rPr>
        <w:t xml:space="preserve"> </w:t>
      </w:r>
    </w:p>
    <w:p w14:paraId="44699C63" w14:textId="77777777" w:rsidR="00012696" w:rsidRPr="006B7160" w:rsidRDefault="00012696" w:rsidP="001F0A91">
      <w:pPr>
        <w:widowControl w:val="0"/>
        <w:tabs>
          <w:tab w:val="left" w:pos="780"/>
        </w:tabs>
        <w:autoSpaceDE w:val="0"/>
        <w:autoSpaceDN w:val="0"/>
        <w:spacing w:line="276" w:lineRule="auto"/>
        <w:ind w:right="192"/>
        <w:rPr>
          <w:color w:val="000000" w:themeColor="text1"/>
          <w:szCs w:val="24"/>
          <w:lang w:val="hr-HR"/>
        </w:rPr>
      </w:pPr>
    </w:p>
    <w:p w14:paraId="22A14EC5" w14:textId="77777777" w:rsidR="00012696" w:rsidRPr="006B7160" w:rsidRDefault="006853AF" w:rsidP="001F0A91">
      <w:pPr>
        <w:spacing w:line="276" w:lineRule="auto"/>
        <w:rPr>
          <w:color w:val="000000" w:themeColor="text1"/>
          <w:szCs w:val="24"/>
          <w:lang w:val="hr-HR"/>
        </w:rPr>
      </w:pPr>
      <w:r w:rsidRPr="006B7160">
        <w:rPr>
          <w:color w:val="000000" w:themeColor="text1"/>
          <w:szCs w:val="24"/>
          <w:lang w:val="hr-HR"/>
        </w:rPr>
        <w:t xml:space="preserve">Tokom posjeta </w:t>
      </w:r>
      <w:r w:rsidR="00012696" w:rsidRPr="006B7160">
        <w:rPr>
          <w:color w:val="000000" w:themeColor="text1"/>
          <w:szCs w:val="24"/>
          <w:lang w:val="hr-HR"/>
        </w:rPr>
        <w:t>po</w:t>
      </w:r>
      <w:r w:rsidRPr="006B7160">
        <w:rPr>
          <w:color w:val="000000" w:themeColor="text1"/>
          <w:szCs w:val="24"/>
          <w:lang w:val="hr-HR"/>
        </w:rPr>
        <w:t>licijskim stanicama predstavnicima</w:t>
      </w:r>
      <w:r w:rsidR="00012696" w:rsidRPr="006B7160">
        <w:rPr>
          <w:color w:val="000000" w:themeColor="text1"/>
          <w:szCs w:val="24"/>
          <w:lang w:val="hr-HR"/>
        </w:rPr>
        <w:t xml:space="preserve"> </w:t>
      </w:r>
      <w:r w:rsidR="00A26017">
        <w:rPr>
          <w:color w:val="000000" w:themeColor="text1"/>
          <w:szCs w:val="24"/>
          <w:lang w:val="hr-HR"/>
        </w:rPr>
        <w:t>I</w:t>
      </w:r>
      <w:r w:rsidR="00012696" w:rsidRPr="006B7160">
        <w:rPr>
          <w:color w:val="000000" w:themeColor="text1"/>
          <w:szCs w:val="24"/>
          <w:lang w:val="hr-HR"/>
        </w:rPr>
        <w:t xml:space="preserve">nstitucije </w:t>
      </w:r>
      <w:r w:rsidR="00A26017">
        <w:rPr>
          <w:color w:val="000000" w:themeColor="text1"/>
          <w:szCs w:val="24"/>
          <w:lang w:val="hr-HR"/>
        </w:rPr>
        <w:t>o</w:t>
      </w:r>
      <w:r w:rsidR="00012696" w:rsidRPr="006B7160">
        <w:rPr>
          <w:color w:val="000000" w:themeColor="text1"/>
          <w:szCs w:val="24"/>
          <w:lang w:val="hr-HR"/>
        </w:rPr>
        <w:t xml:space="preserve">mbudsmena omogućen je pristup svim službenim prostorijama, pružene su tražene informacije </w:t>
      </w:r>
      <w:r w:rsidR="00DB3715">
        <w:rPr>
          <w:color w:val="000000" w:themeColor="text1"/>
          <w:szCs w:val="24"/>
          <w:lang w:val="hr-HR"/>
        </w:rPr>
        <w:t>te je</w:t>
      </w:r>
      <w:r w:rsidR="00012696" w:rsidRPr="006B7160">
        <w:rPr>
          <w:color w:val="000000" w:themeColor="text1"/>
          <w:szCs w:val="24"/>
          <w:lang w:val="hr-HR"/>
        </w:rPr>
        <w:t xml:space="preserve"> omogućen</w:t>
      </w:r>
      <w:r w:rsidR="00DB3715">
        <w:rPr>
          <w:color w:val="000000" w:themeColor="text1"/>
          <w:szCs w:val="24"/>
          <w:lang w:val="hr-HR"/>
        </w:rPr>
        <w:t xml:space="preserve"> </w:t>
      </w:r>
      <w:r w:rsidR="00012696" w:rsidRPr="006B7160">
        <w:rPr>
          <w:color w:val="000000" w:themeColor="text1"/>
          <w:szCs w:val="24"/>
          <w:lang w:val="hr-HR"/>
        </w:rPr>
        <w:t xml:space="preserve">uvid u traženu dokumentaciju. </w:t>
      </w:r>
    </w:p>
    <w:p w14:paraId="21579603" w14:textId="77777777" w:rsidR="00C969F1" w:rsidRPr="006B7160" w:rsidRDefault="00C969F1" w:rsidP="001F0A91">
      <w:pPr>
        <w:widowControl w:val="0"/>
        <w:tabs>
          <w:tab w:val="left" w:pos="780"/>
        </w:tabs>
        <w:autoSpaceDE w:val="0"/>
        <w:autoSpaceDN w:val="0"/>
        <w:spacing w:line="276" w:lineRule="auto"/>
        <w:ind w:right="192"/>
        <w:rPr>
          <w:color w:val="000000" w:themeColor="text1"/>
          <w:szCs w:val="24"/>
          <w:lang w:val="hr-HR"/>
        </w:rPr>
      </w:pPr>
    </w:p>
    <w:p w14:paraId="3822BEA4" w14:textId="77777777" w:rsidR="001F0A91" w:rsidRPr="006B7160" w:rsidRDefault="00A26017" w:rsidP="001F0A91">
      <w:pPr>
        <w:pStyle w:val="BodyText"/>
        <w:spacing w:line="276" w:lineRule="auto"/>
        <w:ind w:right="188"/>
        <w:rPr>
          <w:color w:val="000000" w:themeColor="text1"/>
          <w:szCs w:val="24"/>
          <w:lang w:val="hr-HR"/>
        </w:rPr>
      </w:pPr>
      <w:r>
        <w:rPr>
          <w:color w:val="000000" w:themeColor="text1"/>
          <w:szCs w:val="24"/>
          <w:lang w:val="hr-HR"/>
        </w:rPr>
        <w:t>Nakon</w:t>
      </w:r>
      <w:r w:rsidR="00423440" w:rsidRPr="006B7160">
        <w:rPr>
          <w:color w:val="000000" w:themeColor="text1"/>
          <w:szCs w:val="24"/>
          <w:lang w:val="hr-HR"/>
        </w:rPr>
        <w:t xml:space="preserve"> okončanj</w:t>
      </w:r>
      <w:r>
        <w:rPr>
          <w:color w:val="000000" w:themeColor="text1"/>
          <w:szCs w:val="24"/>
          <w:lang w:val="hr-HR"/>
        </w:rPr>
        <w:t>a</w:t>
      </w:r>
      <w:r w:rsidR="00423440" w:rsidRPr="006B7160">
        <w:rPr>
          <w:color w:val="000000" w:themeColor="text1"/>
          <w:szCs w:val="24"/>
          <w:lang w:val="hr-HR"/>
        </w:rPr>
        <w:t xml:space="preserve"> navedenih aktivnosti, pristupilo se</w:t>
      </w:r>
      <w:r w:rsidR="004431A5" w:rsidRPr="006B7160">
        <w:rPr>
          <w:color w:val="000000" w:themeColor="text1"/>
          <w:szCs w:val="24"/>
          <w:lang w:val="hr-HR"/>
        </w:rPr>
        <w:t xml:space="preserve"> izradi samog Specijalnog izvještaja, koji u sebi osim trenutnog stanja sadrži i </w:t>
      </w:r>
      <w:r>
        <w:rPr>
          <w:color w:val="000000" w:themeColor="text1"/>
          <w:szCs w:val="24"/>
          <w:lang w:val="hr-HR"/>
        </w:rPr>
        <w:t xml:space="preserve">usporedbu </w:t>
      </w:r>
      <w:r w:rsidR="00DC11C9">
        <w:rPr>
          <w:color w:val="000000" w:themeColor="text1"/>
          <w:szCs w:val="24"/>
          <w:lang w:val="hr-HR"/>
        </w:rPr>
        <w:t>sa</w:t>
      </w:r>
      <w:r w:rsidR="004431A5" w:rsidRPr="006B7160">
        <w:rPr>
          <w:color w:val="000000" w:themeColor="text1"/>
          <w:szCs w:val="24"/>
          <w:lang w:val="hr-HR"/>
        </w:rPr>
        <w:t xml:space="preserve"> stanj</w:t>
      </w:r>
      <w:r>
        <w:rPr>
          <w:color w:val="000000" w:themeColor="text1"/>
          <w:szCs w:val="24"/>
          <w:lang w:val="hr-HR"/>
        </w:rPr>
        <w:t>em</w:t>
      </w:r>
      <w:r w:rsidR="004431A5" w:rsidRPr="006B7160">
        <w:rPr>
          <w:color w:val="000000" w:themeColor="text1"/>
          <w:szCs w:val="24"/>
          <w:lang w:val="hr-HR"/>
        </w:rPr>
        <w:t xml:space="preserve"> u odnosu na prethodni period </w:t>
      </w:r>
      <w:r>
        <w:rPr>
          <w:color w:val="000000" w:themeColor="text1"/>
          <w:szCs w:val="24"/>
          <w:lang w:val="hr-HR"/>
        </w:rPr>
        <w:t>te</w:t>
      </w:r>
      <w:r w:rsidR="004431A5" w:rsidRPr="006B7160">
        <w:rPr>
          <w:color w:val="000000" w:themeColor="text1"/>
          <w:szCs w:val="24"/>
          <w:lang w:val="hr-HR"/>
        </w:rPr>
        <w:t xml:space="preserve"> osvrt na stepen implementacije preporuka upućenih Specijalni</w:t>
      </w:r>
      <w:r w:rsidR="00DC11C9">
        <w:rPr>
          <w:color w:val="000000" w:themeColor="text1"/>
          <w:szCs w:val="24"/>
          <w:lang w:val="hr-HR"/>
        </w:rPr>
        <w:t>m</w:t>
      </w:r>
      <w:r w:rsidR="004431A5" w:rsidRPr="006B7160">
        <w:rPr>
          <w:color w:val="000000" w:themeColor="text1"/>
          <w:szCs w:val="24"/>
          <w:lang w:val="hr-HR"/>
        </w:rPr>
        <w:t xml:space="preserve"> izvještajem iz 2019. godine. </w:t>
      </w:r>
    </w:p>
    <w:p w14:paraId="27F87358" w14:textId="77777777" w:rsidR="001F0A91" w:rsidRPr="006B7160" w:rsidRDefault="001F0A91" w:rsidP="001F0A91">
      <w:pPr>
        <w:pStyle w:val="BodyText"/>
        <w:spacing w:line="276" w:lineRule="auto"/>
        <w:ind w:right="188"/>
        <w:rPr>
          <w:color w:val="000000" w:themeColor="text1"/>
          <w:szCs w:val="24"/>
          <w:lang w:val="hr-HR"/>
        </w:rPr>
      </w:pPr>
    </w:p>
    <w:p w14:paraId="016DC1AD" w14:textId="77777777" w:rsidR="00657CF3" w:rsidRPr="006B7160" w:rsidRDefault="00423440" w:rsidP="001F0A91">
      <w:pPr>
        <w:pStyle w:val="BodyText"/>
        <w:spacing w:line="276" w:lineRule="auto"/>
        <w:ind w:right="188"/>
        <w:rPr>
          <w:color w:val="000000" w:themeColor="text1"/>
          <w:szCs w:val="24"/>
          <w:lang w:val="hr-HR"/>
        </w:rPr>
      </w:pPr>
      <w:r w:rsidRPr="006B7160">
        <w:rPr>
          <w:color w:val="000000" w:themeColor="text1"/>
          <w:szCs w:val="24"/>
          <w:lang w:val="hr-HR"/>
        </w:rPr>
        <w:t>U konačnici</w:t>
      </w:r>
      <w:r w:rsidR="00DC11C9">
        <w:rPr>
          <w:color w:val="000000" w:themeColor="text1"/>
          <w:szCs w:val="24"/>
          <w:lang w:val="hr-HR"/>
        </w:rPr>
        <w:t>,</w:t>
      </w:r>
      <w:r w:rsidRPr="006B7160">
        <w:rPr>
          <w:color w:val="000000" w:themeColor="text1"/>
          <w:szCs w:val="24"/>
          <w:lang w:val="hr-HR"/>
        </w:rPr>
        <w:t xml:space="preserve"> </w:t>
      </w:r>
      <w:r w:rsidR="00A26017">
        <w:rPr>
          <w:color w:val="000000" w:themeColor="text1"/>
          <w:szCs w:val="24"/>
          <w:lang w:val="hr-HR"/>
        </w:rPr>
        <w:t>p</w:t>
      </w:r>
      <w:r w:rsidR="00657CF3" w:rsidRPr="006B7160">
        <w:rPr>
          <w:color w:val="000000" w:themeColor="text1"/>
          <w:szCs w:val="24"/>
          <w:lang w:val="hr-HR"/>
        </w:rPr>
        <w:t>reliminarni tekst Specijalnog izvještaja o stanju u prostorijama za zadržavanje u pojedinim policijskim upravama u Bosni i Hercegovini dostavljen je</w:t>
      </w:r>
      <w:r w:rsidR="006853AF" w:rsidRPr="006B7160">
        <w:rPr>
          <w:color w:val="000000" w:themeColor="text1"/>
          <w:szCs w:val="24"/>
          <w:lang w:val="hr-HR"/>
        </w:rPr>
        <w:t xml:space="preserve"> na uvid</w:t>
      </w:r>
      <w:r w:rsidR="00657CF3" w:rsidRPr="006B7160">
        <w:rPr>
          <w:color w:val="000000" w:themeColor="text1"/>
          <w:szCs w:val="24"/>
          <w:lang w:val="hr-HR"/>
        </w:rPr>
        <w:t xml:space="preserve"> svim policijskim upravama koje su </w:t>
      </w:r>
      <w:r w:rsidR="006853AF" w:rsidRPr="006B7160">
        <w:rPr>
          <w:color w:val="000000" w:themeColor="text1"/>
          <w:szCs w:val="24"/>
          <w:lang w:val="hr-HR"/>
        </w:rPr>
        <w:t>p</w:t>
      </w:r>
      <w:r w:rsidR="0077447B" w:rsidRPr="006B7160">
        <w:rPr>
          <w:color w:val="000000" w:themeColor="text1"/>
          <w:szCs w:val="24"/>
          <w:lang w:val="hr-HR"/>
        </w:rPr>
        <w:t>redstavnic</w:t>
      </w:r>
      <w:r w:rsidR="00A26017">
        <w:rPr>
          <w:color w:val="000000" w:themeColor="text1"/>
          <w:szCs w:val="24"/>
          <w:lang w:val="hr-HR"/>
        </w:rPr>
        <w:t>i</w:t>
      </w:r>
      <w:r w:rsidR="0077447B" w:rsidRPr="006B7160">
        <w:rPr>
          <w:color w:val="000000" w:themeColor="text1"/>
          <w:szCs w:val="24"/>
          <w:lang w:val="hr-HR"/>
        </w:rPr>
        <w:t xml:space="preserve"> </w:t>
      </w:r>
      <w:r w:rsidR="00A26017">
        <w:rPr>
          <w:color w:val="000000" w:themeColor="text1"/>
          <w:szCs w:val="24"/>
          <w:lang w:val="hr-HR"/>
        </w:rPr>
        <w:t>I</w:t>
      </w:r>
      <w:r w:rsidR="0077447B" w:rsidRPr="006B7160">
        <w:rPr>
          <w:color w:val="000000" w:themeColor="text1"/>
          <w:szCs w:val="24"/>
          <w:lang w:val="hr-HR"/>
        </w:rPr>
        <w:t xml:space="preserve">nstitucije </w:t>
      </w:r>
      <w:r w:rsidR="00A26017">
        <w:rPr>
          <w:color w:val="000000" w:themeColor="text1"/>
          <w:szCs w:val="24"/>
          <w:lang w:val="hr-HR"/>
        </w:rPr>
        <w:t>o</w:t>
      </w:r>
      <w:r w:rsidR="0077447B" w:rsidRPr="006B7160">
        <w:rPr>
          <w:color w:val="000000" w:themeColor="text1"/>
          <w:szCs w:val="24"/>
          <w:lang w:val="hr-HR"/>
        </w:rPr>
        <w:t>mbudsmena</w:t>
      </w:r>
      <w:r w:rsidR="006853AF" w:rsidRPr="006B7160">
        <w:rPr>
          <w:color w:val="000000" w:themeColor="text1"/>
          <w:szCs w:val="24"/>
          <w:lang w:val="hr-HR"/>
        </w:rPr>
        <w:t xml:space="preserve"> </w:t>
      </w:r>
      <w:r w:rsidR="00657CF3" w:rsidRPr="006B7160">
        <w:rPr>
          <w:color w:val="000000" w:themeColor="text1"/>
          <w:szCs w:val="24"/>
          <w:lang w:val="hr-HR"/>
        </w:rPr>
        <w:t xml:space="preserve">posjetili, a dostavljeni komentari uvršteni su u tekst </w:t>
      </w:r>
      <w:r w:rsidR="00A26017">
        <w:rPr>
          <w:color w:val="000000" w:themeColor="text1"/>
          <w:szCs w:val="24"/>
          <w:lang w:val="hr-HR"/>
        </w:rPr>
        <w:t>i</w:t>
      </w:r>
      <w:r w:rsidR="00657CF3" w:rsidRPr="006B7160">
        <w:rPr>
          <w:color w:val="000000" w:themeColor="text1"/>
          <w:szCs w:val="24"/>
          <w:lang w:val="hr-HR"/>
        </w:rPr>
        <w:t>zvještaja.</w:t>
      </w:r>
    </w:p>
    <w:p w14:paraId="6AABC0FE" w14:textId="77777777" w:rsidR="00F70375" w:rsidRPr="006B7160" w:rsidRDefault="00E30224" w:rsidP="00797328">
      <w:pPr>
        <w:spacing w:line="276" w:lineRule="auto"/>
        <w:jc w:val="left"/>
        <w:rPr>
          <w:b/>
          <w:color w:val="000000" w:themeColor="text1"/>
          <w:szCs w:val="24"/>
          <w:lang w:val="hr-HR"/>
        </w:rPr>
      </w:pPr>
      <w:r w:rsidRPr="006B7160">
        <w:rPr>
          <w:b/>
          <w:color w:val="000000" w:themeColor="text1"/>
          <w:szCs w:val="24"/>
          <w:lang w:val="hr-HR"/>
        </w:rPr>
        <w:br w:type="page"/>
      </w:r>
    </w:p>
    <w:p w14:paraId="5A17C47D" w14:textId="77777777" w:rsidR="0035784A" w:rsidRPr="006B7160" w:rsidRDefault="00A85CB1" w:rsidP="001F0A91">
      <w:pPr>
        <w:pStyle w:val="Heading1"/>
        <w:rPr>
          <w:color w:val="000000" w:themeColor="text1"/>
          <w:lang w:val="hr-HR"/>
        </w:rPr>
      </w:pPr>
      <w:bookmarkStart w:id="3" w:name="_Toc166485014"/>
      <w:r w:rsidRPr="006B7160">
        <w:rPr>
          <w:color w:val="000000" w:themeColor="text1"/>
          <w:lang w:val="hr-HR"/>
        </w:rPr>
        <w:lastRenderedPageBreak/>
        <w:t xml:space="preserve">3. </w:t>
      </w:r>
      <w:r w:rsidR="00C57E86" w:rsidRPr="006B7160">
        <w:rPr>
          <w:color w:val="000000" w:themeColor="text1"/>
          <w:lang w:val="hr-HR"/>
        </w:rPr>
        <w:t>Pravni okvir</w:t>
      </w:r>
      <w:bookmarkEnd w:id="3"/>
      <w:r w:rsidR="00C57E86" w:rsidRPr="006B7160">
        <w:rPr>
          <w:color w:val="000000" w:themeColor="text1"/>
          <w:lang w:val="hr-HR"/>
        </w:rPr>
        <w:t xml:space="preserve"> </w:t>
      </w:r>
    </w:p>
    <w:p w14:paraId="5CD9CA26" w14:textId="77777777" w:rsidR="0035784A" w:rsidRPr="006B7160" w:rsidRDefault="0035784A" w:rsidP="001F0A91">
      <w:pPr>
        <w:spacing w:line="276" w:lineRule="auto"/>
        <w:rPr>
          <w:color w:val="000000" w:themeColor="text1"/>
          <w:szCs w:val="24"/>
          <w:lang w:val="hr-HR"/>
        </w:rPr>
      </w:pPr>
    </w:p>
    <w:p w14:paraId="2A2CEC5F" w14:textId="77777777" w:rsidR="00E30224" w:rsidRPr="006B7160" w:rsidRDefault="00E30224" w:rsidP="001F0A91">
      <w:pPr>
        <w:pStyle w:val="Heading2"/>
        <w:rPr>
          <w:color w:val="000000" w:themeColor="text1"/>
          <w:lang w:val="hr-HR"/>
        </w:rPr>
      </w:pPr>
      <w:bookmarkStart w:id="4" w:name="_Toc166485015"/>
      <w:r w:rsidRPr="006B7160">
        <w:rPr>
          <w:color w:val="000000" w:themeColor="text1"/>
          <w:lang w:val="hr-HR"/>
        </w:rPr>
        <w:t>3.1. Međunarodni standardi</w:t>
      </w:r>
      <w:bookmarkEnd w:id="4"/>
      <w:r w:rsidRPr="006B7160">
        <w:rPr>
          <w:color w:val="000000" w:themeColor="text1"/>
          <w:lang w:val="hr-HR"/>
        </w:rPr>
        <w:t xml:space="preserve"> </w:t>
      </w:r>
    </w:p>
    <w:p w14:paraId="1874C6D1" w14:textId="77777777" w:rsidR="0041397F" w:rsidRPr="006B7160" w:rsidRDefault="0041397F" w:rsidP="001F0A91">
      <w:pPr>
        <w:spacing w:line="276" w:lineRule="auto"/>
        <w:rPr>
          <w:color w:val="000000" w:themeColor="text1"/>
          <w:szCs w:val="24"/>
          <w:lang w:val="hr-HR"/>
        </w:rPr>
      </w:pPr>
    </w:p>
    <w:p w14:paraId="52FBEC48" w14:textId="77777777" w:rsidR="0041397F" w:rsidRPr="006B7160" w:rsidRDefault="0041397F" w:rsidP="001F0A91">
      <w:pPr>
        <w:rPr>
          <w:b/>
          <w:color w:val="000000" w:themeColor="text1"/>
          <w:lang w:val="hr-HR"/>
        </w:rPr>
      </w:pPr>
      <w:bookmarkStart w:id="5" w:name="_Toc532383421"/>
      <w:bookmarkStart w:id="6" w:name="_Toc3202399"/>
      <w:r w:rsidRPr="006B7160">
        <w:rPr>
          <w:b/>
          <w:color w:val="000000" w:themeColor="text1"/>
          <w:lang w:val="hr-HR"/>
        </w:rPr>
        <w:t>Univerzalna deklaracija o ljudskim pravima</w:t>
      </w:r>
      <w:bookmarkEnd w:id="5"/>
      <w:bookmarkEnd w:id="6"/>
    </w:p>
    <w:p w14:paraId="25A47461" w14:textId="77777777" w:rsidR="0041397F" w:rsidRPr="006B7160" w:rsidRDefault="0041397F" w:rsidP="001F0A91">
      <w:pPr>
        <w:spacing w:line="276" w:lineRule="auto"/>
        <w:rPr>
          <w:color w:val="000000" w:themeColor="text1"/>
          <w:szCs w:val="24"/>
          <w:lang w:val="hr-HR"/>
        </w:rPr>
      </w:pPr>
    </w:p>
    <w:p w14:paraId="31116822" w14:textId="77777777" w:rsidR="0041397F" w:rsidRPr="006B7160" w:rsidRDefault="0041397F" w:rsidP="001F0A91">
      <w:pPr>
        <w:spacing w:line="276" w:lineRule="auto"/>
        <w:rPr>
          <w:color w:val="000000" w:themeColor="text1"/>
          <w:szCs w:val="24"/>
          <w:lang w:val="hr-HR"/>
        </w:rPr>
      </w:pPr>
      <w:r w:rsidRPr="006B7160">
        <w:rPr>
          <w:color w:val="000000" w:themeColor="text1"/>
          <w:szCs w:val="24"/>
          <w:lang w:val="hr-HR" w:eastAsia="sr-Latn-BA"/>
        </w:rPr>
        <w:t>Ovom deklaracijom proklam</w:t>
      </w:r>
      <w:r w:rsidR="00A26017">
        <w:rPr>
          <w:color w:val="000000" w:themeColor="text1"/>
          <w:szCs w:val="24"/>
          <w:lang w:val="hr-HR" w:eastAsia="sr-Latn-BA"/>
        </w:rPr>
        <w:t>ira</w:t>
      </w:r>
      <w:r w:rsidRPr="006B7160">
        <w:rPr>
          <w:color w:val="000000" w:themeColor="text1"/>
          <w:szCs w:val="24"/>
          <w:lang w:val="hr-HR" w:eastAsia="sr-Latn-BA"/>
        </w:rPr>
        <w:t xml:space="preserve"> se pravo na fizički integritet i dostojanstvo kroz zabranu podvrgavanja mučenju, okrutnom ili nečovječnom ili ponižavajućem postupanju ili kažnjavanju</w:t>
      </w:r>
      <w:r w:rsidR="00A26017">
        <w:rPr>
          <w:color w:val="000000" w:themeColor="text1"/>
          <w:szCs w:val="24"/>
          <w:lang w:val="hr-HR" w:eastAsia="sr-Latn-BA"/>
        </w:rPr>
        <w:t>.</w:t>
      </w:r>
      <w:r w:rsidRPr="006B7160">
        <w:rPr>
          <w:rStyle w:val="FootnoteReference"/>
          <w:color w:val="000000" w:themeColor="text1"/>
          <w:szCs w:val="24"/>
          <w:lang w:val="hr-HR" w:eastAsia="sr-Latn-BA"/>
        </w:rPr>
        <w:footnoteReference w:id="19"/>
      </w:r>
      <w:r w:rsidRPr="006B7160">
        <w:rPr>
          <w:color w:val="000000" w:themeColor="text1"/>
          <w:szCs w:val="24"/>
          <w:lang w:val="hr-HR"/>
        </w:rPr>
        <w:t xml:space="preserve"> Deklaracijom je propisano da niko ne smije biti proizvoljno uhapšen, pritvoren niti protjeran.</w:t>
      </w:r>
      <w:r w:rsidRPr="006B7160">
        <w:rPr>
          <w:rStyle w:val="FootnoteReference"/>
          <w:color w:val="000000" w:themeColor="text1"/>
          <w:szCs w:val="24"/>
          <w:lang w:val="hr-HR"/>
        </w:rPr>
        <w:footnoteReference w:id="20"/>
      </w:r>
    </w:p>
    <w:p w14:paraId="03D4B15A" w14:textId="77777777" w:rsidR="0041397F" w:rsidRPr="006B7160" w:rsidRDefault="0041397F" w:rsidP="001F0A91">
      <w:pPr>
        <w:spacing w:line="276" w:lineRule="auto"/>
        <w:rPr>
          <w:b/>
          <w:color w:val="000000" w:themeColor="text1"/>
          <w:szCs w:val="24"/>
          <w:lang w:val="hr-HR" w:eastAsia="sr-Latn-BA"/>
        </w:rPr>
      </w:pPr>
    </w:p>
    <w:p w14:paraId="11A48ABC" w14:textId="77777777" w:rsidR="0041397F" w:rsidRPr="006B7160" w:rsidRDefault="0041397F" w:rsidP="001F0A91">
      <w:pPr>
        <w:spacing w:line="276" w:lineRule="auto"/>
        <w:rPr>
          <w:b/>
          <w:color w:val="000000" w:themeColor="text1"/>
          <w:szCs w:val="24"/>
          <w:lang w:val="hr-HR" w:eastAsia="sr-Latn-BA"/>
        </w:rPr>
      </w:pPr>
    </w:p>
    <w:p w14:paraId="706B1B3F" w14:textId="77777777" w:rsidR="0041397F" w:rsidRPr="006B7160" w:rsidRDefault="0041397F" w:rsidP="001F0A91">
      <w:pPr>
        <w:rPr>
          <w:b/>
          <w:color w:val="000000" w:themeColor="text1"/>
          <w:lang w:val="hr-HR"/>
        </w:rPr>
      </w:pPr>
      <w:bookmarkStart w:id="7" w:name="_Toc532383423"/>
      <w:bookmarkStart w:id="8" w:name="_Toc3202400"/>
      <w:r w:rsidRPr="006B7160">
        <w:rPr>
          <w:b/>
          <w:color w:val="000000" w:themeColor="text1"/>
          <w:lang w:val="hr-HR"/>
        </w:rPr>
        <w:t>Konvencija protiv torture i drugih surovih, nelju</w:t>
      </w:r>
      <w:r w:rsidR="001F0A91" w:rsidRPr="006B7160">
        <w:rPr>
          <w:b/>
          <w:color w:val="000000" w:themeColor="text1"/>
          <w:lang w:val="hr-HR"/>
        </w:rPr>
        <w:t xml:space="preserve">dskih ili ponižavajućih kazni i </w:t>
      </w:r>
      <w:r w:rsidRPr="006B7160">
        <w:rPr>
          <w:b/>
          <w:color w:val="000000" w:themeColor="text1"/>
          <w:lang w:val="hr-HR"/>
        </w:rPr>
        <w:t>postupaka</w:t>
      </w:r>
      <w:bookmarkEnd w:id="7"/>
      <w:bookmarkEnd w:id="8"/>
    </w:p>
    <w:p w14:paraId="58012EA1" w14:textId="77777777" w:rsidR="0041397F" w:rsidRPr="006B7160" w:rsidRDefault="0041397F" w:rsidP="001F0A91">
      <w:pPr>
        <w:spacing w:line="276" w:lineRule="auto"/>
        <w:rPr>
          <w:color w:val="000000" w:themeColor="text1"/>
          <w:szCs w:val="24"/>
          <w:lang w:val="hr-HR"/>
        </w:rPr>
      </w:pPr>
    </w:p>
    <w:p w14:paraId="4066C24F" w14:textId="77777777" w:rsidR="0041397F" w:rsidRPr="006B7160" w:rsidRDefault="0041397F" w:rsidP="001F0A91">
      <w:pPr>
        <w:spacing w:line="276" w:lineRule="auto"/>
        <w:rPr>
          <w:color w:val="000000" w:themeColor="text1"/>
          <w:szCs w:val="24"/>
          <w:lang w:val="hr-HR" w:eastAsia="sr-Latn-BA"/>
        </w:rPr>
      </w:pPr>
      <w:r w:rsidRPr="006B7160">
        <w:rPr>
          <w:color w:val="000000" w:themeColor="text1"/>
          <w:szCs w:val="24"/>
          <w:lang w:val="hr-HR" w:eastAsia="sr-Latn-BA"/>
        </w:rPr>
        <w:t xml:space="preserve">U smislu ove </w:t>
      </w:r>
      <w:r w:rsidR="00A26017">
        <w:rPr>
          <w:color w:val="000000" w:themeColor="text1"/>
          <w:szCs w:val="24"/>
          <w:lang w:val="hr-HR" w:eastAsia="sr-Latn-BA"/>
        </w:rPr>
        <w:t>k</w:t>
      </w:r>
      <w:r w:rsidRPr="006B7160">
        <w:rPr>
          <w:color w:val="000000" w:themeColor="text1"/>
          <w:szCs w:val="24"/>
          <w:lang w:val="hr-HR" w:eastAsia="sr-Latn-BA"/>
        </w:rPr>
        <w:t xml:space="preserve">onvencije, izraz „tortura“ označava svaki akt kojim se jednom licu namjerno nanose bol ili teške fizičke ili mentalne patnje u cilju dobijanja od njega ili nekog trećeg lica obavještenja ili priznanja ili njegovog kažnjavanja za djelo koje je to ili neko treće lice izvršilo ili za čije izvršenje je osumnjičeno, </w:t>
      </w:r>
      <w:r w:rsidR="00A26017">
        <w:rPr>
          <w:color w:val="000000" w:themeColor="text1"/>
          <w:szCs w:val="24"/>
          <w:lang w:val="hr-HR" w:eastAsia="sr-Latn-BA"/>
        </w:rPr>
        <w:t xml:space="preserve">zatim tu spadaju </w:t>
      </w:r>
      <w:r w:rsidRPr="006B7160">
        <w:rPr>
          <w:color w:val="000000" w:themeColor="text1"/>
          <w:szCs w:val="24"/>
          <w:lang w:val="hr-HR" w:eastAsia="sr-Latn-BA"/>
        </w:rPr>
        <w:t>zastrašivanj</w:t>
      </w:r>
      <w:r w:rsidR="00A26017">
        <w:rPr>
          <w:color w:val="000000" w:themeColor="text1"/>
          <w:szCs w:val="24"/>
          <w:lang w:val="hr-HR" w:eastAsia="sr-Latn-BA"/>
        </w:rPr>
        <w:t>e</w:t>
      </w:r>
      <w:r w:rsidRPr="006B7160">
        <w:rPr>
          <w:color w:val="000000" w:themeColor="text1"/>
          <w:szCs w:val="24"/>
          <w:lang w:val="hr-HR" w:eastAsia="sr-Latn-BA"/>
        </w:rPr>
        <w:t xml:space="preserve"> tog lica ili vršenj</w:t>
      </w:r>
      <w:r w:rsidR="00A26017">
        <w:rPr>
          <w:color w:val="000000" w:themeColor="text1"/>
          <w:szCs w:val="24"/>
          <w:lang w:val="hr-HR" w:eastAsia="sr-Latn-BA"/>
        </w:rPr>
        <w:t>e</w:t>
      </w:r>
      <w:r w:rsidRPr="006B7160">
        <w:rPr>
          <w:color w:val="000000" w:themeColor="text1"/>
          <w:szCs w:val="24"/>
          <w:lang w:val="hr-HR" w:eastAsia="sr-Latn-BA"/>
        </w:rPr>
        <w:t xml:space="preserve"> pritiska na njega ili zastrašivanj</w:t>
      </w:r>
      <w:r w:rsidR="00A26017">
        <w:rPr>
          <w:color w:val="000000" w:themeColor="text1"/>
          <w:szCs w:val="24"/>
          <w:lang w:val="hr-HR" w:eastAsia="sr-Latn-BA"/>
        </w:rPr>
        <w:t>e</w:t>
      </w:r>
      <w:r w:rsidRPr="006B7160">
        <w:rPr>
          <w:color w:val="000000" w:themeColor="text1"/>
          <w:szCs w:val="24"/>
          <w:lang w:val="hr-HR" w:eastAsia="sr-Latn-BA"/>
        </w:rPr>
        <w:t xml:space="preserve"> ili vršenj</w:t>
      </w:r>
      <w:r w:rsidR="00A26017">
        <w:rPr>
          <w:color w:val="000000" w:themeColor="text1"/>
          <w:szCs w:val="24"/>
          <w:lang w:val="hr-HR" w:eastAsia="sr-Latn-BA"/>
        </w:rPr>
        <w:t>e</w:t>
      </w:r>
      <w:r w:rsidRPr="006B7160">
        <w:rPr>
          <w:color w:val="000000" w:themeColor="text1"/>
          <w:szCs w:val="24"/>
          <w:lang w:val="hr-HR" w:eastAsia="sr-Latn-BA"/>
        </w:rPr>
        <w:t xml:space="preserve"> pritiska na neko treće lice ili iz bilo kojeg drugog razloga zasnovanog na bilo ko</w:t>
      </w:r>
      <w:r w:rsidR="00A26017">
        <w:rPr>
          <w:color w:val="000000" w:themeColor="text1"/>
          <w:szCs w:val="24"/>
          <w:lang w:val="hr-HR" w:eastAsia="sr-Latn-BA"/>
        </w:rPr>
        <w:t>je</w:t>
      </w:r>
      <w:r w:rsidRPr="006B7160">
        <w:rPr>
          <w:color w:val="000000" w:themeColor="text1"/>
          <w:szCs w:val="24"/>
          <w:lang w:val="hr-HR" w:eastAsia="sr-Latn-BA"/>
        </w:rPr>
        <w:t>m obliku diskriminacije ako taj bol ili te patnje nanosi službeno lice ili bilo koje drugo lice koje djeluje u službenom svojstvu ili na njegov podsticaj ili s njegovim izričitim ili pre</w:t>
      </w:r>
      <w:r w:rsidR="00A26017">
        <w:rPr>
          <w:color w:val="000000" w:themeColor="text1"/>
          <w:szCs w:val="24"/>
          <w:lang w:val="hr-HR" w:eastAsia="sr-Latn-BA"/>
        </w:rPr>
        <w:t>š</w:t>
      </w:r>
      <w:r w:rsidRPr="006B7160">
        <w:rPr>
          <w:color w:val="000000" w:themeColor="text1"/>
          <w:szCs w:val="24"/>
          <w:lang w:val="hr-HR" w:eastAsia="sr-Latn-BA"/>
        </w:rPr>
        <w:t>utnim pristankom. Taj izraz se ne odnosi na bol ili patnje koje su rezultat isključivo zakonitih sankcija, neodvojivih od tih sankcija ili koje te sankcije prouzrokuju</w:t>
      </w:r>
      <w:r w:rsidR="00A26017">
        <w:rPr>
          <w:color w:val="000000" w:themeColor="text1"/>
          <w:szCs w:val="24"/>
          <w:lang w:val="hr-HR" w:eastAsia="sr-Latn-BA"/>
        </w:rPr>
        <w:t>.</w:t>
      </w:r>
      <w:r w:rsidRPr="006B7160">
        <w:rPr>
          <w:rStyle w:val="FootnoteReference"/>
          <w:color w:val="000000" w:themeColor="text1"/>
          <w:szCs w:val="24"/>
          <w:lang w:val="hr-HR" w:eastAsia="sr-Latn-BA"/>
        </w:rPr>
        <w:footnoteReference w:id="21"/>
      </w:r>
    </w:p>
    <w:p w14:paraId="41393926" w14:textId="77777777" w:rsidR="0041397F" w:rsidRPr="006B7160" w:rsidRDefault="0041397F" w:rsidP="001F0A91">
      <w:pPr>
        <w:spacing w:line="276" w:lineRule="auto"/>
        <w:rPr>
          <w:color w:val="000000" w:themeColor="text1"/>
          <w:szCs w:val="24"/>
          <w:lang w:val="hr-HR" w:eastAsia="sr-Latn-BA"/>
        </w:rPr>
      </w:pPr>
    </w:p>
    <w:p w14:paraId="4B524896" w14:textId="77777777" w:rsidR="0041397F" w:rsidRPr="006B7160" w:rsidRDefault="0041397F" w:rsidP="001F0A91">
      <w:pPr>
        <w:spacing w:line="276" w:lineRule="auto"/>
        <w:rPr>
          <w:color w:val="000000" w:themeColor="text1"/>
          <w:szCs w:val="24"/>
          <w:lang w:val="hr-HR" w:eastAsia="sr-Latn-BA"/>
        </w:rPr>
      </w:pPr>
      <w:r w:rsidRPr="006B7160">
        <w:rPr>
          <w:color w:val="000000" w:themeColor="text1"/>
          <w:szCs w:val="24"/>
          <w:lang w:val="hr-HR" w:eastAsia="sr-Latn-BA"/>
        </w:rPr>
        <w:t>Konvencija propisuje da svaka država članica p</w:t>
      </w:r>
      <w:r w:rsidR="00A26017">
        <w:rPr>
          <w:color w:val="000000" w:themeColor="text1"/>
          <w:szCs w:val="24"/>
          <w:lang w:val="hr-HR" w:eastAsia="sr-Latn-BA"/>
        </w:rPr>
        <w:t>o</w:t>
      </w:r>
      <w:r w:rsidRPr="006B7160">
        <w:rPr>
          <w:color w:val="000000" w:themeColor="text1"/>
          <w:szCs w:val="24"/>
          <w:lang w:val="hr-HR" w:eastAsia="sr-Latn-BA"/>
        </w:rPr>
        <w:t>duzima zakonske, administrativne, sudske ili druge uspješne mjere kako bi spriječila izvršenje akata torture na teritoriji pod svojom jurisdikcijom. Takođe</w:t>
      </w:r>
      <w:r w:rsidR="00A26017">
        <w:rPr>
          <w:color w:val="000000" w:themeColor="text1"/>
          <w:szCs w:val="24"/>
          <w:lang w:val="hr-HR" w:eastAsia="sr-Latn-BA"/>
        </w:rPr>
        <w:t>r</w:t>
      </w:r>
      <w:r w:rsidRPr="006B7160">
        <w:rPr>
          <w:color w:val="000000" w:themeColor="text1"/>
          <w:szCs w:val="24"/>
          <w:lang w:val="hr-HR" w:eastAsia="sr-Latn-BA"/>
        </w:rPr>
        <w:t xml:space="preserve"> je navedeno da se kao opravdanje za torturu ne može navoditi nikakva</w:t>
      </w:r>
      <w:r w:rsidR="00E97A68">
        <w:rPr>
          <w:color w:val="000000" w:themeColor="text1"/>
          <w:szCs w:val="24"/>
          <w:lang w:val="hr-HR" w:eastAsia="sr-Latn-BA"/>
        </w:rPr>
        <w:t xml:space="preserve"> </w:t>
      </w:r>
      <w:r w:rsidRPr="006B7160">
        <w:rPr>
          <w:color w:val="000000" w:themeColor="text1"/>
          <w:szCs w:val="24"/>
          <w:lang w:val="hr-HR" w:eastAsia="sr-Latn-BA"/>
        </w:rPr>
        <w:t>izuzetna okolnost, bilo da je riječ o ratnom stanju ili opasnosti od rata, unutrašnjoj političkoj nestabilnosti ili bilo kojem drugom vanrednom stanju. Kao opravdanje za torturu ne može se navoditi naredba neke pretpostavljene osobe ili organa vlasti.</w:t>
      </w:r>
      <w:r w:rsidRPr="006B7160">
        <w:rPr>
          <w:rStyle w:val="FootnoteReference"/>
          <w:color w:val="000000" w:themeColor="text1"/>
          <w:szCs w:val="24"/>
          <w:lang w:val="hr-HR" w:eastAsia="sr-Latn-BA"/>
        </w:rPr>
        <w:footnoteReference w:id="22"/>
      </w:r>
    </w:p>
    <w:p w14:paraId="2EB77DE8" w14:textId="77777777" w:rsidR="001B69BB" w:rsidRPr="006B7160" w:rsidRDefault="001B69BB" w:rsidP="001F0A91">
      <w:pPr>
        <w:spacing w:line="276" w:lineRule="auto"/>
        <w:rPr>
          <w:color w:val="000000" w:themeColor="text1"/>
          <w:szCs w:val="24"/>
          <w:lang w:val="hr-HR" w:eastAsia="sr-Latn-BA"/>
        </w:rPr>
      </w:pPr>
    </w:p>
    <w:p w14:paraId="5065F7D6" w14:textId="77777777" w:rsidR="0041397F" w:rsidRPr="006B7160" w:rsidRDefault="0041397F" w:rsidP="001F0A91">
      <w:pPr>
        <w:spacing w:line="276" w:lineRule="auto"/>
        <w:rPr>
          <w:color w:val="000000" w:themeColor="text1"/>
          <w:szCs w:val="24"/>
          <w:lang w:val="hr-HR" w:eastAsia="sr-Latn-BA"/>
        </w:rPr>
      </w:pPr>
    </w:p>
    <w:p w14:paraId="72E19C50" w14:textId="77777777" w:rsidR="0041397F" w:rsidRPr="006B7160" w:rsidRDefault="0041397F" w:rsidP="001F0A91">
      <w:pPr>
        <w:rPr>
          <w:b/>
          <w:color w:val="000000" w:themeColor="text1"/>
          <w:lang w:val="hr-HR"/>
        </w:rPr>
      </w:pPr>
      <w:bookmarkStart w:id="9" w:name="_Toc532383424"/>
      <w:bookmarkStart w:id="10" w:name="_Toc3202401"/>
      <w:r w:rsidRPr="006B7160">
        <w:rPr>
          <w:b/>
          <w:color w:val="000000" w:themeColor="text1"/>
          <w:lang w:val="hr-HR"/>
        </w:rPr>
        <w:t>Opcioni protokol uz Konvenciju protiv torture i drugih surovih, neljudskih i ponižavajućih kazni i postupaka (OPCAT)</w:t>
      </w:r>
      <w:bookmarkEnd w:id="9"/>
      <w:bookmarkEnd w:id="10"/>
    </w:p>
    <w:p w14:paraId="5436A584" w14:textId="77777777" w:rsidR="0041397F" w:rsidRPr="006B7160" w:rsidRDefault="0041397F" w:rsidP="001F0A91">
      <w:pPr>
        <w:spacing w:line="276" w:lineRule="auto"/>
        <w:rPr>
          <w:color w:val="000000" w:themeColor="text1"/>
          <w:szCs w:val="24"/>
          <w:lang w:val="hr-HR"/>
        </w:rPr>
      </w:pPr>
    </w:p>
    <w:p w14:paraId="4F78ADEA" w14:textId="77777777" w:rsidR="0041397F" w:rsidRPr="006B7160" w:rsidRDefault="0041397F" w:rsidP="001F0A91">
      <w:pPr>
        <w:spacing w:line="276" w:lineRule="auto"/>
        <w:rPr>
          <w:color w:val="000000" w:themeColor="text1"/>
          <w:szCs w:val="24"/>
          <w:lang w:val="hr-HR" w:eastAsia="sr-Latn-BA"/>
        </w:rPr>
      </w:pPr>
      <w:r w:rsidRPr="006B7160">
        <w:rPr>
          <w:color w:val="000000" w:themeColor="text1"/>
          <w:szCs w:val="24"/>
          <w:lang w:val="hr-HR" w:eastAsia="sr-Latn-BA"/>
        </w:rPr>
        <w:t xml:space="preserve">Cilj ovog </w:t>
      </w:r>
      <w:r w:rsidR="00EA4C1A">
        <w:rPr>
          <w:color w:val="000000" w:themeColor="text1"/>
          <w:szCs w:val="24"/>
          <w:lang w:val="hr-HR" w:eastAsia="sr-Latn-BA"/>
        </w:rPr>
        <w:t>p</w:t>
      </w:r>
      <w:r w:rsidRPr="006B7160">
        <w:rPr>
          <w:color w:val="000000" w:themeColor="text1"/>
          <w:szCs w:val="24"/>
          <w:lang w:val="hr-HR" w:eastAsia="sr-Latn-BA"/>
        </w:rPr>
        <w:t>rotokola je</w:t>
      </w:r>
      <w:r w:rsidR="00DC11C9">
        <w:rPr>
          <w:color w:val="000000" w:themeColor="text1"/>
          <w:szCs w:val="24"/>
          <w:lang w:val="hr-HR" w:eastAsia="sr-Latn-BA"/>
        </w:rPr>
        <w:t>ste</w:t>
      </w:r>
      <w:r w:rsidRPr="006B7160">
        <w:rPr>
          <w:color w:val="000000" w:themeColor="text1"/>
          <w:szCs w:val="24"/>
          <w:lang w:val="hr-HR" w:eastAsia="sr-Latn-BA"/>
        </w:rPr>
        <w:t xml:space="preserve"> da uspostavi sistem redovnih posjeta </w:t>
      </w:r>
      <w:r w:rsidR="00DC11C9" w:rsidRPr="006B7160">
        <w:rPr>
          <w:color w:val="000000" w:themeColor="text1"/>
          <w:szCs w:val="24"/>
          <w:lang w:val="hr-HR" w:eastAsia="sr-Latn-BA"/>
        </w:rPr>
        <w:t xml:space="preserve">nezavisnih međunarodnih i domaćih tijela </w:t>
      </w:r>
      <w:r w:rsidRPr="006B7160">
        <w:rPr>
          <w:color w:val="000000" w:themeColor="text1"/>
          <w:szCs w:val="24"/>
          <w:lang w:val="hr-HR" w:eastAsia="sr-Latn-BA"/>
        </w:rPr>
        <w:t>mjestima gdje se nalaze lica lišena slobode</w:t>
      </w:r>
      <w:r w:rsidR="00DC11C9">
        <w:rPr>
          <w:color w:val="000000" w:themeColor="text1"/>
          <w:szCs w:val="24"/>
          <w:lang w:val="hr-HR" w:eastAsia="sr-Latn-BA"/>
        </w:rPr>
        <w:t>, a</w:t>
      </w:r>
      <w:r w:rsidRPr="006B7160">
        <w:rPr>
          <w:color w:val="000000" w:themeColor="text1"/>
          <w:szCs w:val="24"/>
          <w:lang w:val="hr-HR" w:eastAsia="sr-Latn-BA"/>
        </w:rPr>
        <w:t xml:space="preserve"> radi prevencije torture i drugih surovih neljudskih ili ponižavajućih kazni i postupaka. Članom 17 ovog </w:t>
      </w:r>
      <w:r w:rsidR="00EA4C1A">
        <w:rPr>
          <w:color w:val="000000" w:themeColor="text1"/>
          <w:szCs w:val="24"/>
          <w:lang w:val="hr-HR" w:eastAsia="sr-Latn-BA"/>
        </w:rPr>
        <w:t>p</w:t>
      </w:r>
      <w:r w:rsidRPr="006B7160">
        <w:rPr>
          <w:color w:val="000000" w:themeColor="text1"/>
          <w:szCs w:val="24"/>
          <w:lang w:val="hr-HR" w:eastAsia="sr-Latn-BA"/>
        </w:rPr>
        <w:t xml:space="preserve">rotokola popisano je da je </w:t>
      </w:r>
      <w:r w:rsidR="00DC11C9">
        <w:rPr>
          <w:color w:val="000000" w:themeColor="text1"/>
          <w:szCs w:val="24"/>
          <w:lang w:val="hr-HR" w:eastAsia="sr-Latn-BA"/>
        </w:rPr>
        <w:t>„</w:t>
      </w:r>
      <w:r w:rsidRPr="006B7160">
        <w:rPr>
          <w:i/>
          <w:color w:val="000000" w:themeColor="text1"/>
          <w:szCs w:val="24"/>
          <w:lang w:val="hr-HR" w:eastAsia="sr-Latn-BA"/>
        </w:rPr>
        <w:t xml:space="preserve">svaka država članica dužna da ima, odredi ili uvede, najkasnije godinu dana nakon </w:t>
      </w:r>
      <w:r w:rsidRPr="006B7160">
        <w:rPr>
          <w:i/>
          <w:color w:val="000000" w:themeColor="text1"/>
          <w:szCs w:val="24"/>
          <w:lang w:val="hr-HR" w:eastAsia="sr-Latn-BA"/>
        </w:rPr>
        <w:lastRenderedPageBreak/>
        <w:t xml:space="preserve">stupanja na snagu ovog </w:t>
      </w:r>
      <w:r w:rsidR="00EA4C1A">
        <w:rPr>
          <w:i/>
          <w:color w:val="000000" w:themeColor="text1"/>
          <w:szCs w:val="24"/>
          <w:lang w:val="hr-HR" w:eastAsia="sr-Latn-BA"/>
        </w:rPr>
        <w:t>p</w:t>
      </w:r>
      <w:r w:rsidRPr="006B7160">
        <w:rPr>
          <w:i/>
          <w:color w:val="000000" w:themeColor="text1"/>
          <w:szCs w:val="24"/>
          <w:lang w:val="hr-HR" w:eastAsia="sr-Latn-BA"/>
        </w:rPr>
        <w:t>rotokola, ili nakon njegovog ratifikacije ili pristupanja ovom protokolu, jedan ili više nezavisnih nacionalnih mehanizama za sprečavanje/prevenciju torture na nacionalnom nivou</w:t>
      </w:r>
      <w:r w:rsidR="00DC11C9">
        <w:rPr>
          <w:i/>
          <w:color w:val="000000" w:themeColor="text1"/>
          <w:szCs w:val="24"/>
          <w:lang w:val="hr-HR" w:eastAsia="sr-Latn-BA"/>
        </w:rPr>
        <w:t>“</w:t>
      </w:r>
      <w:r w:rsidRPr="006B7160">
        <w:rPr>
          <w:color w:val="000000" w:themeColor="text1"/>
          <w:szCs w:val="24"/>
          <w:lang w:val="hr-HR" w:eastAsia="sr-Latn-BA"/>
        </w:rPr>
        <w:t>.</w:t>
      </w:r>
    </w:p>
    <w:p w14:paraId="63B4D89A" w14:textId="77777777" w:rsidR="00797328" w:rsidRPr="006B7160" w:rsidRDefault="00797328" w:rsidP="001F0A91">
      <w:pPr>
        <w:spacing w:line="276" w:lineRule="auto"/>
        <w:rPr>
          <w:color w:val="000000" w:themeColor="text1"/>
          <w:szCs w:val="24"/>
          <w:lang w:val="hr-HR" w:eastAsia="sr-Latn-BA"/>
        </w:rPr>
      </w:pPr>
    </w:p>
    <w:p w14:paraId="2BE669AF" w14:textId="77777777" w:rsidR="0041397F" w:rsidRPr="006B7160" w:rsidRDefault="0041397F" w:rsidP="001F0A91">
      <w:pPr>
        <w:rPr>
          <w:color w:val="000000" w:themeColor="text1"/>
          <w:lang w:val="hr-HR" w:eastAsia="sr-Latn-BA"/>
        </w:rPr>
      </w:pPr>
      <w:r w:rsidRPr="006B7160">
        <w:rPr>
          <w:color w:val="000000" w:themeColor="text1"/>
          <w:lang w:val="hr-HR" w:eastAsia="sr-Latn-BA"/>
        </w:rPr>
        <w:t>U smislu ovog protokola</w:t>
      </w:r>
      <w:r w:rsidR="00DC11C9">
        <w:rPr>
          <w:color w:val="000000" w:themeColor="text1"/>
          <w:lang w:val="hr-HR" w:eastAsia="sr-Latn-BA"/>
        </w:rPr>
        <w:t>,</w:t>
      </w:r>
      <w:r w:rsidRPr="006B7160">
        <w:rPr>
          <w:color w:val="000000" w:themeColor="text1"/>
          <w:lang w:val="hr-HR" w:eastAsia="sr-Latn-BA"/>
        </w:rPr>
        <w:t xml:space="preserve"> lišavanje slobode podrazumijeva bilo koji oblik pritvora ili zatvaranja ili stavljanja lica u javno ili privatno mjesto čuvanja koje to lice</w:t>
      </w:r>
      <w:r w:rsidR="00DC11C9">
        <w:rPr>
          <w:color w:val="000000" w:themeColor="text1"/>
          <w:lang w:val="hr-HR" w:eastAsia="sr-Latn-BA"/>
        </w:rPr>
        <w:t>,</w:t>
      </w:r>
      <w:r w:rsidRPr="006B7160">
        <w:rPr>
          <w:color w:val="000000" w:themeColor="text1"/>
          <w:lang w:val="hr-HR" w:eastAsia="sr-Latn-BA"/>
        </w:rPr>
        <w:t xml:space="preserve"> prema odluci sudskog, upravnog ili drugog organa</w:t>
      </w:r>
      <w:r w:rsidR="00DC11C9">
        <w:rPr>
          <w:color w:val="000000" w:themeColor="text1"/>
          <w:lang w:val="hr-HR" w:eastAsia="sr-Latn-BA"/>
        </w:rPr>
        <w:t>,</w:t>
      </w:r>
      <w:r w:rsidRPr="006B7160">
        <w:rPr>
          <w:color w:val="000000" w:themeColor="text1"/>
          <w:lang w:val="hr-HR" w:eastAsia="sr-Latn-BA"/>
        </w:rPr>
        <w:t xml:space="preserve"> ne može svojevoljno napustiti.</w:t>
      </w:r>
    </w:p>
    <w:p w14:paraId="41711AF7" w14:textId="77777777" w:rsidR="001F0A91" w:rsidRPr="006B7160" w:rsidRDefault="001F0A91" w:rsidP="001F0A91">
      <w:pPr>
        <w:rPr>
          <w:b/>
          <w:color w:val="000000" w:themeColor="text1"/>
          <w:lang w:val="hr-HR"/>
        </w:rPr>
      </w:pPr>
      <w:bookmarkStart w:id="11" w:name="_Toc532383422"/>
      <w:bookmarkStart w:id="12" w:name="_Toc3202402"/>
    </w:p>
    <w:p w14:paraId="2B245F02" w14:textId="77777777" w:rsidR="006853AF" w:rsidRPr="006B7160" w:rsidRDefault="006853AF" w:rsidP="001F0A91">
      <w:pPr>
        <w:rPr>
          <w:b/>
          <w:color w:val="000000" w:themeColor="text1"/>
          <w:lang w:val="hr-HR"/>
        </w:rPr>
      </w:pPr>
    </w:p>
    <w:p w14:paraId="2D5D8B12" w14:textId="77777777" w:rsidR="0041397F" w:rsidRPr="006B7160" w:rsidRDefault="0041397F" w:rsidP="001F0A91">
      <w:pPr>
        <w:rPr>
          <w:b/>
          <w:color w:val="000000" w:themeColor="text1"/>
          <w:lang w:val="hr-HR"/>
        </w:rPr>
      </w:pPr>
      <w:r w:rsidRPr="006B7160">
        <w:rPr>
          <w:b/>
          <w:color w:val="000000" w:themeColor="text1"/>
          <w:lang w:val="hr-HR"/>
        </w:rPr>
        <w:t>Evropska konvencija o ljudskim pravima i osnovnim slobodama</w:t>
      </w:r>
      <w:bookmarkEnd w:id="11"/>
      <w:bookmarkEnd w:id="12"/>
    </w:p>
    <w:p w14:paraId="78AD05FB" w14:textId="77777777" w:rsidR="0041397F" w:rsidRPr="006B7160" w:rsidRDefault="0041397F" w:rsidP="001F0A91">
      <w:pPr>
        <w:rPr>
          <w:color w:val="000000" w:themeColor="text1"/>
          <w:lang w:val="hr-HR"/>
        </w:rPr>
      </w:pPr>
    </w:p>
    <w:p w14:paraId="20CB6339" w14:textId="77777777" w:rsidR="0041397F" w:rsidRPr="006B7160" w:rsidRDefault="0041397F" w:rsidP="001F0A91">
      <w:pPr>
        <w:rPr>
          <w:color w:val="000000" w:themeColor="text1"/>
          <w:lang w:val="hr-HR" w:eastAsia="sr-Latn-BA"/>
        </w:rPr>
      </w:pPr>
      <w:r w:rsidRPr="006B7160">
        <w:rPr>
          <w:color w:val="000000" w:themeColor="text1"/>
          <w:lang w:val="hr-HR" w:eastAsia="sr-Latn-BA"/>
        </w:rPr>
        <w:t>Niko ne smije biti podvrgnut mučenju ili nečovječnom ili ponižavajućem postupanju ili kažnjavanju.</w:t>
      </w:r>
      <w:r w:rsidRPr="006B7160">
        <w:rPr>
          <w:rStyle w:val="FootnoteReference"/>
          <w:color w:val="000000" w:themeColor="text1"/>
          <w:szCs w:val="24"/>
          <w:lang w:val="hr-HR" w:eastAsia="sr-Latn-BA"/>
        </w:rPr>
        <w:footnoteReference w:id="23"/>
      </w:r>
      <w:r w:rsidRPr="006B7160">
        <w:rPr>
          <w:color w:val="000000" w:themeColor="text1"/>
          <w:lang w:val="hr-HR" w:eastAsia="sr-Latn-BA"/>
        </w:rPr>
        <w:t xml:space="preserve"> </w:t>
      </w:r>
    </w:p>
    <w:p w14:paraId="35AA510F" w14:textId="77777777" w:rsidR="0041397F" w:rsidRPr="006B7160" w:rsidRDefault="0041397F" w:rsidP="001F0A91">
      <w:pPr>
        <w:rPr>
          <w:color w:val="000000" w:themeColor="text1"/>
          <w:lang w:val="hr-HR" w:eastAsia="sr-Latn-BA"/>
        </w:rPr>
      </w:pPr>
    </w:p>
    <w:p w14:paraId="61F46DA3" w14:textId="77777777" w:rsidR="0041397F" w:rsidRPr="006B7160" w:rsidRDefault="0041397F" w:rsidP="001F0A91">
      <w:pPr>
        <w:rPr>
          <w:color w:val="000000" w:themeColor="text1"/>
          <w:lang w:val="hr-HR"/>
        </w:rPr>
      </w:pPr>
      <w:r w:rsidRPr="006B7160">
        <w:rPr>
          <w:color w:val="000000" w:themeColor="text1"/>
          <w:lang w:val="hr-HR"/>
        </w:rPr>
        <w:t xml:space="preserve">Svako ima pravo na slobodu i </w:t>
      </w:r>
      <w:r w:rsidR="00EA4C1A">
        <w:rPr>
          <w:color w:val="000000" w:themeColor="text1"/>
          <w:lang w:val="hr-HR"/>
        </w:rPr>
        <w:t>sigurnost</w:t>
      </w:r>
      <w:r w:rsidRPr="006B7160">
        <w:rPr>
          <w:color w:val="000000" w:themeColor="text1"/>
          <w:lang w:val="hr-HR"/>
        </w:rPr>
        <w:t xml:space="preserve"> ličnosti. Niko ne može biti lišen slobode osim u slučajevima propisanim zakonom</w:t>
      </w:r>
      <w:r w:rsidR="00EA4C1A">
        <w:rPr>
          <w:color w:val="000000" w:themeColor="text1"/>
          <w:lang w:val="hr-HR"/>
        </w:rPr>
        <w:t>.</w:t>
      </w:r>
      <w:r w:rsidRPr="006B7160">
        <w:rPr>
          <w:rStyle w:val="FootnoteReference"/>
          <w:color w:val="000000" w:themeColor="text1"/>
          <w:szCs w:val="24"/>
          <w:lang w:val="hr-HR"/>
        </w:rPr>
        <w:footnoteReference w:id="24"/>
      </w:r>
    </w:p>
    <w:p w14:paraId="791EE11A" w14:textId="77777777" w:rsidR="0041397F" w:rsidRPr="006B7160" w:rsidRDefault="0041397F" w:rsidP="001F0A91">
      <w:pPr>
        <w:rPr>
          <w:color w:val="000000" w:themeColor="text1"/>
          <w:lang w:val="hr-HR"/>
        </w:rPr>
      </w:pPr>
    </w:p>
    <w:p w14:paraId="30AE88F3" w14:textId="77777777" w:rsidR="0041397F" w:rsidRPr="006B7160" w:rsidRDefault="0041397F" w:rsidP="001F0A91">
      <w:pPr>
        <w:rPr>
          <w:color w:val="000000" w:themeColor="text1"/>
          <w:lang w:val="hr-HR"/>
        </w:rPr>
      </w:pPr>
      <w:r w:rsidRPr="006B7160">
        <w:rPr>
          <w:color w:val="000000" w:themeColor="text1"/>
          <w:lang w:val="hr-HR"/>
        </w:rPr>
        <w:t>Konvencijom je propisano da će svako ko je uhapšen biti odmah i na jeziku koji razumije obaviješten o razlozima za njegovo hapšenje i o svakoj optužbi protiv njega</w:t>
      </w:r>
      <w:r w:rsidR="00EA4C1A">
        <w:rPr>
          <w:color w:val="000000" w:themeColor="text1"/>
          <w:lang w:val="hr-HR"/>
        </w:rPr>
        <w:t>.</w:t>
      </w:r>
      <w:r w:rsidRPr="006B7160">
        <w:rPr>
          <w:rStyle w:val="FootnoteReference"/>
          <w:color w:val="000000" w:themeColor="text1"/>
          <w:szCs w:val="24"/>
          <w:lang w:val="hr-HR"/>
        </w:rPr>
        <w:footnoteReference w:id="25"/>
      </w:r>
    </w:p>
    <w:p w14:paraId="32C89856" w14:textId="77777777" w:rsidR="0041397F" w:rsidRPr="006B7160" w:rsidRDefault="0041397F" w:rsidP="001F0A91">
      <w:pPr>
        <w:rPr>
          <w:b/>
          <w:color w:val="000000" w:themeColor="text1"/>
          <w:lang w:val="hr-HR"/>
        </w:rPr>
      </w:pPr>
    </w:p>
    <w:p w14:paraId="5488EEB6" w14:textId="77777777" w:rsidR="006853AF" w:rsidRPr="006B7160" w:rsidRDefault="006853AF" w:rsidP="001F0A91">
      <w:pPr>
        <w:rPr>
          <w:b/>
          <w:color w:val="000000" w:themeColor="text1"/>
          <w:lang w:val="hr-HR"/>
        </w:rPr>
      </w:pPr>
    </w:p>
    <w:p w14:paraId="243AA34C" w14:textId="77777777" w:rsidR="0041397F" w:rsidRPr="006B7160" w:rsidRDefault="0041397F" w:rsidP="001F0A91">
      <w:pPr>
        <w:rPr>
          <w:b/>
          <w:color w:val="000000" w:themeColor="text1"/>
          <w:lang w:val="hr-HR"/>
        </w:rPr>
      </w:pPr>
      <w:bookmarkStart w:id="13" w:name="_Toc532383425"/>
      <w:bookmarkStart w:id="14" w:name="_Toc3202403"/>
      <w:r w:rsidRPr="006B7160">
        <w:rPr>
          <w:b/>
          <w:color w:val="000000" w:themeColor="text1"/>
          <w:lang w:val="hr-HR"/>
        </w:rPr>
        <w:t>Evropska zatvorska pravila</w:t>
      </w:r>
      <w:bookmarkEnd w:id="13"/>
      <w:bookmarkEnd w:id="14"/>
    </w:p>
    <w:p w14:paraId="789752A7" w14:textId="77777777" w:rsidR="0041397F" w:rsidRPr="006B7160" w:rsidRDefault="0041397F" w:rsidP="001F0A91">
      <w:pPr>
        <w:spacing w:line="276" w:lineRule="auto"/>
        <w:rPr>
          <w:color w:val="000000" w:themeColor="text1"/>
          <w:szCs w:val="24"/>
          <w:lang w:val="hr-HR"/>
        </w:rPr>
      </w:pPr>
    </w:p>
    <w:p w14:paraId="604ACBC6" w14:textId="77777777" w:rsidR="0041397F" w:rsidRPr="006B7160" w:rsidRDefault="0041397F" w:rsidP="001F0A91">
      <w:pPr>
        <w:spacing w:line="276" w:lineRule="auto"/>
        <w:rPr>
          <w:color w:val="000000" w:themeColor="text1"/>
          <w:szCs w:val="24"/>
          <w:lang w:val="hr-HR"/>
        </w:rPr>
      </w:pPr>
      <w:r w:rsidRPr="006B7160">
        <w:rPr>
          <w:color w:val="000000" w:themeColor="text1"/>
          <w:szCs w:val="24"/>
          <w:lang w:val="hr-HR"/>
        </w:rPr>
        <w:t xml:space="preserve">Evropska zatvorska pravila primjenjuju se na </w:t>
      </w:r>
      <w:r w:rsidR="000805E0">
        <w:rPr>
          <w:color w:val="000000" w:themeColor="text1"/>
          <w:szCs w:val="24"/>
          <w:lang w:val="hr-HR"/>
        </w:rPr>
        <w:t>lica</w:t>
      </w:r>
      <w:r w:rsidRPr="006B7160">
        <w:rPr>
          <w:color w:val="000000" w:themeColor="text1"/>
          <w:szCs w:val="24"/>
          <w:lang w:val="hr-HR"/>
        </w:rPr>
        <w:t xml:space="preserve"> koj</w:t>
      </w:r>
      <w:r w:rsidR="000805E0">
        <w:rPr>
          <w:color w:val="000000" w:themeColor="text1"/>
          <w:szCs w:val="24"/>
          <w:lang w:val="hr-HR"/>
        </w:rPr>
        <w:t>a</w:t>
      </w:r>
      <w:r w:rsidRPr="006B7160">
        <w:rPr>
          <w:color w:val="000000" w:themeColor="text1"/>
          <w:szCs w:val="24"/>
          <w:lang w:val="hr-HR"/>
        </w:rPr>
        <w:t xml:space="preserve"> su u zatvoru zbog bilo kojeg drugog razloga, u pritvoru na osnov</w:t>
      </w:r>
      <w:r w:rsidR="00EA4C1A">
        <w:rPr>
          <w:color w:val="000000" w:themeColor="text1"/>
          <w:szCs w:val="24"/>
          <w:lang w:val="hr-HR"/>
        </w:rPr>
        <w:t>u</w:t>
      </w:r>
      <w:r w:rsidRPr="006B7160">
        <w:rPr>
          <w:color w:val="000000" w:themeColor="text1"/>
          <w:szCs w:val="24"/>
          <w:lang w:val="hr-HR"/>
        </w:rPr>
        <w:t xml:space="preserve"> sudske odluke ili su lišen</w:t>
      </w:r>
      <w:r w:rsidR="00675AC3">
        <w:rPr>
          <w:color w:val="000000" w:themeColor="text1"/>
          <w:szCs w:val="24"/>
          <w:lang w:val="hr-HR"/>
        </w:rPr>
        <w:t>a</w:t>
      </w:r>
      <w:r w:rsidRPr="006B7160">
        <w:rPr>
          <w:color w:val="000000" w:themeColor="text1"/>
          <w:szCs w:val="24"/>
          <w:lang w:val="hr-HR"/>
        </w:rPr>
        <w:t xml:space="preserve"> slobode na osnov</w:t>
      </w:r>
      <w:r w:rsidR="00EA4C1A">
        <w:rPr>
          <w:color w:val="000000" w:themeColor="text1"/>
          <w:szCs w:val="24"/>
          <w:lang w:val="hr-HR"/>
        </w:rPr>
        <w:t>u</w:t>
      </w:r>
      <w:r w:rsidRPr="006B7160">
        <w:rPr>
          <w:color w:val="000000" w:themeColor="text1"/>
          <w:szCs w:val="24"/>
          <w:lang w:val="hr-HR"/>
        </w:rPr>
        <w:t xml:space="preserve"> osuđujuće presude, te na on</w:t>
      </w:r>
      <w:r w:rsidR="00A959A8">
        <w:rPr>
          <w:color w:val="000000" w:themeColor="text1"/>
          <w:szCs w:val="24"/>
          <w:lang w:val="hr-HR"/>
        </w:rPr>
        <w:t xml:space="preserve">a lica </w:t>
      </w:r>
      <w:r w:rsidRPr="006B7160">
        <w:rPr>
          <w:color w:val="000000" w:themeColor="text1"/>
          <w:szCs w:val="24"/>
          <w:lang w:val="hr-HR"/>
        </w:rPr>
        <w:t>koj</w:t>
      </w:r>
      <w:r w:rsidR="00A959A8">
        <w:rPr>
          <w:color w:val="000000" w:themeColor="text1"/>
          <w:szCs w:val="24"/>
          <w:lang w:val="hr-HR"/>
        </w:rPr>
        <w:t>a</w:t>
      </w:r>
      <w:r w:rsidRPr="006B7160">
        <w:rPr>
          <w:color w:val="000000" w:themeColor="text1"/>
          <w:szCs w:val="24"/>
          <w:lang w:val="hr-HR"/>
        </w:rPr>
        <w:t xml:space="preserve"> su zbog bilo kojeg drugog razloga lišen</w:t>
      </w:r>
      <w:r w:rsidR="00A959A8">
        <w:rPr>
          <w:color w:val="000000" w:themeColor="text1"/>
          <w:szCs w:val="24"/>
          <w:lang w:val="hr-HR"/>
        </w:rPr>
        <w:t>a</w:t>
      </w:r>
      <w:r w:rsidRPr="006B7160">
        <w:rPr>
          <w:color w:val="000000" w:themeColor="text1"/>
          <w:szCs w:val="24"/>
          <w:lang w:val="hr-HR"/>
        </w:rPr>
        <w:t xml:space="preserve"> slobode bilo gdje drugdje</w:t>
      </w:r>
      <w:r w:rsidR="00EA4C1A">
        <w:rPr>
          <w:color w:val="000000" w:themeColor="text1"/>
          <w:szCs w:val="24"/>
          <w:lang w:val="hr-HR"/>
        </w:rPr>
        <w:t>.</w:t>
      </w:r>
      <w:r w:rsidRPr="006B7160">
        <w:rPr>
          <w:rStyle w:val="FootnoteReference"/>
          <w:color w:val="000000" w:themeColor="text1"/>
          <w:szCs w:val="24"/>
          <w:lang w:val="hr-HR"/>
        </w:rPr>
        <w:footnoteReference w:id="26"/>
      </w:r>
    </w:p>
    <w:p w14:paraId="3078558E" w14:textId="77777777" w:rsidR="0041397F" w:rsidRPr="006B7160" w:rsidRDefault="0041397F" w:rsidP="001F0A91">
      <w:pPr>
        <w:spacing w:line="276" w:lineRule="auto"/>
        <w:rPr>
          <w:color w:val="000000" w:themeColor="text1"/>
          <w:szCs w:val="24"/>
          <w:lang w:val="hr-HR"/>
        </w:rPr>
      </w:pPr>
      <w:r w:rsidRPr="006B7160">
        <w:rPr>
          <w:color w:val="000000" w:themeColor="text1"/>
          <w:szCs w:val="24"/>
          <w:lang w:val="hr-HR"/>
        </w:rPr>
        <w:t xml:space="preserve">U </w:t>
      </w:r>
      <w:r w:rsidR="00EA4C1A">
        <w:rPr>
          <w:color w:val="000000" w:themeColor="text1"/>
          <w:szCs w:val="24"/>
          <w:lang w:val="hr-HR"/>
        </w:rPr>
        <w:t xml:space="preserve">prvom </w:t>
      </w:r>
      <w:r w:rsidRPr="006B7160">
        <w:rPr>
          <w:color w:val="000000" w:themeColor="text1"/>
          <w:szCs w:val="24"/>
          <w:lang w:val="hr-HR"/>
        </w:rPr>
        <w:t xml:space="preserve">dijelu </w:t>
      </w:r>
      <w:r w:rsidR="006226FB" w:rsidRPr="006B7160">
        <w:rPr>
          <w:color w:val="000000" w:themeColor="text1"/>
          <w:szCs w:val="24"/>
          <w:lang w:val="hr-HR"/>
        </w:rPr>
        <w:t>ovih pravila</w:t>
      </w:r>
      <w:r w:rsidR="00EA4C1A">
        <w:rPr>
          <w:color w:val="000000" w:themeColor="text1"/>
          <w:szCs w:val="24"/>
          <w:lang w:val="hr-HR"/>
        </w:rPr>
        <w:t>,</w:t>
      </w:r>
      <w:r w:rsidR="006226FB" w:rsidRPr="006B7160">
        <w:rPr>
          <w:color w:val="000000" w:themeColor="text1"/>
          <w:szCs w:val="24"/>
          <w:lang w:val="hr-HR"/>
        </w:rPr>
        <w:t xml:space="preserve"> u kojem su obrađeni osnovni principi</w:t>
      </w:r>
      <w:r w:rsidR="00EA4C1A">
        <w:rPr>
          <w:color w:val="000000" w:themeColor="text1"/>
          <w:szCs w:val="24"/>
          <w:lang w:val="hr-HR"/>
        </w:rPr>
        <w:t>,</w:t>
      </w:r>
      <w:r w:rsidRPr="006B7160">
        <w:rPr>
          <w:color w:val="000000" w:themeColor="text1"/>
          <w:szCs w:val="24"/>
          <w:lang w:val="hr-HR"/>
        </w:rPr>
        <w:t xml:space="preserve"> garant</w:t>
      </w:r>
      <w:r w:rsidR="00EA4C1A">
        <w:rPr>
          <w:color w:val="000000" w:themeColor="text1"/>
          <w:szCs w:val="24"/>
          <w:lang w:val="hr-HR"/>
        </w:rPr>
        <w:t>ir</w:t>
      </w:r>
      <w:r w:rsidRPr="006B7160">
        <w:rPr>
          <w:color w:val="000000" w:themeColor="text1"/>
          <w:szCs w:val="24"/>
          <w:lang w:val="hr-HR"/>
        </w:rPr>
        <w:t xml:space="preserve">ano je da će se sa svim </w:t>
      </w:r>
      <w:r w:rsidR="00EA4C1A">
        <w:rPr>
          <w:color w:val="000000" w:themeColor="text1"/>
          <w:szCs w:val="24"/>
          <w:lang w:val="hr-HR"/>
        </w:rPr>
        <w:t>licima</w:t>
      </w:r>
      <w:r w:rsidRPr="006B7160">
        <w:rPr>
          <w:color w:val="000000" w:themeColor="text1"/>
          <w:szCs w:val="24"/>
          <w:lang w:val="hr-HR"/>
        </w:rPr>
        <w:t xml:space="preserve"> lišenim slobode postupati poštujući njihova ljudska prava. Ograničenja za </w:t>
      </w:r>
      <w:r w:rsidR="00A959A8">
        <w:rPr>
          <w:color w:val="000000" w:themeColor="text1"/>
          <w:szCs w:val="24"/>
          <w:lang w:val="hr-HR"/>
        </w:rPr>
        <w:t>lica</w:t>
      </w:r>
      <w:r w:rsidRPr="006B7160">
        <w:rPr>
          <w:color w:val="000000" w:themeColor="text1"/>
          <w:szCs w:val="24"/>
          <w:lang w:val="hr-HR"/>
        </w:rPr>
        <w:t xml:space="preserve"> lišen</w:t>
      </w:r>
      <w:r w:rsidR="00A959A8">
        <w:rPr>
          <w:color w:val="000000" w:themeColor="text1"/>
          <w:szCs w:val="24"/>
          <w:lang w:val="hr-HR"/>
        </w:rPr>
        <w:t>a</w:t>
      </w:r>
      <w:r w:rsidRPr="006B7160">
        <w:rPr>
          <w:color w:val="000000" w:themeColor="text1"/>
          <w:szCs w:val="24"/>
          <w:lang w:val="hr-HR"/>
        </w:rPr>
        <w:t xml:space="preserve"> slobode bi</w:t>
      </w:r>
      <w:r w:rsidR="00A959A8">
        <w:rPr>
          <w:color w:val="000000" w:themeColor="text1"/>
          <w:szCs w:val="24"/>
          <w:lang w:val="hr-HR"/>
        </w:rPr>
        <w:t xml:space="preserve">t </w:t>
      </w:r>
      <w:r w:rsidRPr="006B7160">
        <w:rPr>
          <w:color w:val="000000" w:themeColor="text1"/>
          <w:szCs w:val="24"/>
          <w:lang w:val="hr-HR"/>
        </w:rPr>
        <w:t>će samo ona koja su najmanje potrebna i proporcionalna zakonskoj osnovi na koj</w:t>
      </w:r>
      <w:r w:rsidR="00A959A8">
        <w:rPr>
          <w:color w:val="000000" w:themeColor="text1"/>
          <w:szCs w:val="24"/>
          <w:lang w:val="hr-HR"/>
        </w:rPr>
        <w:t>oj</w:t>
      </w:r>
      <w:r w:rsidRPr="006B7160">
        <w:rPr>
          <w:color w:val="000000" w:themeColor="text1"/>
          <w:szCs w:val="24"/>
          <w:lang w:val="hr-HR"/>
        </w:rPr>
        <w:t xml:space="preserve"> su određena. Sa svakim oblikom lišenja slobode postupa</w:t>
      </w:r>
      <w:r w:rsidR="00A959A8">
        <w:rPr>
          <w:color w:val="000000" w:themeColor="text1"/>
          <w:szCs w:val="24"/>
          <w:lang w:val="hr-HR"/>
        </w:rPr>
        <w:t xml:space="preserve">t </w:t>
      </w:r>
      <w:r w:rsidRPr="006B7160">
        <w:rPr>
          <w:color w:val="000000" w:themeColor="text1"/>
          <w:szCs w:val="24"/>
          <w:lang w:val="hr-HR"/>
        </w:rPr>
        <w:t xml:space="preserve">će se na način koji će pospješiti reintegraciju </w:t>
      </w:r>
      <w:r w:rsidR="00675AC3">
        <w:rPr>
          <w:color w:val="000000" w:themeColor="text1"/>
          <w:szCs w:val="24"/>
          <w:lang w:val="hr-HR"/>
        </w:rPr>
        <w:t>lica</w:t>
      </w:r>
      <w:r w:rsidRPr="006B7160">
        <w:rPr>
          <w:color w:val="000000" w:themeColor="text1"/>
          <w:szCs w:val="24"/>
          <w:lang w:val="hr-HR"/>
        </w:rPr>
        <w:t xml:space="preserve"> lišenih slobode u društvenu zajednicu</w:t>
      </w:r>
      <w:r w:rsidR="00A959A8">
        <w:rPr>
          <w:color w:val="000000" w:themeColor="text1"/>
          <w:szCs w:val="24"/>
          <w:lang w:val="hr-HR"/>
        </w:rPr>
        <w:t>.</w:t>
      </w:r>
      <w:r w:rsidRPr="006B7160">
        <w:rPr>
          <w:rStyle w:val="FootnoteReference"/>
          <w:color w:val="000000" w:themeColor="text1"/>
          <w:szCs w:val="24"/>
          <w:lang w:val="hr-HR"/>
        </w:rPr>
        <w:footnoteReference w:id="27"/>
      </w:r>
      <w:r w:rsidR="006853AF" w:rsidRPr="006B7160">
        <w:rPr>
          <w:color w:val="000000" w:themeColor="text1"/>
          <w:szCs w:val="24"/>
          <w:lang w:val="hr-HR"/>
        </w:rPr>
        <w:t xml:space="preserve"> Ovim </w:t>
      </w:r>
      <w:r w:rsidR="00A959A8">
        <w:rPr>
          <w:color w:val="000000" w:themeColor="text1"/>
          <w:szCs w:val="24"/>
          <w:lang w:val="hr-HR"/>
        </w:rPr>
        <w:t>p</w:t>
      </w:r>
      <w:r w:rsidRPr="006B7160">
        <w:rPr>
          <w:color w:val="000000" w:themeColor="text1"/>
          <w:szCs w:val="24"/>
          <w:lang w:val="hr-HR"/>
        </w:rPr>
        <w:t xml:space="preserve">ravilima propisani </w:t>
      </w:r>
      <w:r w:rsidR="00A959A8">
        <w:rPr>
          <w:color w:val="000000" w:themeColor="text1"/>
          <w:szCs w:val="24"/>
          <w:lang w:val="hr-HR"/>
        </w:rPr>
        <w:t xml:space="preserve">su </w:t>
      </w:r>
      <w:r w:rsidRPr="006B7160">
        <w:rPr>
          <w:color w:val="000000" w:themeColor="text1"/>
          <w:szCs w:val="24"/>
          <w:lang w:val="hr-HR"/>
        </w:rPr>
        <w:t xml:space="preserve">standardi koji se odnose na uvjete smještaja lica lišenih slobode, prema kojima </w:t>
      </w:r>
      <w:r w:rsidR="00675AC3">
        <w:rPr>
          <w:color w:val="000000" w:themeColor="text1"/>
          <w:szCs w:val="24"/>
          <w:lang w:val="hr-HR"/>
        </w:rPr>
        <w:t>„</w:t>
      </w:r>
      <w:r w:rsidR="00A959A8">
        <w:rPr>
          <w:i/>
          <w:color w:val="000000" w:themeColor="text1"/>
          <w:szCs w:val="24"/>
          <w:lang w:val="hr-HR"/>
        </w:rPr>
        <w:t>uvjeti</w:t>
      </w:r>
      <w:r w:rsidRPr="006B7160">
        <w:rPr>
          <w:i/>
          <w:color w:val="000000" w:themeColor="text1"/>
          <w:szCs w:val="24"/>
          <w:lang w:val="hr-HR"/>
        </w:rPr>
        <w:t xml:space="preserve"> smještaja lica lišenih slobode, a naročito prostorije za spavanje, moraju voditi računa o ljudskom dostojanstvu i, koliko god je moguće</w:t>
      </w:r>
      <w:r w:rsidR="00A959A8">
        <w:rPr>
          <w:i/>
          <w:color w:val="000000" w:themeColor="text1"/>
          <w:szCs w:val="24"/>
          <w:lang w:val="hr-HR"/>
        </w:rPr>
        <w:t>,</w:t>
      </w:r>
      <w:r w:rsidRPr="006B7160">
        <w:rPr>
          <w:i/>
          <w:color w:val="000000" w:themeColor="text1"/>
          <w:szCs w:val="24"/>
          <w:lang w:val="hr-HR"/>
        </w:rPr>
        <w:t xml:space="preserve"> poštovati privatnost i ispunjavati zahtjeve za održavanje zdravlja i higijene, vodeći računa o klimatskim </w:t>
      </w:r>
      <w:r w:rsidR="00A959A8">
        <w:rPr>
          <w:i/>
          <w:color w:val="000000" w:themeColor="text1"/>
          <w:szCs w:val="24"/>
          <w:lang w:val="hr-HR"/>
        </w:rPr>
        <w:t>uvjetima</w:t>
      </w:r>
      <w:r w:rsidRPr="006B7160">
        <w:rPr>
          <w:i/>
          <w:color w:val="000000" w:themeColor="text1"/>
          <w:szCs w:val="24"/>
          <w:lang w:val="hr-HR"/>
        </w:rPr>
        <w:t xml:space="preserve"> i naročito o površini poda, zapremini </w:t>
      </w:r>
      <w:r w:rsidR="00A959A8">
        <w:rPr>
          <w:i/>
          <w:color w:val="000000" w:themeColor="text1"/>
          <w:szCs w:val="24"/>
          <w:lang w:val="hr-HR"/>
        </w:rPr>
        <w:t>zraka</w:t>
      </w:r>
      <w:r w:rsidRPr="006B7160">
        <w:rPr>
          <w:i/>
          <w:color w:val="000000" w:themeColor="text1"/>
          <w:szCs w:val="24"/>
          <w:lang w:val="hr-HR"/>
        </w:rPr>
        <w:t>, osvjetljenju, grijanju i ventilaciji</w:t>
      </w:r>
      <w:r w:rsidR="00675AC3">
        <w:rPr>
          <w:i/>
          <w:color w:val="000000" w:themeColor="text1"/>
          <w:szCs w:val="24"/>
          <w:lang w:val="hr-HR"/>
        </w:rPr>
        <w:t>“</w:t>
      </w:r>
      <w:r w:rsidR="00A959A8">
        <w:rPr>
          <w:i/>
          <w:color w:val="000000" w:themeColor="text1"/>
          <w:szCs w:val="24"/>
          <w:lang w:val="hr-HR"/>
        </w:rPr>
        <w:t>.</w:t>
      </w:r>
      <w:r w:rsidRPr="006B7160">
        <w:rPr>
          <w:rStyle w:val="FootnoteReference"/>
          <w:i/>
          <w:color w:val="000000" w:themeColor="text1"/>
          <w:szCs w:val="24"/>
          <w:lang w:val="hr-HR"/>
        </w:rPr>
        <w:footnoteReference w:id="28"/>
      </w:r>
    </w:p>
    <w:p w14:paraId="1376EE46" w14:textId="77777777" w:rsidR="00A13881" w:rsidRPr="006B7160" w:rsidRDefault="00A13881" w:rsidP="00A13881">
      <w:pPr>
        <w:spacing w:line="276" w:lineRule="auto"/>
        <w:rPr>
          <w:color w:val="000000" w:themeColor="text1"/>
          <w:lang w:val="hr-HR"/>
        </w:rPr>
      </w:pPr>
    </w:p>
    <w:p w14:paraId="549FA40F" w14:textId="77777777" w:rsidR="00A13881" w:rsidRPr="006B7160" w:rsidRDefault="00A13881" w:rsidP="00A13881">
      <w:pPr>
        <w:spacing w:line="276" w:lineRule="auto"/>
        <w:rPr>
          <w:color w:val="000000" w:themeColor="text1"/>
          <w:szCs w:val="24"/>
          <w:lang w:val="hr-HR"/>
        </w:rPr>
      </w:pPr>
      <w:r w:rsidRPr="006B7160">
        <w:rPr>
          <w:color w:val="000000" w:themeColor="text1"/>
          <w:lang w:val="hr-HR"/>
        </w:rPr>
        <w:lastRenderedPageBreak/>
        <w:t>Standardna minimalna pravila Ujedinjenih naroda za postupanje sa zatvorenicima (Mandelina pravila) obuhvataju odredbe o općem upravljanju zatvorima te se primjenjuj</w:t>
      </w:r>
      <w:r w:rsidR="00A959A8">
        <w:rPr>
          <w:color w:val="000000" w:themeColor="text1"/>
          <w:lang w:val="hr-HR"/>
        </w:rPr>
        <w:t>u</w:t>
      </w:r>
      <w:r w:rsidRPr="006B7160">
        <w:rPr>
          <w:color w:val="000000" w:themeColor="text1"/>
          <w:lang w:val="hr-HR"/>
        </w:rPr>
        <w:t xml:space="preserve"> na sve kategorije zatvorenika, one koji su lišeni slobode po kaznenom ili građanskom pravu, neosuđene i osuđene, uključujući i zatvorenike prema kojima je primijenjena neka „mjera sigurnosti“ ili korekti</w:t>
      </w:r>
      <w:r w:rsidR="00F35B75" w:rsidRPr="006B7160">
        <w:rPr>
          <w:color w:val="000000" w:themeColor="text1"/>
          <w:lang w:val="hr-HR"/>
        </w:rPr>
        <w:t>vna mjera koju je odredio sud</w:t>
      </w:r>
      <w:r w:rsidR="00675AC3">
        <w:rPr>
          <w:color w:val="000000" w:themeColor="text1"/>
          <w:lang w:val="hr-HR"/>
        </w:rPr>
        <w:t>ija</w:t>
      </w:r>
      <w:r w:rsidR="00F35B75" w:rsidRPr="006B7160">
        <w:rPr>
          <w:color w:val="000000" w:themeColor="text1"/>
          <w:lang w:val="hr-HR"/>
        </w:rPr>
        <w:t>, kao i</w:t>
      </w:r>
      <w:r w:rsidR="00E97A68">
        <w:rPr>
          <w:color w:val="000000" w:themeColor="text1"/>
          <w:lang w:val="hr-HR"/>
        </w:rPr>
        <w:t xml:space="preserve"> </w:t>
      </w:r>
      <w:r w:rsidR="00F35B75" w:rsidRPr="006B7160">
        <w:rPr>
          <w:color w:val="000000" w:themeColor="text1"/>
          <w:lang w:val="hr-HR"/>
        </w:rPr>
        <w:t>odredbe koje se mogu primijeniti samo na posebne kategorije zatvorenika.</w:t>
      </w:r>
      <w:r w:rsidR="00F35B75" w:rsidRPr="006B7160">
        <w:rPr>
          <w:rStyle w:val="FootnoteReference"/>
          <w:color w:val="000000" w:themeColor="text1"/>
          <w:szCs w:val="24"/>
          <w:lang w:val="hr-HR"/>
        </w:rPr>
        <w:footnoteReference w:id="29"/>
      </w:r>
    </w:p>
    <w:p w14:paraId="0B65A8DF" w14:textId="77777777" w:rsidR="0041397F" w:rsidRPr="006B7160" w:rsidRDefault="0041397F" w:rsidP="001F0A91">
      <w:pPr>
        <w:spacing w:line="276" w:lineRule="auto"/>
        <w:rPr>
          <w:color w:val="000000" w:themeColor="text1"/>
          <w:szCs w:val="24"/>
          <w:lang w:val="hr-HR"/>
        </w:rPr>
      </w:pPr>
    </w:p>
    <w:p w14:paraId="560C292F" w14:textId="77777777" w:rsidR="0035784A" w:rsidRPr="006B7160" w:rsidRDefault="00E30224" w:rsidP="001F0A91">
      <w:pPr>
        <w:pStyle w:val="Heading2"/>
        <w:rPr>
          <w:color w:val="000000" w:themeColor="text1"/>
          <w:lang w:val="hr-HR"/>
        </w:rPr>
      </w:pPr>
      <w:bookmarkStart w:id="15" w:name="_bookmark4"/>
      <w:bookmarkStart w:id="16" w:name="_Toc166485016"/>
      <w:bookmarkEnd w:id="15"/>
      <w:r w:rsidRPr="006B7160">
        <w:rPr>
          <w:color w:val="000000" w:themeColor="text1"/>
          <w:lang w:val="hr-HR"/>
        </w:rPr>
        <w:t xml:space="preserve">3.2. </w:t>
      </w:r>
      <w:r w:rsidR="0035784A" w:rsidRPr="006B7160">
        <w:rPr>
          <w:color w:val="000000" w:themeColor="text1"/>
          <w:lang w:val="hr-HR"/>
        </w:rPr>
        <w:t>Ustavno određenje</w:t>
      </w:r>
      <w:bookmarkEnd w:id="16"/>
      <w:r w:rsidR="0035784A" w:rsidRPr="006B7160">
        <w:rPr>
          <w:color w:val="000000" w:themeColor="text1"/>
          <w:lang w:val="hr-HR"/>
        </w:rPr>
        <w:t xml:space="preserve"> </w:t>
      </w:r>
    </w:p>
    <w:p w14:paraId="2B94D66E" w14:textId="77777777" w:rsidR="0035784A" w:rsidRPr="006B7160" w:rsidRDefault="0035784A" w:rsidP="001F0A91">
      <w:pPr>
        <w:spacing w:line="276" w:lineRule="auto"/>
        <w:rPr>
          <w:b/>
          <w:color w:val="000000" w:themeColor="text1"/>
          <w:szCs w:val="24"/>
          <w:lang w:val="hr-HR" w:eastAsia="sr-Latn-BA"/>
        </w:rPr>
      </w:pPr>
    </w:p>
    <w:p w14:paraId="07F2F216" w14:textId="77777777" w:rsidR="0035784A" w:rsidRPr="006B7160" w:rsidRDefault="0035784A" w:rsidP="001F0A91">
      <w:pPr>
        <w:spacing w:line="276" w:lineRule="auto"/>
        <w:rPr>
          <w:color w:val="000000" w:themeColor="text1"/>
          <w:szCs w:val="24"/>
          <w:lang w:val="hr-HR" w:eastAsia="bs-Latn-BA"/>
        </w:rPr>
      </w:pPr>
      <w:r w:rsidRPr="006B7160">
        <w:rPr>
          <w:b/>
          <w:color w:val="000000" w:themeColor="text1"/>
          <w:szCs w:val="24"/>
          <w:lang w:val="hr-HR" w:eastAsia="sr-Latn-BA"/>
        </w:rPr>
        <w:t>Ustav Bosne i Hercegovine</w:t>
      </w:r>
      <w:r w:rsidRPr="006B7160">
        <w:rPr>
          <w:rStyle w:val="FootnoteReference"/>
          <w:b/>
          <w:color w:val="000000" w:themeColor="text1"/>
          <w:szCs w:val="24"/>
          <w:lang w:val="hr-HR" w:eastAsia="sr-Latn-BA"/>
        </w:rPr>
        <w:footnoteReference w:id="30"/>
      </w:r>
      <w:r w:rsidRPr="006B7160">
        <w:rPr>
          <w:b/>
          <w:color w:val="000000" w:themeColor="text1"/>
          <w:szCs w:val="24"/>
          <w:lang w:val="hr-HR" w:eastAsia="sr-Latn-BA"/>
        </w:rPr>
        <w:t xml:space="preserve"> </w:t>
      </w:r>
      <w:r w:rsidRPr="006B7160">
        <w:rPr>
          <w:color w:val="000000" w:themeColor="text1"/>
          <w:szCs w:val="24"/>
          <w:lang w:val="hr-HR" w:eastAsia="sr-Latn-BA"/>
        </w:rPr>
        <w:t>garant</w:t>
      </w:r>
      <w:r w:rsidR="00A959A8">
        <w:rPr>
          <w:color w:val="000000" w:themeColor="text1"/>
          <w:szCs w:val="24"/>
          <w:lang w:val="hr-HR" w:eastAsia="sr-Latn-BA"/>
        </w:rPr>
        <w:t>ira</w:t>
      </w:r>
      <w:r w:rsidRPr="006B7160">
        <w:rPr>
          <w:color w:val="000000" w:themeColor="text1"/>
          <w:szCs w:val="24"/>
          <w:lang w:val="hr-HR" w:eastAsia="sr-Latn-BA"/>
        </w:rPr>
        <w:t xml:space="preserve"> najveći nivo uživanja ljudskih prava i sloboda. </w:t>
      </w:r>
      <w:r w:rsidRPr="006B7160">
        <w:rPr>
          <w:color w:val="000000" w:themeColor="text1"/>
          <w:szCs w:val="24"/>
          <w:lang w:val="hr-HR" w:eastAsia="bs-Latn-BA"/>
        </w:rPr>
        <w:t>Sva lica na teritoriji Bosne i Hercegovine uživaju ljudska prava i slobode predviđene u Evropskoj konvenciji za zaštitu ljudskih prava i osnovnih sloboda i u njenim protokolima koji se direktno primjenjuju u Bosni i Hercegovini. Ovi akti imaju prioritet nad svim ostalim zakonima. Između ostalih, pravo lica da ne bude podvrgnuto mučenju niti nečovječnom ili ponižavajućem tretmanu ili kazni</w:t>
      </w:r>
      <w:r w:rsidR="00A959A8">
        <w:rPr>
          <w:color w:val="000000" w:themeColor="text1"/>
          <w:szCs w:val="24"/>
          <w:lang w:val="hr-HR" w:eastAsia="bs-Latn-BA"/>
        </w:rPr>
        <w:t xml:space="preserve"> </w:t>
      </w:r>
      <w:r w:rsidRPr="006B7160">
        <w:rPr>
          <w:color w:val="000000" w:themeColor="text1"/>
          <w:szCs w:val="24"/>
          <w:lang w:val="hr-HR" w:eastAsia="bs-Latn-BA"/>
        </w:rPr>
        <w:t>navedeno je u katalogu prava propisanih u Ustavu</w:t>
      </w:r>
      <w:r w:rsidR="00A959A8">
        <w:rPr>
          <w:color w:val="000000" w:themeColor="text1"/>
          <w:szCs w:val="24"/>
          <w:lang w:val="hr-HR" w:eastAsia="bs-Latn-BA"/>
        </w:rPr>
        <w:t>.</w:t>
      </w:r>
      <w:r w:rsidRPr="006B7160">
        <w:rPr>
          <w:rStyle w:val="FootnoteReference"/>
          <w:color w:val="000000" w:themeColor="text1"/>
          <w:szCs w:val="24"/>
          <w:lang w:val="hr-HR" w:eastAsia="bs-Latn-BA"/>
        </w:rPr>
        <w:footnoteReference w:id="31"/>
      </w:r>
    </w:p>
    <w:p w14:paraId="0E3DEB58" w14:textId="77777777" w:rsidR="0035784A" w:rsidRPr="006B7160" w:rsidRDefault="0035784A" w:rsidP="001F0A91">
      <w:pPr>
        <w:spacing w:line="276" w:lineRule="auto"/>
        <w:rPr>
          <w:b/>
          <w:color w:val="000000" w:themeColor="text1"/>
          <w:szCs w:val="24"/>
          <w:lang w:val="hr-HR" w:eastAsia="bs-Latn-BA"/>
        </w:rPr>
      </w:pPr>
    </w:p>
    <w:p w14:paraId="787A4F08" w14:textId="77777777" w:rsidR="0035784A" w:rsidRPr="006B7160" w:rsidRDefault="0035784A" w:rsidP="001F0A91">
      <w:pPr>
        <w:spacing w:line="276" w:lineRule="auto"/>
        <w:rPr>
          <w:color w:val="000000" w:themeColor="text1"/>
          <w:szCs w:val="24"/>
          <w:lang w:val="hr-HR" w:eastAsia="bs-Latn-BA"/>
        </w:rPr>
      </w:pPr>
      <w:r w:rsidRPr="006B7160">
        <w:rPr>
          <w:b/>
          <w:color w:val="000000" w:themeColor="text1"/>
          <w:szCs w:val="24"/>
          <w:lang w:val="hr-HR" w:eastAsia="bs-Latn-BA"/>
        </w:rPr>
        <w:t>Ustav Republike Srpske</w:t>
      </w:r>
      <w:r w:rsidRPr="006B7160">
        <w:rPr>
          <w:rStyle w:val="FootnoteReference"/>
          <w:b/>
          <w:color w:val="000000" w:themeColor="text1"/>
          <w:szCs w:val="24"/>
          <w:lang w:val="hr-HR" w:eastAsia="bs-Latn-BA"/>
        </w:rPr>
        <w:footnoteReference w:id="32"/>
      </w:r>
      <w:r w:rsidRPr="006B7160">
        <w:rPr>
          <w:b/>
          <w:color w:val="000000" w:themeColor="text1"/>
          <w:szCs w:val="24"/>
          <w:lang w:val="hr-HR" w:eastAsia="bs-Latn-BA"/>
        </w:rPr>
        <w:t xml:space="preserve"> </w:t>
      </w:r>
      <w:r w:rsidRPr="006B7160">
        <w:rPr>
          <w:color w:val="000000" w:themeColor="text1"/>
          <w:szCs w:val="24"/>
          <w:lang w:val="hr-HR" w:eastAsia="bs-Latn-BA"/>
        </w:rPr>
        <w:t>garant</w:t>
      </w:r>
      <w:r w:rsidR="00A959A8">
        <w:rPr>
          <w:color w:val="000000" w:themeColor="text1"/>
          <w:szCs w:val="24"/>
          <w:lang w:val="hr-HR" w:eastAsia="bs-Latn-BA"/>
        </w:rPr>
        <w:t>ira</w:t>
      </w:r>
      <w:r w:rsidRPr="006B7160">
        <w:rPr>
          <w:color w:val="000000" w:themeColor="text1"/>
          <w:szCs w:val="24"/>
          <w:lang w:val="hr-HR" w:eastAsia="bs-Latn-BA"/>
        </w:rPr>
        <w:t xml:space="preserve"> da niko ne smije biti podvrgnut mučenju, okrutnom, nehumanom ili ponižavajućem postupanju ili kažnjavanju. Takođe</w:t>
      </w:r>
      <w:r w:rsidR="00A959A8">
        <w:rPr>
          <w:color w:val="000000" w:themeColor="text1"/>
          <w:szCs w:val="24"/>
          <w:lang w:val="hr-HR" w:eastAsia="bs-Latn-BA"/>
        </w:rPr>
        <w:t>r</w:t>
      </w:r>
      <w:r w:rsidRPr="006B7160">
        <w:rPr>
          <w:color w:val="000000" w:themeColor="text1"/>
          <w:szCs w:val="24"/>
          <w:lang w:val="hr-HR" w:eastAsia="bs-Latn-BA"/>
        </w:rPr>
        <w:t xml:space="preserve"> je zabranjeno i kažnjivo svako iznuđivanje priznanja i izjava</w:t>
      </w:r>
      <w:r w:rsidR="00A959A8">
        <w:rPr>
          <w:color w:val="000000" w:themeColor="text1"/>
          <w:szCs w:val="24"/>
          <w:lang w:val="hr-HR" w:eastAsia="bs-Latn-BA"/>
        </w:rPr>
        <w:t>.</w:t>
      </w:r>
      <w:r w:rsidRPr="006B7160">
        <w:rPr>
          <w:rStyle w:val="FootnoteReference"/>
          <w:color w:val="000000" w:themeColor="text1"/>
          <w:szCs w:val="24"/>
          <w:lang w:val="hr-HR" w:eastAsia="bs-Latn-BA"/>
        </w:rPr>
        <w:footnoteReference w:id="33"/>
      </w:r>
    </w:p>
    <w:p w14:paraId="0736CB5D" w14:textId="77777777" w:rsidR="0035784A" w:rsidRPr="006B7160" w:rsidRDefault="0035784A" w:rsidP="001F0A91">
      <w:pPr>
        <w:spacing w:line="276" w:lineRule="auto"/>
        <w:rPr>
          <w:color w:val="000000" w:themeColor="text1"/>
          <w:szCs w:val="24"/>
          <w:lang w:val="hr-HR" w:eastAsia="bs-Latn-BA"/>
        </w:rPr>
      </w:pPr>
    </w:p>
    <w:p w14:paraId="5C246029" w14:textId="77777777" w:rsidR="0035784A" w:rsidRPr="006B7160" w:rsidRDefault="0035784A" w:rsidP="001F0A91">
      <w:pPr>
        <w:spacing w:line="276" w:lineRule="auto"/>
        <w:rPr>
          <w:color w:val="000000" w:themeColor="text1"/>
          <w:szCs w:val="24"/>
          <w:lang w:val="hr-HR"/>
        </w:rPr>
      </w:pPr>
      <w:r w:rsidRPr="006B7160">
        <w:rPr>
          <w:b/>
          <w:color w:val="000000" w:themeColor="text1"/>
          <w:szCs w:val="24"/>
          <w:lang w:val="hr-HR" w:eastAsia="sr-Latn-BA"/>
        </w:rPr>
        <w:t>Ustav Federacije Bosne i Hercegovine</w:t>
      </w:r>
      <w:r w:rsidRPr="006B7160">
        <w:rPr>
          <w:rStyle w:val="FootnoteReference"/>
          <w:b/>
          <w:color w:val="000000" w:themeColor="text1"/>
          <w:szCs w:val="24"/>
          <w:lang w:val="hr-HR" w:eastAsia="sr-Latn-BA"/>
        </w:rPr>
        <w:footnoteReference w:id="34"/>
      </w:r>
      <w:r w:rsidRPr="006B7160">
        <w:rPr>
          <w:b/>
          <w:color w:val="000000" w:themeColor="text1"/>
          <w:szCs w:val="24"/>
          <w:lang w:val="hr-HR" w:eastAsia="sr-Latn-BA"/>
        </w:rPr>
        <w:t xml:space="preserve"> </w:t>
      </w:r>
      <w:r w:rsidRPr="006B7160">
        <w:rPr>
          <w:color w:val="000000" w:themeColor="text1"/>
          <w:szCs w:val="24"/>
          <w:lang w:val="hr-HR" w:eastAsia="sr-Latn-BA"/>
        </w:rPr>
        <w:t>propisuje da će</w:t>
      </w:r>
      <w:r w:rsidRPr="006B7160">
        <w:rPr>
          <w:b/>
          <w:color w:val="000000" w:themeColor="text1"/>
          <w:szCs w:val="24"/>
          <w:lang w:val="hr-HR" w:eastAsia="sr-Latn-BA"/>
        </w:rPr>
        <w:t xml:space="preserve"> </w:t>
      </w:r>
      <w:r w:rsidRPr="006B7160">
        <w:rPr>
          <w:color w:val="000000" w:themeColor="text1"/>
          <w:szCs w:val="24"/>
          <w:lang w:val="hr-HR"/>
        </w:rPr>
        <w:t>Federacija osigurati primjenu najvišeg nivoa međunarodno pr</w:t>
      </w:r>
      <w:r w:rsidR="006853AF" w:rsidRPr="006B7160">
        <w:rPr>
          <w:color w:val="000000" w:themeColor="text1"/>
          <w:szCs w:val="24"/>
          <w:lang w:val="hr-HR"/>
        </w:rPr>
        <w:t xml:space="preserve">iznatih prava i sloboda, te da </w:t>
      </w:r>
      <w:r w:rsidRPr="006B7160">
        <w:rPr>
          <w:color w:val="000000" w:themeColor="text1"/>
          <w:szCs w:val="24"/>
          <w:lang w:val="hr-HR"/>
        </w:rPr>
        <w:t>za sve osobe na teritoriji važi pravo zabrane mučenja, okrut</w:t>
      </w:r>
      <w:r w:rsidR="00A959A8">
        <w:rPr>
          <w:color w:val="000000" w:themeColor="text1"/>
          <w:szCs w:val="24"/>
          <w:lang w:val="hr-HR"/>
        </w:rPr>
        <w:t>n</w:t>
      </w:r>
      <w:r w:rsidRPr="006B7160">
        <w:rPr>
          <w:color w:val="000000" w:themeColor="text1"/>
          <w:szCs w:val="24"/>
          <w:lang w:val="hr-HR"/>
        </w:rPr>
        <w:t>og ili nehumanog postupanja ili kažnjavanja</w:t>
      </w:r>
      <w:r w:rsidR="00A959A8">
        <w:rPr>
          <w:color w:val="000000" w:themeColor="text1"/>
          <w:szCs w:val="24"/>
          <w:lang w:val="hr-HR"/>
        </w:rPr>
        <w:t>.</w:t>
      </w:r>
      <w:r w:rsidRPr="006B7160">
        <w:rPr>
          <w:rStyle w:val="FootnoteReference"/>
          <w:color w:val="000000" w:themeColor="text1"/>
          <w:szCs w:val="24"/>
          <w:lang w:val="hr-HR"/>
        </w:rPr>
        <w:footnoteReference w:id="35"/>
      </w:r>
    </w:p>
    <w:p w14:paraId="7A89F9A1" w14:textId="77777777" w:rsidR="0035784A" w:rsidRPr="006B7160" w:rsidRDefault="0035784A" w:rsidP="001F0A91">
      <w:pPr>
        <w:spacing w:line="276" w:lineRule="auto"/>
        <w:rPr>
          <w:rFonts w:eastAsiaTheme="majorEastAsia"/>
          <w:b/>
          <w:bCs/>
          <w:color w:val="000000" w:themeColor="text1"/>
          <w:szCs w:val="24"/>
          <w:lang w:val="hr-HR"/>
        </w:rPr>
      </w:pPr>
    </w:p>
    <w:p w14:paraId="1A3A958B" w14:textId="77777777" w:rsidR="008C113C" w:rsidRPr="006B7160" w:rsidRDefault="008C113C" w:rsidP="001F0A91">
      <w:pPr>
        <w:spacing w:line="276" w:lineRule="auto"/>
        <w:rPr>
          <w:color w:val="000000" w:themeColor="text1"/>
          <w:lang w:val="hr-HR"/>
        </w:rPr>
      </w:pPr>
      <w:r w:rsidRPr="006B7160">
        <w:rPr>
          <w:rFonts w:eastAsiaTheme="majorEastAsia"/>
          <w:b/>
          <w:bCs/>
          <w:color w:val="000000" w:themeColor="text1"/>
          <w:szCs w:val="24"/>
          <w:lang w:val="hr-HR"/>
        </w:rPr>
        <w:t>Statut Brčko distrikta Bosne i Hercegovine</w:t>
      </w:r>
      <w:r w:rsidR="00FD43BA" w:rsidRPr="006B7160">
        <w:rPr>
          <w:rStyle w:val="FootnoteReference"/>
          <w:rFonts w:eastAsiaTheme="majorEastAsia"/>
          <w:b/>
          <w:bCs/>
          <w:color w:val="000000" w:themeColor="text1"/>
          <w:szCs w:val="24"/>
          <w:lang w:val="hr-HR"/>
        </w:rPr>
        <w:footnoteReference w:id="36"/>
      </w:r>
      <w:r w:rsidRPr="006B7160">
        <w:rPr>
          <w:rFonts w:eastAsiaTheme="majorEastAsia"/>
          <w:b/>
          <w:bCs/>
          <w:color w:val="000000" w:themeColor="text1"/>
          <w:szCs w:val="24"/>
          <w:lang w:val="hr-HR"/>
        </w:rPr>
        <w:t xml:space="preserve"> </w:t>
      </w:r>
      <w:r w:rsidRPr="00A959A8">
        <w:rPr>
          <w:rFonts w:eastAsiaTheme="majorEastAsia"/>
          <w:color w:val="000000" w:themeColor="text1"/>
          <w:szCs w:val="24"/>
          <w:lang w:val="hr-HR"/>
        </w:rPr>
        <w:t xml:space="preserve">propisuje </w:t>
      </w:r>
      <w:r w:rsidR="00FD43BA" w:rsidRPr="00A959A8">
        <w:rPr>
          <w:rFonts w:eastAsiaTheme="majorEastAsia"/>
          <w:color w:val="000000" w:themeColor="text1"/>
          <w:szCs w:val="24"/>
          <w:lang w:val="hr-HR"/>
        </w:rPr>
        <w:t>da</w:t>
      </w:r>
      <w:r w:rsidRPr="006B7160">
        <w:rPr>
          <w:rFonts w:eastAsiaTheme="majorEastAsia"/>
          <w:b/>
          <w:bCs/>
          <w:color w:val="000000" w:themeColor="text1"/>
          <w:szCs w:val="24"/>
          <w:lang w:val="hr-HR"/>
        </w:rPr>
        <w:t xml:space="preserve"> </w:t>
      </w:r>
      <w:r w:rsidR="00FD43BA" w:rsidRPr="006B7160">
        <w:rPr>
          <w:color w:val="000000" w:themeColor="text1"/>
          <w:lang w:val="hr-HR"/>
        </w:rPr>
        <w:t>sva lica na teritoriji Distrikta u</w:t>
      </w:r>
      <w:r w:rsidR="007D0CEA">
        <w:rPr>
          <w:color w:val="000000" w:themeColor="text1"/>
          <w:lang w:val="hr-HR"/>
        </w:rPr>
        <w:t>ž</w:t>
      </w:r>
      <w:r w:rsidR="00FD43BA" w:rsidRPr="006B7160">
        <w:rPr>
          <w:color w:val="000000" w:themeColor="text1"/>
          <w:lang w:val="hr-HR"/>
        </w:rPr>
        <w:t>ivaju prava i slobode koje su im date Evropskom konvencijom o ljudskim pravima i osnovnim slobodama. Ta prava i slobode će imati veću pravnu snagu u odnosu na svaki zakon koji je u suprotnosti s Konvencijom. Sve institucije Distrikta će poštovati ta prava i slobode. Sudovi Distrikta će provoditi ta prava i slobode u skladu s postupcima koji su predvi</w:t>
      </w:r>
      <w:r w:rsidR="007D0CEA">
        <w:rPr>
          <w:color w:val="000000" w:themeColor="text1"/>
          <w:lang w:val="hr-HR"/>
        </w:rPr>
        <w:t>đ</w:t>
      </w:r>
      <w:r w:rsidR="00FD43BA" w:rsidRPr="006B7160">
        <w:rPr>
          <w:color w:val="000000" w:themeColor="text1"/>
          <w:lang w:val="hr-HR"/>
        </w:rPr>
        <w:t>eni zakonima Distrikta. Kada se bave predmetima koji se odnose na optu</w:t>
      </w:r>
      <w:r w:rsidR="007D0CEA">
        <w:rPr>
          <w:color w:val="000000" w:themeColor="text1"/>
          <w:lang w:val="hr-HR"/>
        </w:rPr>
        <w:t>ž</w:t>
      </w:r>
      <w:r w:rsidR="00FD43BA" w:rsidRPr="006B7160">
        <w:rPr>
          <w:color w:val="000000" w:themeColor="text1"/>
          <w:lang w:val="hr-HR"/>
        </w:rPr>
        <w:t>be u vezi s kršenjem tih prava i sloboda, sudovi Distrikta uzimaju u obzir precedentno pravo Evropskog suda za ljudska prava.</w:t>
      </w:r>
    </w:p>
    <w:p w14:paraId="5487B94E" w14:textId="77777777" w:rsidR="00CF05C1" w:rsidRPr="006B7160" w:rsidRDefault="00CF05C1" w:rsidP="001F0A91">
      <w:pPr>
        <w:spacing w:line="276" w:lineRule="auto"/>
        <w:rPr>
          <w:color w:val="000000" w:themeColor="text1"/>
          <w:lang w:val="hr-HR"/>
        </w:rPr>
      </w:pPr>
    </w:p>
    <w:p w14:paraId="75DCCDEF" w14:textId="77777777" w:rsidR="00CF05C1" w:rsidRPr="006B7160" w:rsidRDefault="00CF05C1" w:rsidP="001F0A91">
      <w:pPr>
        <w:spacing w:line="276" w:lineRule="auto"/>
        <w:rPr>
          <w:color w:val="000000" w:themeColor="text1"/>
          <w:lang w:val="hr-HR"/>
        </w:rPr>
      </w:pPr>
    </w:p>
    <w:p w14:paraId="32D5398B" w14:textId="77777777" w:rsidR="00CF05C1" w:rsidRPr="006B7160" w:rsidRDefault="00CF05C1" w:rsidP="001F0A91">
      <w:pPr>
        <w:spacing w:line="276" w:lineRule="auto"/>
        <w:rPr>
          <w:rFonts w:eastAsiaTheme="majorEastAsia"/>
          <w:b/>
          <w:bCs/>
          <w:color w:val="000000" w:themeColor="text1"/>
          <w:szCs w:val="24"/>
          <w:lang w:val="hr-HR"/>
        </w:rPr>
      </w:pPr>
    </w:p>
    <w:p w14:paraId="390D5CBE" w14:textId="77777777" w:rsidR="009F1CB5" w:rsidRPr="006B7160" w:rsidRDefault="00E30224" w:rsidP="001F0A91">
      <w:pPr>
        <w:pStyle w:val="Heading2"/>
        <w:rPr>
          <w:color w:val="000000" w:themeColor="text1"/>
          <w:lang w:val="hr-HR" w:eastAsia="sr-Latn-BA"/>
        </w:rPr>
      </w:pPr>
      <w:bookmarkStart w:id="17" w:name="_Toc166485017"/>
      <w:r w:rsidRPr="006B7160">
        <w:rPr>
          <w:color w:val="000000" w:themeColor="text1"/>
          <w:lang w:val="hr-HR" w:eastAsia="sr-Latn-BA"/>
        </w:rPr>
        <w:lastRenderedPageBreak/>
        <w:t>3.3.</w:t>
      </w:r>
      <w:r w:rsidR="00E97A68">
        <w:rPr>
          <w:color w:val="000000" w:themeColor="text1"/>
          <w:lang w:val="hr-HR" w:eastAsia="sr-Latn-BA"/>
        </w:rPr>
        <w:t xml:space="preserve"> </w:t>
      </w:r>
      <w:r w:rsidR="009F1CB5" w:rsidRPr="006B7160">
        <w:rPr>
          <w:color w:val="000000" w:themeColor="text1"/>
          <w:lang w:val="hr-HR" w:eastAsia="sr-Latn-BA"/>
        </w:rPr>
        <w:t>Zakonodavno određenje</w:t>
      </w:r>
      <w:bookmarkEnd w:id="17"/>
    </w:p>
    <w:p w14:paraId="50ABB74B" w14:textId="77777777" w:rsidR="009F1CB5" w:rsidRPr="006B7160" w:rsidRDefault="009F1CB5" w:rsidP="001F0A91">
      <w:pPr>
        <w:pStyle w:val="ListParagraph"/>
        <w:spacing w:line="276" w:lineRule="auto"/>
        <w:ind w:left="792"/>
        <w:rPr>
          <w:b/>
          <w:color w:val="000000" w:themeColor="text1"/>
          <w:szCs w:val="24"/>
          <w:lang w:val="hr-HR" w:eastAsia="sr-Latn-BA"/>
        </w:rPr>
      </w:pPr>
    </w:p>
    <w:p w14:paraId="66A3A304" w14:textId="77777777" w:rsidR="0035784A" w:rsidRPr="006B7160" w:rsidRDefault="0035784A" w:rsidP="001F0A91">
      <w:pPr>
        <w:spacing w:line="276" w:lineRule="auto"/>
        <w:rPr>
          <w:color w:val="000000" w:themeColor="text1"/>
          <w:szCs w:val="24"/>
          <w:lang w:val="hr-HR" w:eastAsia="sr-Latn-BA"/>
        </w:rPr>
      </w:pPr>
      <w:r w:rsidRPr="006B7160">
        <w:rPr>
          <w:color w:val="000000" w:themeColor="text1"/>
          <w:szCs w:val="24"/>
          <w:lang w:val="hr-HR" w:eastAsia="sr-Latn-BA"/>
        </w:rPr>
        <w:t xml:space="preserve">Imajući u vidu složenu ustavnu strukturu Bosne i Hercegovine uspostavljenu Dejtonskim mirovnim sporazumom, </w:t>
      </w:r>
      <w:r w:rsidR="007D0CEA">
        <w:rPr>
          <w:color w:val="000000" w:themeColor="text1"/>
          <w:szCs w:val="24"/>
          <w:lang w:val="hr-HR" w:eastAsia="sr-Latn-BA"/>
        </w:rPr>
        <w:t>o</w:t>
      </w:r>
      <w:r w:rsidRPr="006B7160">
        <w:rPr>
          <w:color w:val="000000" w:themeColor="text1"/>
          <w:szCs w:val="24"/>
          <w:lang w:val="hr-HR" w:eastAsia="sr-Latn-BA"/>
        </w:rPr>
        <w:t xml:space="preserve">mbudsmeni su prilikom izrade ovog </w:t>
      </w:r>
      <w:r w:rsidR="007D0CEA">
        <w:rPr>
          <w:color w:val="000000" w:themeColor="text1"/>
          <w:szCs w:val="24"/>
          <w:lang w:val="hr-HR" w:eastAsia="sr-Latn-BA"/>
        </w:rPr>
        <w:t>i</w:t>
      </w:r>
      <w:r w:rsidRPr="006B7160">
        <w:rPr>
          <w:color w:val="000000" w:themeColor="text1"/>
          <w:szCs w:val="24"/>
          <w:lang w:val="hr-HR" w:eastAsia="sr-Latn-BA"/>
        </w:rPr>
        <w:t>zvještaja analizirali sljedeće dokumente:</w:t>
      </w:r>
    </w:p>
    <w:p w14:paraId="2EB1CA70" w14:textId="77777777" w:rsidR="009F1CB5" w:rsidRPr="006B7160" w:rsidRDefault="009F1CB5" w:rsidP="001F0A91">
      <w:pPr>
        <w:spacing w:line="276" w:lineRule="auto"/>
        <w:rPr>
          <w:color w:val="000000" w:themeColor="text1"/>
          <w:szCs w:val="24"/>
          <w:lang w:val="hr-HR" w:eastAsia="sr-Latn-BA"/>
        </w:rPr>
      </w:pPr>
    </w:p>
    <w:p w14:paraId="75AFF96F"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Krivični zakonik Republike Srpske</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37"/>
      </w:r>
      <w:r w:rsidRPr="006B7160">
        <w:rPr>
          <w:color w:val="000000" w:themeColor="text1"/>
          <w:szCs w:val="24"/>
          <w:lang w:val="hr-HR" w:eastAsia="sr-Latn-BA"/>
        </w:rPr>
        <w:t xml:space="preserve"> </w:t>
      </w:r>
    </w:p>
    <w:p w14:paraId="7B0113DA"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Krivični zakon Federacije Bosne i Hercegovine</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38"/>
      </w:r>
    </w:p>
    <w:p w14:paraId="73638E33"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 xml:space="preserve">Krivični zakon Brčko </w:t>
      </w:r>
      <w:r w:rsidR="007D0CEA">
        <w:rPr>
          <w:color w:val="000000" w:themeColor="text1"/>
          <w:szCs w:val="24"/>
          <w:lang w:val="hr-HR" w:eastAsia="sr-Latn-BA"/>
        </w:rPr>
        <w:t>d</w:t>
      </w:r>
      <w:r w:rsidRPr="006B7160">
        <w:rPr>
          <w:color w:val="000000" w:themeColor="text1"/>
          <w:szCs w:val="24"/>
          <w:lang w:val="hr-HR" w:eastAsia="sr-Latn-BA"/>
        </w:rPr>
        <w:t>istrikta Bosne i Hercegovine</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39"/>
      </w:r>
    </w:p>
    <w:p w14:paraId="4D532C0B"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Zakon o prekršajima Republike Srpske</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40"/>
      </w:r>
    </w:p>
    <w:p w14:paraId="0ACD8308"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Zakon o prekršajima Federacije Bosne i Hercegovine</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41"/>
      </w:r>
    </w:p>
    <w:p w14:paraId="09288601"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 xml:space="preserve">Zakon o prekršajima Brčko </w:t>
      </w:r>
      <w:r w:rsidR="007D0CEA">
        <w:rPr>
          <w:color w:val="000000" w:themeColor="text1"/>
          <w:szCs w:val="24"/>
          <w:lang w:val="hr-HR" w:eastAsia="sr-Latn-BA"/>
        </w:rPr>
        <w:t>d</w:t>
      </w:r>
      <w:r w:rsidRPr="006B7160">
        <w:rPr>
          <w:color w:val="000000" w:themeColor="text1"/>
          <w:szCs w:val="24"/>
          <w:lang w:val="hr-HR" w:eastAsia="sr-Latn-BA"/>
        </w:rPr>
        <w:t>istrikta Bosne i Hercegovine</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42"/>
      </w:r>
    </w:p>
    <w:p w14:paraId="72A97B66"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Zakon o krivičnom postupku Republike Srpske</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43"/>
      </w:r>
    </w:p>
    <w:p w14:paraId="6AEFEA3E"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Zakon o krivičnom postupku Federacije Bosne i Hercegovine</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44"/>
      </w:r>
    </w:p>
    <w:p w14:paraId="10FA45D6"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 xml:space="preserve">Zakon o krivičnom postupku Brčko </w:t>
      </w:r>
      <w:r w:rsidR="007D0CEA">
        <w:rPr>
          <w:color w:val="000000" w:themeColor="text1"/>
          <w:szCs w:val="24"/>
          <w:lang w:val="hr-HR" w:eastAsia="sr-Latn-BA"/>
        </w:rPr>
        <w:t>d</w:t>
      </w:r>
      <w:r w:rsidRPr="006B7160">
        <w:rPr>
          <w:color w:val="000000" w:themeColor="text1"/>
          <w:szCs w:val="24"/>
          <w:lang w:val="hr-HR" w:eastAsia="sr-Latn-BA"/>
        </w:rPr>
        <w:t>istrikta Bosne i Hercegovine</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45"/>
      </w:r>
    </w:p>
    <w:p w14:paraId="6C55D936"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Zakon o policiji i unutrašnjim poslovima Republike Srpske</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46"/>
      </w:r>
    </w:p>
    <w:p w14:paraId="347AEED8"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Zakon o unutrašnjim poslovima Federacije Bosne i Hercegovine</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47"/>
      </w:r>
    </w:p>
    <w:p w14:paraId="6B29A29E"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 xml:space="preserve">Zakon o policiji Brčko </w:t>
      </w:r>
      <w:r w:rsidR="007D0CEA">
        <w:rPr>
          <w:color w:val="000000" w:themeColor="text1"/>
          <w:szCs w:val="24"/>
          <w:lang w:val="hr-HR" w:eastAsia="sr-Latn-BA"/>
        </w:rPr>
        <w:t>d</w:t>
      </w:r>
      <w:r w:rsidRPr="006B7160">
        <w:rPr>
          <w:color w:val="000000" w:themeColor="text1"/>
          <w:szCs w:val="24"/>
          <w:lang w:val="hr-HR" w:eastAsia="sr-Latn-BA"/>
        </w:rPr>
        <w:t>istrikta Bosne i Hercegovine</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48"/>
      </w:r>
    </w:p>
    <w:p w14:paraId="3750728C"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Zakon o osnovama sigurnosti saobraćaja na putevima u Bosni i Hercegovini</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49"/>
      </w:r>
    </w:p>
    <w:p w14:paraId="2447351C"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Zakon o javnom redu i miru Republike Srpske</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50"/>
      </w:r>
    </w:p>
    <w:p w14:paraId="5ACD3B40"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 xml:space="preserve">Zakon o javnom redu i miru Brčko </w:t>
      </w:r>
      <w:r w:rsidR="007D0CEA">
        <w:rPr>
          <w:color w:val="000000" w:themeColor="text1"/>
          <w:szCs w:val="24"/>
          <w:lang w:val="hr-HR" w:eastAsia="sr-Latn-BA"/>
        </w:rPr>
        <w:t>d</w:t>
      </w:r>
      <w:r w:rsidRPr="006B7160">
        <w:rPr>
          <w:color w:val="000000" w:themeColor="text1"/>
          <w:szCs w:val="24"/>
          <w:lang w:val="hr-HR" w:eastAsia="sr-Latn-BA"/>
        </w:rPr>
        <w:t>istrikta Bosne i Hercegovine</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51"/>
      </w:r>
    </w:p>
    <w:p w14:paraId="0E66FC6A"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Zakon o prekršajima protiv javnog reda i mira Kantona Sarajevo</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52"/>
      </w:r>
    </w:p>
    <w:p w14:paraId="1FEE3325"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Zakon o javnom redu i miru Zeničko-dobojskog kantona</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53"/>
      </w:r>
    </w:p>
    <w:p w14:paraId="102CD49B"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Zakon o prekršajima protiv javnog reda i mira Kantona Središnja Bosna</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54"/>
      </w:r>
    </w:p>
    <w:p w14:paraId="22E500B2"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color w:val="000000" w:themeColor="text1"/>
          <w:szCs w:val="24"/>
          <w:lang w:val="hr-HR" w:eastAsia="sr-Latn-BA"/>
        </w:rPr>
        <w:t>Zakon o javnom redu i miru Tuzlanskog kantona</w:t>
      </w:r>
      <w:r w:rsidR="007D0CEA">
        <w:rPr>
          <w:color w:val="000000" w:themeColor="text1"/>
          <w:szCs w:val="24"/>
          <w:lang w:val="hr-HR" w:eastAsia="sr-Latn-BA"/>
        </w:rPr>
        <w:t>;</w:t>
      </w:r>
      <w:r w:rsidRPr="006B7160">
        <w:rPr>
          <w:rStyle w:val="FootnoteReference"/>
          <w:color w:val="000000" w:themeColor="text1"/>
          <w:szCs w:val="24"/>
          <w:lang w:val="hr-HR" w:eastAsia="sr-Latn-BA"/>
        </w:rPr>
        <w:footnoteReference w:id="55"/>
      </w:r>
    </w:p>
    <w:p w14:paraId="465883F5" w14:textId="77777777" w:rsidR="0035784A" w:rsidRPr="006B7160" w:rsidRDefault="0035784A" w:rsidP="001F0A91">
      <w:pPr>
        <w:pStyle w:val="ListParagraph"/>
        <w:numPr>
          <w:ilvl w:val="0"/>
          <w:numId w:val="17"/>
        </w:numPr>
        <w:spacing w:line="276" w:lineRule="auto"/>
        <w:rPr>
          <w:color w:val="000000" w:themeColor="text1"/>
          <w:szCs w:val="24"/>
          <w:lang w:val="hr-HR" w:eastAsia="sr-Latn-BA"/>
        </w:rPr>
      </w:pPr>
      <w:r w:rsidRPr="006B7160">
        <w:rPr>
          <w:bCs/>
          <w:color w:val="000000" w:themeColor="text1"/>
          <w:szCs w:val="24"/>
          <w:lang w:val="hr-HR"/>
        </w:rPr>
        <w:t>Zakon o javnom redu i miru Hercegovačko-nere</w:t>
      </w:r>
      <w:r w:rsidRPr="006B7160">
        <w:rPr>
          <w:color w:val="000000" w:themeColor="text1"/>
          <w:szCs w:val="24"/>
          <w:lang w:val="hr-HR"/>
        </w:rPr>
        <w:t>tvanskog kantona</w:t>
      </w:r>
      <w:r w:rsidR="007D0CEA">
        <w:rPr>
          <w:color w:val="000000" w:themeColor="text1"/>
          <w:szCs w:val="24"/>
          <w:lang w:val="hr-HR"/>
        </w:rPr>
        <w:t>.</w:t>
      </w:r>
      <w:r w:rsidRPr="006B7160">
        <w:rPr>
          <w:rStyle w:val="FootnoteReference"/>
          <w:color w:val="000000" w:themeColor="text1"/>
          <w:szCs w:val="24"/>
          <w:lang w:val="hr-HR"/>
        </w:rPr>
        <w:footnoteReference w:id="56"/>
      </w:r>
    </w:p>
    <w:p w14:paraId="4CCB18EF" w14:textId="77777777" w:rsidR="0035784A" w:rsidRPr="006B7160" w:rsidRDefault="0035784A" w:rsidP="001F0A91">
      <w:pPr>
        <w:spacing w:line="276" w:lineRule="auto"/>
        <w:rPr>
          <w:color w:val="000000" w:themeColor="text1"/>
          <w:szCs w:val="24"/>
          <w:lang w:val="hr-HR"/>
        </w:rPr>
      </w:pPr>
    </w:p>
    <w:p w14:paraId="268854E1" w14:textId="77777777" w:rsidR="00223E09" w:rsidRPr="006B7160" w:rsidRDefault="00223E09" w:rsidP="001F0A91">
      <w:pPr>
        <w:spacing w:line="276" w:lineRule="auto"/>
        <w:rPr>
          <w:b/>
          <w:color w:val="000000" w:themeColor="text1"/>
          <w:szCs w:val="24"/>
          <w:lang w:val="hr-HR"/>
        </w:rPr>
      </w:pPr>
    </w:p>
    <w:p w14:paraId="572CFD39" w14:textId="77777777" w:rsidR="00D12A8C" w:rsidRPr="006B7160" w:rsidRDefault="00D12A8C" w:rsidP="00797328">
      <w:pPr>
        <w:jc w:val="left"/>
        <w:rPr>
          <w:b/>
          <w:color w:val="000000" w:themeColor="text1"/>
          <w:szCs w:val="24"/>
          <w:lang w:val="hr-HR"/>
        </w:rPr>
      </w:pPr>
    </w:p>
    <w:p w14:paraId="73FB6A77" w14:textId="77777777" w:rsidR="00D12A8C" w:rsidRPr="006B7160" w:rsidRDefault="00D12A8C" w:rsidP="00797328">
      <w:pPr>
        <w:jc w:val="left"/>
        <w:rPr>
          <w:b/>
          <w:color w:val="000000" w:themeColor="text1"/>
          <w:szCs w:val="24"/>
          <w:lang w:val="hr-HR"/>
        </w:rPr>
      </w:pPr>
    </w:p>
    <w:p w14:paraId="0F30539D" w14:textId="77777777" w:rsidR="00C57E86" w:rsidRPr="006B7160" w:rsidRDefault="000F4C6D" w:rsidP="000F4C6D">
      <w:pPr>
        <w:pStyle w:val="Heading1"/>
        <w:rPr>
          <w:color w:val="000000" w:themeColor="text1"/>
          <w:lang w:val="hr-HR"/>
        </w:rPr>
      </w:pPr>
      <w:bookmarkStart w:id="18" w:name="_Toc166485018"/>
      <w:r w:rsidRPr="006B7160">
        <w:rPr>
          <w:color w:val="000000" w:themeColor="text1"/>
          <w:lang w:val="hr-HR"/>
        </w:rPr>
        <w:t xml:space="preserve">4. </w:t>
      </w:r>
      <w:r w:rsidR="00C63EE5" w:rsidRPr="006B7160">
        <w:rPr>
          <w:color w:val="000000" w:themeColor="text1"/>
          <w:lang w:val="hr-HR"/>
        </w:rPr>
        <w:t>Praćenje implementacije preporuka i analiza trenutnog stanja u pojedinim policijskim upravama u Bosni i Hercegovini</w:t>
      </w:r>
      <w:bookmarkEnd w:id="18"/>
      <w:r w:rsidR="00C63EE5" w:rsidRPr="006B7160">
        <w:rPr>
          <w:color w:val="000000" w:themeColor="text1"/>
          <w:lang w:val="hr-HR"/>
        </w:rPr>
        <w:t xml:space="preserve"> </w:t>
      </w:r>
    </w:p>
    <w:p w14:paraId="4C047597" w14:textId="77777777" w:rsidR="00C63EE5" w:rsidRPr="006B7160" w:rsidRDefault="00C63EE5" w:rsidP="001F0A91">
      <w:pPr>
        <w:spacing w:line="276" w:lineRule="auto"/>
        <w:rPr>
          <w:color w:val="000000" w:themeColor="text1"/>
          <w:szCs w:val="24"/>
          <w:lang w:val="hr-HR"/>
        </w:rPr>
      </w:pPr>
    </w:p>
    <w:p w14:paraId="62200D9A" w14:textId="77777777" w:rsidR="00C63EE5" w:rsidRPr="006B7160" w:rsidRDefault="00C63EE5" w:rsidP="001F0A91">
      <w:pPr>
        <w:spacing w:line="276" w:lineRule="auto"/>
        <w:rPr>
          <w:color w:val="000000" w:themeColor="text1"/>
          <w:szCs w:val="24"/>
          <w:lang w:val="hr-HR"/>
        </w:rPr>
      </w:pPr>
    </w:p>
    <w:p w14:paraId="02B6AE6E" w14:textId="77777777" w:rsidR="00536D93" w:rsidRPr="006B7160" w:rsidRDefault="00D12A8C" w:rsidP="00536D93">
      <w:pPr>
        <w:spacing w:line="276" w:lineRule="auto"/>
        <w:rPr>
          <w:color w:val="000000" w:themeColor="text1"/>
          <w:szCs w:val="24"/>
          <w:lang w:val="hr-HR"/>
        </w:rPr>
      </w:pPr>
      <w:r w:rsidRPr="006B7160">
        <w:rPr>
          <w:color w:val="000000" w:themeColor="text1"/>
          <w:szCs w:val="24"/>
          <w:lang w:val="hr-HR"/>
        </w:rPr>
        <w:t>Ombudsme</w:t>
      </w:r>
      <w:r w:rsidR="00536D93" w:rsidRPr="006B7160">
        <w:rPr>
          <w:color w:val="000000" w:themeColor="text1"/>
          <w:szCs w:val="24"/>
          <w:lang w:val="hr-HR"/>
        </w:rPr>
        <w:t>ni B</w:t>
      </w:r>
      <w:r w:rsidR="006853AF" w:rsidRPr="006B7160">
        <w:rPr>
          <w:color w:val="000000" w:themeColor="text1"/>
          <w:szCs w:val="24"/>
          <w:lang w:val="hr-HR"/>
        </w:rPr>
        <w:t xml:space="preserve">osne </w:t>
      </w:r>
      <w:r w:rsidR="00536D93" w:rsidRPr="006B7160">
        <w:rPr>
          <w:color w:val="000000" w:themeColor="text1"/>
          <w:szCs w:val="24"/>
          <w:lang w:val="hr-HR"/>
        </w:rPr>
        <w:t>i</w:t>
      </w:r>
      <w:r w:rsidR="006853AF" w:rsidRPr="006B7160">
        <w:rPr>
          <w:color w:val="000000" w:themeColor="text1"/>
          <w:szCs w:val="24"/>
          <w:lang w:val="hr-HR"/>
        </w:rPr>
        <w:t xml:space="preserve"> </w:t>
      </w:r>
      <w:r w:rsidR="00536D93" w:rsidRPr="006B7160">
        <w:rPr>
          <w:color w:val="000000" w:themeColor="text1"/>
          <w:szCs w:val="24"/>
          <w:lang w:val="hr-HR"/>
        </w:rPr>
        <w:t>H</w:t>
      </w:r>
      <w:r w:rsidR="006853AF" w:rsidRPr="006B7160">
        <w:rPr>
          <w:color w:val="000000" w:themeColor="text1"/>
          <w:szCs w:val="24"/>
          <w:lang w:val="hr-HR"/>
        </w:rPr>
        <w:t>ercegovine</w:t>
      </w:r>
      <w:r w:rsidR="00B6648E">
        <w:rPr>
          <w:color w:val="000000" w:themeColor="text1"/>
          <w:szCs w:val="24"/>
          <w:lang w:val="hr-HR"/>
        </w:rPr>
        <w:t xml:space="preserve"> su</w:t>
      </w:r>
      <w:r w:rsidR="00536D93" w:rsidRPr="006B7160">
        <w:rPr>
          <w:color w:val="000000" w:themeColor="text1"/>
          <w:szCs w:val="24"/>
          <w:lang w:val="hr-HR"/>
        </w:rPr>
        <w:t xml:space="preserve"> u Specijalnom izvještaju iz 2019. godine </w:t>
      </w:r>
      <w:r w:rsidR="00760201" w:rsidRPr="006B7160">
        <w:rPr>
          <w:color w:val="000000" w:themeColor="text1"/>
          <w:szCs w:val="24"/>
          <w:lang w:val="hr-HR"/>
        </w:rPr>
        <w:t xml:space="preserve">uputili </w:t>
      </w:r>
      <w:r w:rsidR="00536D93" w:rsidRPr="006B7160">
        <w:rPr>
          <w:color w:val="000000" w:themeColor="text1"/>
          <w:szCs w:val="24"/>
          <w:lang w:val="hr-HR"/>
        </w:rPr>
        <w:t xml:space="preserve">generalne preporuke Vladi Republike Srpske, Vladi Brčko </w:t>
      </w:r>
      <w:r w:rsidR="00B6648E">
        <w:rPr>
          <w:color w:val="000000" w:themeColor="text1"/>
          <w:szCs w:val="24"/>
          <w:lang w:val="hr-HR"/>
        </w:rPr>
        <w:t>d</w:t>
      </w:r>
      <w:r w:rsidR="00536D93" w:rsidRPr="006B7160">
        <w:rPr>
          <w:color w:val="000000" w:themeColor="text1"/>
          <w:szCs w:val="24"/>
          <w:lang w:val="hr-HR"/>
        </w:rPr>
        <w:t xml:space="preserve">istrikta Bosne i Hercegovine, Vladi Kantona Sarajevo, Vladi Zeničko-dobojskog kantona, Vladi Srednjobosanskog kantona, Vladi Tuzlanskog kantona i Vladi Hercegovačko-neretvanskog kantona: </w:t>
      </w:r>
    </w:p>
    <w:p w14:paraId="354E7180" w14:textId="77777777" w:rsidR="00536D93" w:rsidRPr="006B7160" w:rsidRDefault="00536D93" w:rsidP="00536D93">
      <w:pPr>
        <w:spacing w:line="276" w:lineRule="auto"/>
        <w:rPr>
          <w:i/>
          <w:color w:val="000000" w:themeColor="text1"/>
          <w:szCs w:val="24"/>
          <w:lang w:val="hr-HR"/>
        </w:rPr>
      </w:pPr>
    </w:p>
    <w:p w14:paraId="1D65168B" w14:textId="77777777" w:rsidR="00536D93" w:rsidRPr="006B7160" w:rsidRDefault="00B6648E" w:rsidP="00536D93">
      <w:pPr>
        <w:pStyle w:val="ListParagraph"/>
        <w:numPr>
          <w:ilvl w:val="0"/>
          <w:numId w:val="25"/>
        </w:numPr>
        <w:spacing w:line="276" w:lineRule="auto"/>
        <w:rPr>
          <w:i/>
          <w:color w:val="000000" w:themeColor="text1"/>
          <w:szCs w:val="24"/>
          <w:lang w:val="hr-HR"/>
        </w:rPr>
      </w:pPr>
      <w:r>
        <w:rPr>
          <w:i/>
          <w:color w:val="000000" w:themeColor="text1"/>
          <w:szCs w:val="24"/>
          <w:lang w:val="hr-HR"/>
        </w:rPr>
        <w:t>d</w:t>
      </w:r>
      <w:r w:rsidR="00536D93" w:rsidRPr="006B7160">
        <w:rPr>
          <w:i/>
          <w:color w:val="000000" w:themeColor="text1"/>
          <w:szCs w:val="24"/>
          <w:lang w:val="hr-HR"/>
        </w:rPr>
        <w:t xml:space="preserve">a izvrše izdvajanje neophodnih budžetskih sredstava u cilju realizacije preporuka </w:t>
      </w:r>
      <w:r>
        <w:rPr>
          <w:i/>
          <w:color w:val="000000" w:themeColor="text1"/>
          <w:szCs w:val="24"/>
          <w:lang w:val="hr-HR"/>
        </w:rPr>
        <w:t>o</w:t>
      </w:r>
      <w:r w:rsidR="00536D93" w:rsidRPr="006B7160">
        <w:rPr>
          <w:i/>
          <w:color w:val="000000" w:themeColor="text1"/>
          <w:szCs w:val="24"/>
          <w:lang w:val="hr-HR"/>
        </w:rPr>
        <w:t>mbudsmena Bosne i Hercegovine upućenih nadležnim ministarstvima unutrašnjih poslova koje se odnose na neophodne adaptacije prostorija za zadržavanje (u skladu i po uzoru na standarde predviđene Evropskim zatvorskim pravilima), što podrazumijeva i instaliranje videonadzora u svrhu kontrole i prevencije nepoželjnog ponašanja ili samopovređivanja lica lišenih slobode</w:t>
      </w:r>
      <w:r>
        <w:rPr>
          <w:i/>
          <w:color w:val="000000" w:themeColor="text1"/>
          <w:szCs w:val="24"/>
          <w:lang w:val="hr-HR"/>
        </w:rPr>
        <w:t>,</w:t>
      </w:r>
      <w:r w:rsidR="00536D93" w:rsidRPr="006B7160">
        <w:rPr>
          <w:i/>
          <w:color w:val="000000" w:themeColor="text1"/>
          <w:szCs w:val="24"/>
          <w:lang w:val="hr-HR"/>
        </w:rPr>
        <w:t xml:space="preserve"> posebno vodeći računa o rasporedu kamera (kamere bi treb</w:t>
      </w:r>
      <w:r>
        <w:rPr>
          <w:i/>
          <w:color w:val="000000" w:themeColor="text1"/>
          <w:szCs w:val="24"/>
          <w:lang w:val="hr-HR"/>
        </w:rPr>
        <w:t>a</w:t>
      </w:r>
      <w:r w:rsidR="00536D93" w:rsidRPr="006B7160">
        <w:rPr>
          <w:i/>
          <w:color w:val="000000" w:themeColor="text1"/>
          <w:szCs w:val="24"/>
          <w:lang w:val="hr-HR"/>
        </w:rPr>
        <w:t>le biti pozicionirane u hodnicima kojima se prilazi prostorijama za zadržavanje/ćelijama i ne bi trebale pokriva</w:t>
      </w:r>
      <w:r>
        <w:rPr>
          <w:i/>
          <w:color w:val="000000" w:themeColor="text1"/>
          <w:szCs w:val="24"/>
          <w:lang w:val="hr-HR"/>
        </w:rPr>
        <w:t>ti</w:t>
      </w:r>
      <w:r w:rsidR="00536D93" w:rsidRPr="006B7160">
        <w:rPr>
          <w:i/>
          <w:color w:val="000000" w:themeColor="text1"/>
          <w:szCs w:val="24"/>
          <w:lang w:val="hr-HR"/>
        </w:rPr>
        <w:t xml:space="preserve"> tzv. mokri čvor);</w:t>
      </w:r>
    </w:p>
    <w:p w14:paraId="4A1E9136" w14:textId="77777777" w:rsidR="00536D93" w:rsidRPr="006B7160" w:rsidRDefault="00B6648E" w:rsidP="00536D93">
      <w:pPr>
        <w:pStyle w:val="ListParagraph"/>
        <w:numPr>
          <w:ilvl w:val="0"/>
          <w:numId w:val="25"/>
        </w:numPr>
        <w:spacing w:line="276" w:lineRule="auto"/>
        <w:rPr>
          <w:i/>
          <w:color w:val="000000" w:themeColor="text1"/>
          <w:szCs w:val="24"/>
          <w:lang w:val="hr-HR"/>
        </w:rPr>
      </w:pPr>
      <w:r>
        <w:rPr>
          <w:i/>
          <w:color w:val="000000" w:themeColor="text1"/>
          <w:szCs w:val="24"/>
          <w:lang w:val="hr-HR"/>
        </w:rPr>
        <w:t>d</w:t>
      </w:r>
      <w:r w:rsidR="00536D93" w:rsidRPr="006B7160">
        <w:rPr>
          <w:i/>
          <w:color w:val="000000" w:themeColor="text1"/>
          <w:szCs w:val="24"/>
          <w:lang w:val="hr-HR"/>
        </w:rPr>
        <w:t>a izdvoje budžetska sredstava potrebna za upošljavanje dodatnog kadra – ovlaštenih službenih lica u policijskim upravama/stanicama,</w:t>
      </w:r>
      <w:r>
        <w:rPr>
          <w:i/>
          <w:color w:val="000000" w:themeColor="text1"/>
          <w:szCs w:val="24"/>
          <w:lang w:val="hr-HR"/>
        </w:rPr>
        <w:t xml:space="preserve"> </w:t>
      </w:r>
      <w:r w:rsidR="00536D93" w:rsidRPr="006B7160">
        <w:rPr>
          <w:i/>
          <w:color w:val="000000" w:themeColor="text1"/>
          <w:szCs w:val="24"/>
          <w:lang w:val="hr-HR"/>
        </w:rPr>
        <w:t>a u skladu s utvrđenim sistematizacijama radnih mjesta;</w:t>
      </w:r>
    </w:p>
    <w:p w14:paraId="11B59FBC" w14:textId="77777777" w:rsidR="00536D93" w:rsidRPr="006B7160" w:rsidRDefault="00B6648E" w:rsidP="00536D93">
      <w:pPr>
        <w:pStyle w:val="ListParagraph"/>
        <w:numPr>
          <w:ilvl w:val="0"/>
          <w:numId w:val="25"/>
        </w:numPr>
        <w:spacing w:line="276" w:lineRule="auto"/>
        <w:rPr>
          <w:i/>
          <w:color w:val="000000" w:themeColor="text1"/>
          <w:szCs w:val="24"/>
          <w:lang w:val="hr-HR"/>
        </w:rPr>
      </w:pPr>
      <w:r>
        <w:rPr>
          <w:i/>
          <w:color w:val="000000" w:themeColor="text1"/>
          <w:szCs w:val="24"/>
          <w:lang w:val="hr-HR"/>
        </w:rPr>
        <w:t>d</w:t>
      </w:r>
      <w:r w:rsidR="00536D93" w:rsidRPr="006B7160">
        <w:rPr>
          <w:i/>
          <w:color w:val="000000" w:themeColor="text1"/>
          <w:szCs w:val="24"/>
          <w:lang w:val="hr-HR"/>
        </w:rPr>
        <w:t>a u okviru stručnog usavršavanja ovlaštenih službenih lica koj</w:t>
      </w:r>
      <w:r>
        <w:rPr>
          <w:i/>
          <w:color w:val="000000" w:themeColor="text1"/>
          <w:szCs w:val="24"/>
          <w:lang w:val="hr-HR"/>
        </w:rPr>
        <w:t>a</w:t>
      </w:r>
      <w:r w:rsidR="00536D93" w:rsidRPr="006B7160">
        <w:rPr>
          <w:i/>
          <w:color w:val="000000" w:themeColor="text1"/>
          <w:szCs w:val="24"/>
          <w:lang w:val="hr-HR"/>
        </w:rPr>
        <w:t xml:space="preserve"> postupaju prema licima lišenim slobode organiz</w:t>
      </w:r>
      <w:r>
        <w:rPr>
          <w:i/>
          <w:color w:val="000000" w:themeColor="text1"/>
          <w:szCs w:val="24"/>
          <w:lang w:val="hr-HR"/>
        </w:rPr>
        <w:t>ira</w:t>
      </w:r>
      <w:r w:rsidR="00536D93" w:rsidRPr="006B7160">
        <w:rPr>
          <w:i/>
          <w:color w:val="000000" w:themeColor="text1"/>
          <w:szCs w:val="24"/>
          <w:lang w:val="hr-HR"/>
        </w:rPr>
        <w:t>ju kontinuiranu, specijaliz</w:t>
      </w:r>
      <w:r>
        <w:rPr>
          <w:i/>
          <w:color w:val="000000" w:themeColor="text1"/>
          <w:szCs w:val="24"/>
          <w:lang w:val="hr-HR"/>
        </w:rPr>
        <w:t>ir</w:t>
      </w:r>
      <w:r w:rsidR="00536D93" w:rsidRPr="006B7160">
        <w:rPr>
          <w:i/>
          <w:color w:val="000000" w:themeColor="text1"/>
          <w:szCs w:val="24"/>
          <w:lang w:val="hr-HR"/>
        </w:rPr>
        <w:t>anu i licenciranu obuku, koja će zadovoljiti najviše domaće i međunarodne standarde u ovoj oblasti.</w:t>
      </w:r>
    </w:p>
    <w:p w14:paraId="7FBD9DF9" w14:textId="77777777" w:rsidR="00536D93" w:rsidRPr="006B7160" w:rsidRDefault="00536D93" w:rsidP="00536D93">
      <w:pPr>
        <w:spacing w:line="276" w:lineRule="auto"/>
        <w:rPr>
          <w:color w:val="000000" w:themeColor="text1"/>
          <w:szCs w:val="24"/>
          <w:lang w:val="hr-HR"/>
        </w:rPr>
      </w:pPr>
    </w:p>
    <w:p w14:paraId="28625FE1" w14:textId="77777777" w:rsidR="00536D93" w:rsidRPr="006B7160" w:rsidRDefault="00536D93" w:rsidP="001F0A91">
      <w:pPr>
        <w:spacing w:line="276" w:lineRule="auto"/>
        <w:rPr>
          <w:color w:val="000000" w:themeColor="text1"/>
          <w:szCs w:val="24"/>
          <w:lang w:val="hr-HR"/>
        </w:rPr>
      </w:pPr>
    </w:p>
    <w:p w14:paraId="61050F7B" w14:textId="77777777" w:rsidR="000F4C6D" w:rsidRPr="006B7160" w:rsidRDefault="00536D93" w:rsidP="001F0A91">
      <w:pPr>
        <w:spacing w:line="276" w:lineRule="auto"/>
        <w:rPr>
          <w:color w:val="000000" w:themeColor="text1"/>
          <w:szCs w:val="24"/>
          <w:lang w:val="hr-HR"/>
        </w:rPr>
      </w:pPr>
      <w:r w:rsidRPr="006B7160">
        <w:rPr>
          <w:color w:val="000000" w:themeColor="text1"/>
          <w:szCs w:val="24"/>
          <w:lang w:val="hr-HR"/>
        </w:rPr>
        <w:t xml:space="preserve">Tokom 2023. godine </w:t>
      </w:r>
      <w:r w:rsidR="00B6648E">
        <w:rPr>
          <w:color w:val="000000" w:themeColor="text1"/>
          <w:szCs w:val="24"/>
          <w:lang w:val="hr-HR"/>
        </w:rPr>
        <w:t>o</w:t>
      </w:r>
      <w:r w:rsidR="00C63EE5" w:rsidRPr="006B7160">
        <w:rPr>
          <w:color w:val="000000" w:themeColor="text1"/>
          <w:szCs w:val="24"/>
          <w:lang w:val="hr-HR"/>
        </w:rPr>
        <w:t xml:space="preserve">mbudsmeni Bosne i Hercegovine su s ciljem sagledavanja i ocjene trenutnog stanja, kao i implementacije </w:t>
      </w:r>
      <w:r w:rsidRPr="006B7160">
        <w:rPr>
          <w:color w:val="000000" w:themeColor="text1"/>
          <w:szCs w:val="24"/>
          <w:lang w:val="hr-HR"/>
        </w:rPr>
        <w:t>naprijed navedenih preporuka</w:t>
      </w:r>
      <w:r w:rsidR="00B6648E">
        <w:rPr>
          <w:color w:val="000000" w:themeColor="text1"/>
          <w:szCs w:val="24"/>
          <w:lang w:val="hr-HR"/>
        </w:rPr>
        <w:t>,</w:t>
      </w:r>
      <w:r w:rsidRPr="006B7160">
        <w:rPr>
          <w:color w:val="000000" w:themeColor="text1"/>
          <w:szCs w:val="24"/>
          <w:lang w:val="hr-HR"/>
        </w:rPr>
        <w:t xml:space="preserve"> </w:t>
      </w:r>
      <w:r w:rsidR="00C63EE5" w:rsidRPr="006B7160">
        <w:rPr>
          <w:color w:val="000000" w:themeColor="text1"/>
          <w:szCs w:val="24"/>
          <w:lang w:val="hr-HR"/>
        </w:rPr>
        <w:t>u periodu oktob</w:t>
      </w:r>
      <w:r w:rsidR="00B6648E">
        <w:rPr>
          <w:color w:val="000000" w:themeColor="text1"/>
          <w:szCs w:val="24"/>
          <w:lang w:val="hr-HR"/>
        </w:rPr>
        <w:t>ra</w:t>
      </w:r>
      <w:r w:rsidR="00C63EE5" w:rsidRPr="006B7160">
        <w:rPr>
          <w:color w:val="000000" w:themeColor="text1"/>
          <w:szCs w:val="24"/>
          <w:lang w:val="hr-HR"/>
        </w:rPr>
        <w:t xml:space="preserve"> i decemb</w:t>
      </w:r>
      <w:r w:rsidR="00B6648E">
        <w:rPr>
          <w:color w:val="000000" w:themeColor="text1"/>
          <w:szCs w:val="24"/>
          <w:lang w:val="hr-HR"/>
        </w:rPr>
        <w:t>r</w:t>
      </w:r>
      <w:r w:rsidR="00C63EE5" w:rsidRPr="006B7160">
        <w:rPr>
          <w:color w:val="000000" w:themeColor="text1"/>
          <w:szCs w:val="24"/>
          <w:lang w:val="hr-HR"/>
        </w:rPr>
        <w:t>a 2023</w:t>
      </w:r>
      <w:r w:rsidR="000F4C6D" w:rsidRPr="006B7160">
        <w:rPr>
          <w:color w:val="000000" w:themeColor="text1"/>
          <w:szCs w:val="24"/>
          <w:lang w:val="hr-HR"/>
        </w:rPr>
        <w:t>.</w:t>
      </w:r>
      <w:r w:rsidR="00C63EE5" w:rsidRPr="006B7160">
        <w:rPr>
          <w:color w:val="000000" w:themeColor="text1"/>
          <w:szCs w:val="24"/>
          <w:lang w:val="hr-HR"/>
        </w:rPr>
        <w:t xml:space="preserve"> godine posjetili policijske uprave/stanice koje su bile obuhvaćene prethodnim izvještajem. </w:t>
      </w:r>
    </w:p>
    <w:p w14:paraId="1A2FCC3C" w14:textId="77777777" w:rsidR="000F4C6D" w:rsidRPr="006B7160" w:rsidRDefault="000F4C6D" w:rsidP="001F0A91">
      <w:pPr>
        <w:spacing w:line="276" w:lineRule="auto"/>
        <w:rPr>
          <w:color w:val="000000" w:themeColor="text1"/>
          <w:szCs w:val="24"/>
          <w:lang w:val="hr-HR"/>
        </w:rPr>
      </w:pPr>
    </w:p>
    <w:p w14:paraId="36BAD883" w14:textId="77777777" w:rsidR="00C63EE5" w:rsidRPr="006B7160" w:rsidRDefault="00C63EE5" w:rsidP="001F0A91">
      <w:pPr>
        <w:spacing w:line="276" w:lineRule="auto"/>
        <w:rPr>
          <w:color w:val="000000" w:themeColor="text1"/>
          <w:szCs w:val="24"/>
          <w:lang w:val="hr-HR"/>
        </w:rPr>
      </w:pPr>
      <w:r w:rsidRPr="006B7160">
        <w:rPr>
          <w:color w:val="000000" w:themeColor="text1"/>
          <w:szCs w:val="24"/>
          <w:lang w:val="hr-HR"/>
        </w:rPr>
        <w:t>Posebna pažnja tokom posjeta bila je usmjerena na materijalno</w:t>
      </w:r>
      <w:r w:rsidR="00B6648E">
        <w:rPr>
          <w:color w:val="000000" w:themeColor="text1"/>
          <w:szCs w:val="24"/>
          <w:lang w:val="hr-HR"/>
        </w:rPr>
        <w:t>-</w:t>
      </w:r>
      <w:r w:rsidRPr="006B7160">
        <w:rPr>
          <w:color w:val="000000" w:themeColor="text1"/>
          <w:szCs w:val="24"/>
          <w:lang w:val="hr-HR"/>
        </w:rPr>
        <w:t xml:space="preserve">tehničke </w:t>
      </w:r>
      <w:r w:rsidR="00B6648E">
        <w:rPr>
          <w:color w:val="000000" w:themeColor="text1"/>
          <w:szCs w:val="24"/>
          <w:lang w:val="hr-HR"/>
        </w:rPr>
        <w:t>uvjete</w:t>
      </w:r>
      <w:r w:rsidRPr="006B7160">
        <w:rPr>
          <w:color w:val="000000" w:themeColor="text1"/>
          <w:szCs w:val="24"/>
          <w:lang w:val="hr-HR"/>
        </w:rPr>
        <w:t xml:space="preserve"> u prostorijama za zadržavanje lica lišenih slobode, način vođenja službenih evidencija i postupanj</w:t>
      </w:r>
      <w:r w:rsidR="00B6648E">
        <w:rPr>
          <w:color w:val="000000" w:themeColor="text1"/>
          <w:szCs w:val="24"/>
          <w:lang w:val="hr-HR"/>
        </w:rPr>
        <w:t>e</w:t>
      </w:r>
      <w:r w:rsidRPr="006B7160">
        <w:rPr>
          <w:color w:val="000000" w:themeColor="text1"/>
          <w:szCs w:val="24"/>
          <w:lang w:val="hr-HR"/>
        </w:rPr>
        <w:t xml:space="preserve"> policijskih službenika prema licima lišenim slobode. </w:t>
      </w:r>
    </w:p>
    <w:p w14:paraId="3910F4B4" w14:textId="77777777" w:rsidR="00C63EE5" w:rsidRPr="006B7160" w:rsidRDefault="00C63EE5" w:rsidP="001F0A91">
      <w:pPr>
        <w:spacing w:line="276" w:lineRule="auto"/>
        <w:rPr>
          <w:color w:val="000000" w:themeColor="text1"/>
          <w:szCs w:val="24"/>
          <w:lang w:val="hr-HR"/>
        </w:rPr>
      </w:pPr>
    </w:p>
    <w:p w14:paraId="5A88726F" w14:textId="77777777" w:rsidR="00223E09" w:rsidRPr="006B7160" w:rsidRDefault="00536D93" w:rsidP="0014050A">
      <w:pPr>
        <w:jc w:val="left"/>
        <w:rPr>
          <w:b/>
          <w:color w:val="000000" w:themeColor="text1"/>
          <w:szCs w:val="24"/>
          <w:lang w:val="hr-HR"/>
        </w:rPr>
      </w:pPr>
      <w:r w:rsidRPr="006B7160">
        <w:rPr>
          <w:b/>
          <w:color w:val="000000" w:themeColor="text1"/>
          <w:szCs w:val="24"/>
          <w:lang w:val="hr-HR"/>
        </w:rPr>
        <w:br w:type="page"/>
      </w:r>
    </w:p>
    <w:p w14:paraId="3F9AEC62" w14:textId="77777777" w:rsidR="00C57E86" w:rsidRPr="006B7160" w:rsidRDefault="001F0A91" w:rsidP="001F0A91">
      <w:pPr>
        <w:pStyle w:val="Heading2"/>
        <w:ind w:left="0" w:firstLine="0"/>
        <w:rPr>
          <w:color w:val="000000" w:themeColor="text1"/>
          <w:lang w:val="hr-HR"/>
        </w:rPr>
      </w:pPr>
      <w:bookmarkStart w:id="19" w:name="_Toc166485019"/>
      <w:r w:rsidRPr="006B7160">
        <w:rPr>
          <w:color w:val="000000" w:themeColor="text1"/>
          <w:lang w:val="hr-HR"/>
        </w:rPr>
        <w:lastRenderedPageBreak/>
        <w:t>4</w:t>
      </w:r>
      <w:r w:rsidR="00993CBC" w:rsidRPr="006B7160">
        <w:rPr>
          <w:color w:val="000000" w:themeColor="text1"/>
          <w:lang w:val="hr-HR"/>
        </w:rPr>
        <w:t>.1.</w:t>
      </w:r>
      <w:r w:rsidR="00E97A68">
        <w:rPr>
          <w:color w:val="000000" w:themeColor="text1"/>
          <w:lang w:val="hr-HR"/>
        </w:rPr>
        <w:t xml:space="preserve"> </w:t>
      </w:r>
      <w:r w:rsidR="00C57E86" w:rsidRPr="006B7160">
        <w:rPr>
          <w:color w:val="000000" w:themeColor="text1"/>
          <w:lang w:val="hr-HR"/>
        </w:rPr>
        <w:t>Ministarstvo unutrašnjih poslova Republike Srpske</w:t>
      </w:r>
      <w:bookmarkEnd w:id="19"/>
    </w:p>
    <w:p w14:paraId="356B4032" w14:textId="77777777" w:rsidR="00F10A54" w:rsidRPr="006B7160" w:rsidRDefault="00F10A54" w:rsidP="001F0A91">
      <w:pPr>
        <w:spacing w:line="276" w:lineRule="auto"/>
        <w:rPr>
          <w:color w:val="000000" w:themeColor="text1"/>
          <w:szCs w:val="24"/>
          <w:lang w:val="hr-HR"/>
        </w:rPr>
      </w:pPr>
    </w:p>
    <w:p w14:paraId="6E8A9AC6" w14:textId="77777777" w:rsidR="005B715C" w:rsidRPr="006B7160" w:rsidRDefault="005B715C" w:rsidP="001F0A91">
      <w:pPr>
        <w:spacing w:line="276" w:lineRule="auto"/>
        <w:rPr>
          <w:color w:val="000000" w:themeColor="text1"/>
          <w:szCs w:val="24"/>
          <w:lang w:val="hr-HR"/>
        </w:rPr>
      </w:pPr>
      <w:r w:rsidRPr="006B7160">
        <w:rPr>
          <w:color w:val="000000" w:themeColor="text1"/>
          <w:szCs w:val="24"/>
          <w:lang w:val="hr-HR"/>
        </w:rPr>
        <w:t>Ministarstvo unutrašnjih poslova Republike Srpske obnaša po</w:t>
      </w:r>
      <w:r w:rsidR="00502EAC" w:rsidRPr="006B7160">
        <w:rPr>
          <w:color w:val="000000" w:themeColor="text1"/>
          <w:szCs w:val="24"/>
          <w:lang w:val="hr-HR"/>
        </w:rPr>
        <w:t>s</w:t>
      </w:r>
      <w:r w:rsidRPr="006B7160">
        <w:rPr>
          <w:color w:val="000000" w:themeColor="text1"/>
          <w:szCs w:val="24"/>
          <w:lang w:val="hr-HR"/>
        </w:rPr>
        <w:t xml:space="preserve">love državne uprave koji se odnose na zaštitu od ugrožavanja ustavom utvrđenog pravnog poretka </w:t>
      </w:r>
      <w:r w:rsidR="00C80E87" w:rsidRPr="006B7160">
        <w:rPr>
          <w:color w:val="000000" w:themeColor="text1"/>
          <w:szCs w:val="24"/>
          <w:lang w:val="hr-HR"/>
        </w:rPr>
        <w:t xml:space="preserve">i </w:t>
      </w:r>
      <w:r w:rsidRPr="006B7160">
        <w:rPr>
          <w:color w:val="000000" w:themeColor="text1"/>
          <w:szCs w:val="24"/>
          <w:lang w:val="hr-HR"/>
        </w:rPr>
        <w:t xml:space="preserve">ugrožavanje sigurnosti Republike Srpske, kao </w:t>
      </w:r>
      <w:r w:rsidR="00C80E87" w:rsidRPr="006B7160">
        <w:rPr>
          <w:color w:val="000000" w:themeColor="text1"/>
          <w:szCs w:val="24"/>
          <w:lang w:val="hr-HR"/>
        </w:rPr>
        <w:t>i</w:t>
      </w:r>
      <w:r w:rsidRPr="006B7160">
        <w:rPr>
          <w:color w:val="000000" w:themeColor="text1"/>
          <w:szCs w:val="24"/>
          <w:lang w:val="hr-HR"/>
        </w:rPr>
        <w:t xml:space="preserve"> zaštitu života i</w:t>
      </w:r>
      <w:r w:rsidR="00C80E87" w:rsidRPr="006B7160">
        <w:rPr>
          <w:color w:val="000000" w:themeColor="text1"/>
          <w:szCs w:val="24"/>
          <w:lang w:val="hr-HR"/>
        </w:rPr>
        <w:t xml:space="preserve"> lične sig</w:t>
      </w:r>
      <w:r w:rsidRPr="006B7160">
        <w:rPr>
          <w:color w:val="000000" w:themeColor="text1"/>
          <w:szCs w:val="24"/>
          <w:lang w:val="hr-HR"/>
        </w:rPr>
        <w:t>urnosti građana.</w:t>
      </w:r>
      <w:r w:rsidRPr="006B7160">
        <w:rPr>
          <w:rStyle w:val="FootnoteReference"/>
          <w:color w:val="000000" w:themeColor="text1"/>
          <w:szCs w:val="24"/>
          <w:lang w:val="hr-HR"/>
        </w:rPr>
        <w:footnoteReference w:id="57"/>
      </w:r>
    </w:p>
    <w:p w14:paraId="56608B40" w14:textId="77777777" w:rsidR="005B715C" w:rsidRPr="006B7160" w:rsidRDefault="00502EAC" w:rsidP="001F0A91">
      <w:pPr>
        <w:spacing w:line="276" w:lineRule="auto"/>
        <w:rPr>
          <w:color w:val="000000" w:themeColor="text1"/>
          <w:szCs w:val="24"/>
          <w:lang w:val="hr-HR"/>
        </w:rPr>
      </w:pPr>
      <w:r w:rsidRPr="006B7160">
        <w:rPr>
          <w:color w:val="000000" w:themeColor="text1"/>
          <w:szCs w:val="24"/>
          <w:lang w:val="hr-HR"/>
        </w:rPr>
        <w:t xml:space="preserve"> </w:t>
      </w:r>
    </w:p>
    <w:p w14:paraId="50CAF0B0" w14:textId="77777777" w:rsidR="00994D6F" w:rsidRPr="006B7160" w:rsidRDefault="00502EAC" w:rsidP="001F0A91">
      <w:pPr>
        <w:spacing w:line="276" w:lineRule="auto"/>
        <w:rPr>
          <w:color w:val="000000" w:themeColor="text1"/>
          <w:szCs w:val="24"/>
          <w:lang w:val="hr-HR"/>
        </w:rPr>
      </w:pPr>
      <w:r w:rsidRPr="006B7160">
        <w:rPr>
          <w:color w:val="000000" w:themeColor="text1"/>
          <w:szCs w:val="24"/>
          <w:lang w:val="hr-HR"/>
        </w:rPr>
        <w:t xml:space="preserve">U ranijem periodu </w:t>
      </w:r>
      <w:r w:rsidR="00B6648E">
        <w:rPr>
          <w:color w:val="000000" w:themeColor="text1"/>
          <w:szCs w:val="24"/>
          <w:lang w:val="hr-HR"/>
        </w:rPr>
        <w:t>o</w:t>
      </w:r>
      <w:r w:rsidRPr="006B7160">
        <w:rPr>
          <w:color w:val="000000" w:themeColor="text1"/>
          <w:szCs w:val="24"/>
          <w:lang w:val="hr-HR"/>
        </w:rPr>
        <w:t>mbudsmeni B</w:t>
      </w:r>
      <w:r w:rsidR="006853AF" w:rsidRPr="006B7160">
        <w:rPr>
          <w:color w:val="000000" w:themeColor="text1"/>
          <w:szCs w:val="24"/>
          <w:lang w:val="hr-HR"/>
        </w:rPr>
        <w:t xml:space="preserve">osne </w:t>
      </w:r>
      <w:r w:rsidRPr="006B7160">
        <w:rPr>
          <w:color w:val="000000" w:themeColor="text1"/>
          <w:szCs w:val="24"/>
          <w:lang w:val="hr-HR"/>
        </w:rPr>
        <w:t>i</w:t>
      </w:r>
      <w:r w:rsidR="006853AF" w:rsidRPr="006B7160">
        <w:rPr>
          <w:color w:val="000000" w:themeColor="text1"/>
          <w:szCs w:val="24"/>
          <w:lang w:val="hr-HR"/>
        </w:rPr>
        <w:t xml:space="preserve"> </w:t>
      </w:r>
      <w:r w:rsidRPr="006B7160">
        <w:rPr>
          <w:color w:val="000000" w:themeColor="text1"/>
          <w:szCs w:val="24"/>
          <w:lang w:val="hr-HR"/>
        </w:rPr>
        <w:t>H</w:t>
      </w:r>
      <w:r w:rsidR="006853AF" w:rsidRPr="006B7160">
        <w:rPr>
          <w:color w:val="000000" w:themeColor="text1"/>
          <w:szCs w:val="24"/>
          <w:lang w:val="hr-HR"/>
        </w:rPr>
        <w:t>ercegovine</w:t>
      </w:r>
      <w:r w:rsidRPr="006B7160">
        <w:rPr>
          <w:color w:val="000000" w:themeColor="text1"/>
          <w:szCs w:val="24"/>
          <w:lang w:val="hr-HR"/>
        </w:rPr>
        <w:t xml:space="preserve"> konstat</w:t>
      </w:r>
      <w:r w:rsidR="00B6648E">
        <w:rPr>
          <w:color w:val="000000" w:themeColor="text1"/>
          <w:szCs w:val="24"/>
          <w:lang w:val="hr-HR"/>
        </w:rPr>
        <w:t>ir</w:t>
      </w:r>
      <w:r w:rsidRPr="006B7160">
        <w:rPr>
          <w:color w:val="000000" w:themeColor="text1"/>
          <w:szCs w:val="24"/>
          <w:lang w:val="hr-HR"/>
        </w:rPr>
        <w:t xml:space="preserve">ali su da na </w:t>
      </w:r>
      <w:r w:rsidR="00B6648E">
        <w:rPr>
          <w:color w:val="000000" w:themeColor="text1"/>
          <w:szCs w:val="24"/>
          <w:lang w:val="hr-HR"/>
        </w:rPr>
        <w:t>nivou</w:t>
      </w:r>
      <w:r w:rsidRPr="006B7160">
        <w:rPr>
          <w:color w:val="000000" w:themeColor="text1"/>
          <w:szCs w:val="24"/>
          <w:lang w:val="hr-HR"/>
        </w:rPr>
        <w:t xml:space="preserve"> Ministarstva unutrašnjih poslova </w:t>
      </w:r>
      <w:r w:rsidR="00994D6F" w:rsidRPr="006B7160">
        <w:rPr>
          <w:color w:val="000000" w:themeColor="text1"/>
          <w:szCs w:val="24"/>
          <w:lang w:val="hr-HR"/>
        </w:rPr>
        <w:t xml:space="preserve">postoji elektronska </w:t>
      </w:r>
      <w:r w:rsidR="003C7969">
        <w:rPr>
          <w:color w:val="000000" w:themeColor="text1"/>
          <w:szCs w:val="24"/>
          <w:lang w:val="hr-HR"/>
        </w:rPr>
        <w:t>e</w:t>
      </w:r>
      <w:r w:rsidR="00994D6F" w:rsidRPr="006B7160">
        <w:rPr>
          <w:color w:val="000000" w:themeColor="text1"/>
          <w:szCs w:val="24"/>
          <w:lang w:val="hr-HR"/>
        </w:rPr>
        <w:t>videncija lica lišenih slobode</w:t>
      </w:r>
      <w:r w:rsidR="003C7969">
        <w:rPr>
          <w:color w:val="000000" w:themeColor="text1"/>
          <w:szCs w:val="24"/>
          <w:lang w:val="hr-HR"/>
        </w:rPr>
        <w:t>,</w:t>
      </w:r>
      <w:r w:rsidR="00994D6F" w:rsidRPr="006B7160">
        <w:rPr>
          <w:color w:val="000000" w:themeColor="text1"/>
          <w:szCs w:val="24"/>
          <w:lang w:val="hr-HR"/>
        </w:rPr>
        <w:t xml:space="preserve"> koja omogućava službenicima iz različitih policijskih stanica s</w:t>
      </w:r>
      <w:r w:rsidR="003C7969">
        <w:rPr>
          <w:color w:val="000000" w:themeColor="text1"/>
          <w:szCs w:val="24"/>
          <w:lang w:val="hr-HR"/>
        </w:rPr>
        <w:t xml:space="preserve"> </w:t>
      </w:r>
      <w:r w:rsidR="00994D6F" w:rsidRPr="006B7160">
        <w:rPr>
          <w:color w:val="000000" w:themeColor="text1"/>
          <w:szCs w:val="24"/>
          <w:lang w:val="hr-HR"/>
        </w:rPr>
        <w:t xml:space="preserve">područja Republike Srpske da, uz korištenje </w:t>
      </w:r>
      <w:r w:rsidR="003C7969">
        <w:rPr>
          <w:color w:val="000000" w:themeColor="text1"/>
          <w:szCs w:val="24"/>
          <w:lang w:val="hr-HR"/>
        </w:rPr>
        <w:t>vlastitog</w:t>
      </w:r>
      <w:r w:rsidR="00994D6F" w:rsidRPr="006B7160">
        <w:rPr>
          <w:color w:val="000000" w:themeColor="text1"/>
          <w:szCs w:val="24"/>
          <w:lang w:val="hr-HR"/>
        </w:rPr>
        <w:t xml:space="preserve"> naloga, izvrše uvid u evidencije </w:t>
      </w:r>
      <w:r w:rsidR="006853AF" w:rsidRPr="006B7160">
        <w:rPr>
          <w:color w:val="000000" w:themeColor="text1"/>
          <w:szCs w:val="24"/>
          <w:lang w:val="hr-HR"/>
        </w:rPr>
        <w:t>svih drugih</w:t>
      </w:r>
      <w:r w:rsidR="00994D6F" w:rsidRPr="006B7160">
        <w:rPr>
          <w:color w:val="000000" w:themeColor="text1"/>
          <w:szCs w:val="24"/>
          <w:lang w:val="hr-HR"/>
        </w:rPr>
        <w:t xml:space="preserve"> policijskih stanica.</w:t>
      </w:r>
    </w:p>
    <w:p w14:paraId="148072FF" w14:textId="77777777" w:rsidR="00F3226E" w:rsidRPr="006B7160" w:rsidRDefault="00F3226E" w:rsidP="001F0A91">
      <w:pPr>
        <w:spacing w:line="276" w:lineRule="auto"/>
        <w:rPr>
          <w:color w:val="000000" w:themeColor="text1"/>
          <w:szCs w:val="24"/>
          <w:lang w:val="hr-HR"/>
        </w:rPr>
      </w:pPr>
    </w:p>
    <w:p w14:paraId="1EC8590F" w14:textId="77777777" w:rsidR="00994D6F" w:rsidRPr="006B7160" w:rsidRDefault="00994D6F" w:rsidP="001F0A91">
      <w:pPr>
        <w:spacing w:line="276" w:lineRule="auto"/>
        <w:rPr>
          <w:color w:val="000000" w:themeColor="text1"/>
          <w:szCs w:val="24"/>
          <w:lang w:val="hr-HR"/>
        </w:rPr>
      </w:pPr>
      <w:r w:rsidRPr="006B7160">
        <w:rPr>
          <w:color w:val="000000" w:themeColor="text1"/>
          <w:szCs w:val="24"/>
          <w:lang w:val="hr-HR"/>
        </w:rPr>
        <w:t>U skladu sa zakonskim propisom</w:t>
      </w:r>
      <w:r w:rsidR="003C7969">
        <w:rPr>
          <w:color w:val="000000" w:themeColor="text1"/>
          <w:szCs w:val="24"/>
          <w:lang w:val="hr-HR"/>
        </w:rPr>
        <w:t>,</w:t>
      </w:r>
      <w:r w:rsidRPr="006B7160">
        <w:rPr>
          <w:color w:val="000000" w:themeColor="text1"/>
          <w:szCs w:val="24"/>
          <w:lang w:val="hr-HR"/>
        </w:rPr>
        <w:t xml:space="preserve"> ministar unutrašnjih poslova Republike Srpske donio je Uputstvo o postupanju sa licima lišenim slobode</w:t>
      </w:r>
      <w:r w:rsidR="003C7969">
        <w:rPr>
          <w:color w:val="000000" w:themeColor="text1"/>
          <w:szCs w:val="24"/>
          <w:lang w:val="hr-HR"/>
        </w:rPr>
        <w:t>,</w:t>
      </w:r>
      <w:r w:rsidRPr="006B7160">
        <w:rPr>
          <w:color w:val="000000" w:themeColor="text1"/>
          <w:szCs w:val="24"/>
          <w:lang w:val="hr-HR"/>
        </w:rPr>
        <w:t xml:space="preserve"> kojim je defini</w:t>
      </w:r>
      <w:r w:rsidR="003C7969">
        <w:rPr>
          <w:color w:val="000000" w:themeColor="text1"/>
          <w:szCs w:val="24"/>
          <w:lang w:val="hr-HR"/>
        </w:rPr>
        <w:t>r</w:t>
      </w:r>
      <w:r w:rsidRPr="006B7160">
        <w:rPr>
          <w:color w:val="000000" w:themeColor="text1"/>
          <w:szCs w:val="24"/>
          <w:lang w:val="hr-HR"/>
        </w:rPr>
        <w:t>ano da se</w:t>
      </w:r>
      <w:r w:rsidR="003C7969">
        <w:rPr>
          <w:color w:val="000000" w:themeColor="text1"/>
          <w:szCs w:val="24"/>
          <w:lang w:val="hr-HR"/>
        </w:rPr>
        <w:t xml:space="preserve"> </w:t>
      </w:r>
      <w:r w:rsidR="003C7969" w:rsidRPr="003C7969">
        <w:rPr>
          <w:i/>
          <w:iCs/>
          <w:color w:val="000000" w:themeColor="text1"/>
          <w:szCs w:val="24"/>
          <w:lang w:val="hr-HR"/>
        </w:rPr>
        <w:t>„</w:t>
      </w:r>
      <w:r w:rsidRPr="006B7160">
        <w:rPr>
          <w:i/>
          <w:color w:val="000000" w:themeColor="text1"/>
          <w:szCs w:val="24"/>
          <w:lang w:val="hr-HR"/>
        </w:rPr>
        <w:t>upu</w:t>
      </w:r>
      <w:r w:rsidR="003C7969">
        <w:rPr>
          <w:i/>
          <w:color w:val="000000" w:themeColor="text1"/>
          <w:szCs w:val="24"/>
          <w:lang w:val="hr-HR"/>
        </w:rPr>
        <w:t>t</w:t>
      </w:r>
      <w:r w:rsidRPr="006B7160">
        <w:rPr>
          <w:i/>
          <w:color w:val="000000" w:themeColor="text1"/>
          <w:szCs w:val="24"/>
          <w:lang w:val="hr-HR"/>
        </w:rPr>
        <w:t>stvom propisuje način prihvata lica lišenih slobode u prostorije organizacione jedinice Ministarstva unutrašnjih poslova Republike Srpske, vođenje evidencije o licima lišeni</w:t>
      </w:r>
      <w:r w:rsidR="00DC015A">
        <w:rPr>
          <w:i/>
          <w:color w:val="000000" w:themeColor="text1"/>
          <w:szCs w:val="24"/>
          <w:lang w:val="hr-HR"/>
        </w:rPr>
        <w:t>m</w:t>
      </w:r>
      <w:r w:rsidRPr="006B7160">
        <w:rPr>
          <w:i/>
          <w:color w:val="000000" w:themeColor="text1"/>
          <w:szCs w:val="24"/>
          <w:lang w:val="hr-HR"/>
        </w:rPr>
        <w:t xml:space="preserve"> slobode, dokumentacija koja se odnosi na službenu radnju lišenja slobode, smještaj i higijenski uslovi, pravila ponašanja lica lišenih slobode te postupak i ponašanje policijskog službenika u odnosu na lice lišeno slobode</w:t>
      </w:r>
      <w:r w:rsidR="003C7969">
        <w:rPr>
          <w:i/>
          <w:color w:val="000000" w:themeColor="text1"/>
          <w:szCs w:val="24"/>
          <w:lang w:val="hr-HR"/>
        </w:rPr>
        <w:t>“</w:t>
      </w:r>
      <w:r w:rsidR="003C7969">
        <w:rPr>
          <w:iCs/>
          <w:color w:val="000000" w:themeColor="text1"/>
          <w:szCs w:val="24"/>
          <w:lang w:val="hr-HR"/>
        </w:rPr>
        <w:t>.</w:t>
      </w:r>
      <w:r w:rsidRPr="006B7160">
        <w:rPr>
          <w:i/>
          <w:color w:val="000000" w:themeColor="text1"/>
          <w:szCs w:val="24"/>
          <w:lang w:val="hr-HR"/>
        </w:rPr>
        <w:t xml:space="preserve"> </w:t>
      </w:r>
      <w:r w:rsidRPr="006B7160">
        <w:rPr>
          <w:color w:val="000000" w:themeColor="text1"/>
          <w:szCs w:val="24"/>
          <w:lang w:val="hr-HR"/>
        </w:rPr>
        <w:t xml:space="preserve">Član 9 ovog </w:t>
      </w:r>
      <w:r w:rsidR="003C7969">
        <w:rPr>
          <w:color w:val="000000" w:themeColor="text1"/>
          <w:szCs w:val="24"/>
          <w:lang w:val="hr-HR"/>
        </w:rPr>
        <w:t>u</w:t>
      </w:r>
      <w:r w:rsidRPr="006B7160">
        <w:rPr>
          <w:color w:val="000000" w:themeColor="text1"/>
          <w:szCs w:val="24"/>
          <w:lang w:val="hr-HR"/>
        </w:rPr>
        <w:t>pu</w:t>
      </w:r>
      <w:r w:rsidR="003C7969">
        <w:rPr>
          <w:color w:val="000000" w:themeColor="text1"/>
          <w:szCs w:val="24"/>
          <w:lang w:val="hr-HR"/>
        </w:rPr>
        <w:t>t</w:t>
      </w:r>
      <w:r w:rsidRPr="006B7160">
        <w:rPr>
          <w:color w:val="000000" w:themeColor="text1"/>
          <w:szCs w:val="24"/>
          <w:lang w:val="hr-HR"/>
        </w:rPr>
        <w:t xml:space="preserve">stva propisuje da se </w:t>
      </w:r>
      <w:r w:rsidR="003C7969">
        <w:rPr>
          <w:color w:val="000000" w:themeColor="text1"/>
          <w:szCs w:val="24"/>
          <w:lang w:val="hr-HR"/>
        </w:rPr>
        <w:t>e</w:t>
      </w:r>
      <w:r w:rsidRPr="006B7160">
        <w:rPr>
          <w:color w:val="000000" w:themeColor="text1"/>
          <w:szCs w:val="24"/>
          <w:lang w:val="hr-HR"/>
        </w:rPr>
        <w:t xml:space="preserve">videncija vodi u elektronskom obliku i </w:t>
      </w:r>
      <w:r w:rsidR="0014050A" w:rsidRPr="006B7160">
        <w:rPr>
          <w:color w:val="000000" w:themeColor="text1"/>
          <w:szCs w:val="24"/>
          <w:lang w:val="hr-HR"/>
        </w:rPr>
        <w:t xml:space="preserve">obuhvata sljedeće: </w:t>
      </w:r>
      <w:r w:rsidRPr="006B7160">
        <w:rPr>
          <w:color w:val="000000" w:themeColor="text1"/>
          <w:szCs w:val="24"/>
          <w:lang w:val="hr-HR"/>
        </w:rPr>
        <w:t>podatke o licu, podatke o lišenju slobode, podatke o preuzimanju lica lišenog slobode od strane drugog organa, podatke o preuzimanju lica lišenog slobode radi kriminalističke obrade od strane policijskih službenika unutar organizaci</w:t>
      </w:r>
      <w:r w:rsidR="00DC015A">
        <w:rPr>
          <w:color w:val="000000" w:themeColor="text1"/>
          <w:szCs w:val="24"/>
          <w:lang w:val="hr-HR"/>
        </w:rPr>
        <w:t>jske</w:t>
      </w:r>
      <w:r w:rsidRPr="006B7160">
        <w:rPr>
          <w:color w:val="000000" w:themeColor="text1"/>
          <w:szCs w:val="24"/>
          <w:lang w:val="hr-HR"/>
        </w:rPr>
        <w:t xml:space="preserve"> jedinice koja je izvršila lišenje slobode, podatke o komunikaciji s nadležnim sudom i tužilaštvom, podatke o načinu transporta</w:t>
      </w:r>
      <w:r w:rsidR="00520BAF">
        <w:rPr>
          <w:color w:val="000000" w:themeColor="text1"/>
          <w:szCs w:val="24"/>
          <w:lang w:val="hr-HR"/>
        </w:rPr>
        <w:t>/</w:t>
      </w:r>
      <w:r w:rsidRPr="006B7160">
        <w:rPr>
          <w:color w:val="000000" w:themeColor="text1"/>
          <w:szCs w:val="24"/>
          <w:lang w:val="hr-HR"/>
        </w:rPr>
        <w:t>dovođenja ili sprovođenja lica lišenog slobode.</w:t>
      </w:r>
    </w:p>
    <w:p w14:paraId="070D65AD" w14:textId="77777777" w:rsidR="00994D6F" w:rsidRPr="006B7160" w:rsidRDefault="00994D6F" w:rsidP="001F0A91">
      <w:pPr>
        <w:spacing w:line="276" w:lineRule="auto"/>
        <w:rPr>
          <w:color w:val="000000" w:themeColor="text1"/>
          <w:szCs w:val="24"/>
          <w:lang w:val="hr-HR"/>
        </w:rPr>
      </w:pPr>
    </w:p>
    <w:p w14:paraId="28024D6E" w14:textId="77777777" w:rsidR="00994D6F" w:rsidRPr="006B7160" w:rsidRDefault="00994D6F" w:rsidP="001F0A91">
      <w:pPr>
        <w:spacing w:line="276" w:lineRule="auto"/>
        <w:rPr>
          <w:color w:val="000000" w:themeColor="text1"/>
          <w:szCs w:val="24"/>
          <w:lang w:val="hr-HR"/>
        </w:rPr>
      </w:pPr>
      <w:r w:rsidRPr="006B7160">
        <w:rPr>
          <w:color w:val="000000" w:themeColor="text1"/>
          <w:szCs w:val="24"/>
          <w:lang w:val="hr-HR"/>
        </w:rPr>
        <w:t>Prilikom izrade</w:t>
      </w:r>
      <w:r w:rsidR="0014050A" w:rsidRPr="006B7160">
        <w:rPr>
          <w:color w:val="000000" w:themeColor="text1"/>
          <w:szCs w:val="24"/>
          <w:lang w:val="hr-HR"/>
        </w:rPr>
        <w:t xml:space="preserve"> Specijalnog izvještaja </w:t>
      </w:r>
      <w:r w:rsidR="00520BAF">
        <w:rPr>
          <w:color w:val="000000" w:themeColor="text1"/>
          <w:szCs w:val="24"/>
          <w:lang w:val="hr-HR"/>
        </w:rPr>
        <w:t>o</w:t>
      </w:r>
      <w:r w:rsidR="0014050A" w:rsidRPr="006B7160">
        <w:rPr>
          <w:color w:val="000000" w:themeColor="text1"/>
          <w:szCs w:val="24"/>
          <w:lang w:val="hr-HR"/>
        </w:rPr>
        <w:t>mbudsme</w:t>
      </w:r>
      <w:r w:rsidRPr="006B7160">
        <w:rPr>
          <w:color w:val="000000" w:themeColor="text1"/>
          <w:szCs w:val="24"/>
          <w:lang w:val="hr-HR"/>
        </w:rPr>
        <w:t>ni B</w:t>
      </w:r>
      <w:r w:rsidR="006412A2" w:rsidRPr="006B7160">
        <w:rPr>
          <w:color w:val="000000" w:themeColor="text1"/>
          <w:szCs w:val="24"/>
          <w:lang w:val="hr-HR"/>
        </w:rPr>
        <w:t xml:space="preserve">osne </w:t>
      </w:r>
      <w:r w:rsidRPr="006B7160">
        <w:rPr>
          <w:color w:val="000000" w:themeColor="text1"/>
          <w:szCs w:val="24"/>
          <w:lang w:val="hr-HR"/>
        </w:rPr>
        <w:t>i</w:t>
      </w:r>
      <w:r w:rsidR="006412A2" w:rsidRPr="006B7160">
        <w:rPr>
          <w:color w:val="000000" w:themeColor="text1"/>
          <w:szCs w:val="24"/>
          <w:lang w:val="hr-HR"/>
        </w:rPr>
        <w:t xml:space="preserve"> </w:t>
      </w:r>
      <w:r w:rsidRPr="006B7160">
        <w:rPr>
          <w:color w:val="000000" w:themeColor="text1"/>
          <w:szCs w:val="24"/>
          <w:lang w:val="hr-HR"/>
        </w:rPr>
        <w:t>H</w:t>
      </w:r>
      <w:r w:rsidR="006412A2" w:rsidRPr="006B7160">
        <w:rPr>
          <w:color w:val="000000" w:themeColor="text1"/>
          <w:szCs w:val="24"/>
          <w:lang w:val="hr-HR"/>
        </w:rPr>
        <w:t>ercegovine</w:t>
      </w:r>
      <w:r w:rsidRPr="006B7160">
        <w:rPr>
          <w:color w:val="000000" w:themeColor="text1"/>
          <w:szCs w:val="24"/>
          <w:lang w:val="hr-HR"/>
        </w:rPr>
        <w:t xml:space="preserve"> kon</w:t>
      </w:r>
      <w:r w:rsidR="00520BAF">
        <w:rPr>
          <w:color w:val="000000" w:themeColor="text1"/>
          <w:szCs w:val="24"/>
          <w:lang w:val="hr-HR"/>
        </w:rPr>
        <w:t>s</w:t>
      </w:r>
      <w:r w:rsidRPr="006B7160">
        <w:rPr>
          <w:color w:val="000000" w:themeColor="text1"/>
          <w:szCs w:val="24"/>
          <w:lang w:val="hr-HR"/>
        </w:rPr>
        <w:t>tat</w:t>
      </w:r>
      <w:r w:rsidR="00520BAF">
        <w:rPr>
          <w:color w:val="000000" w:themeColor="text1"/>
          <w:szCs w:val="24"/>
          <w:lang w:val="hr-HR"/>
        </w:rPr>
        <w:t>ir</w:t>
      </w:r>
      <w:r w:rsidRPr="006B7160">
        <w:rPr>
          <w:color w:val="000000" w:themeColor="text1"/>
          <w:szCs w:val="24"/>
          <w:lang w:val="hr-HR"/>
        </w:rPr>
        <w:t xml:space="preserve">ali su da se nedostatak </w:t>
      </w:r>
      <w:r w:rsidR="00520BAF">
        <w:rPr>
          <w:color w:val="000000" w:themeColor="text1"/>
          <w:szCs w:val="24"/>
          <w:lang w:val="hr-HR"/>
        </w:rPr>
        <w:t>e</w:t>
      </w:r>
      <w:r w:rsidRPr="006B7160">
        <w:rPr>
          <w:color w:val="000000" w:themeColor="text1"/>
          <w:szCs w:val="24"/>
          <w:lang w:val="hr-HR"/>
        </w:rPr>
        <w:t>videncije sastoji u tome što nije usklađena s odredbama Krivičnog zakonika Republike Srpske od 2017. godine, te se članovi</w:t>
      </w:r>
      <w:r w:rsidR="00520BAF">
        <w:rPr>
          <w:color w:val="000000" w:themeColor="text1"/>
          <w:szCs w:val="24"/>
          <w:lang w:val="hr-HR"/>
        </w:rPr>
        <w:t>/</w:t>
      </w:r>
      <w:r w:rsidRPr="006B7160">
        <w:rPr>
          <w:color w:val="000000" w:themeColor="text1"/>
          <w:szCs w:val="24"/>
          <w:lang w:val="hr-HR"/>
        </w:rPr>
        <w:t xml:space="preserve">paragrafi za pojedina krivična djela u </w:t>
      </w:r>
      <w:r w:rsidR="00520BAF">
        <w:rPr>
          <w:color w:val="000000" w:themeColor="text1"/>
          <w:szCs w:val="24"/>
          <w:lang w:val="hr-HR"/>
        </w:rPr>
        <w:t>e</w:t>
      </w:r>
      <w:r w:rsidRPr="006B7160">
        <w:rPr>
          <w:color w:val="000000" w:themeColor="text1"/>
          <w:szCs w:val="24"/>
          <w:lang w:val="hr-HR"/>
        </w:rPr>
        <w:t>videnciji ne podudaraju s članovima krivičnih djela koja su izvršena. S tim u vezi</w:t>
      </w:r>
      <w:r w:rsidR="00DC015A">
        <w:rPr>
          <w:color w:val="000000" w:themeColor="text1"/>
          <w:szCs w:val="24"/>
          <w:lang w:val="hr-HR"/>
        </w:rPr>
        <w:t>,</w:t>
      </w:r>
      <w:r w:rsidRPr="006B7160">
        <w:rPr>
          <w:color w:val="000000" w:themeColor="text1"/>
          <w:szCs w:val="24"/>
          <w:lang w:val="hr-HR"/>
        </w:rPr>
        <w:t xml:space="preserve"> Ministarstvu unutrašnjih poslova Republike Srps</w:t>
      </w:r>
      <w:r w:rsidR="006412A2" w:rsidRPr="006B7160">
        <w:rPr>
          <w:color w:val="000000" w:themeColor="text1"/>
          <w:szCs w:val="24"/>
          <w:lang w:val="hr-HR"/>
        </w:rPr>
        <w:t>ke upuć</w:t>
      </w:r>
      <w:r w:rsidRPr="006B7160">
        <w:rPr>
          <w:color w:val="000000" w:themeColor="text1"/>
          <w:szCs w:val="24"/>
          <w:lang w:val="hr-HR"/>
        </w:rPr>
        <w:t>ena je preporuka da postojeću elektronsku evidenciju lica lišenih slobode usklad</w:t>
      </w:r>
      <w:r w:rsidR="00DC015A">
        <w:rPr>
          <w:color w:val="000000" w:themeColor="text1"/>
          <w:szCs w:val="24"/>
          <w:lang w:val="hr-HR"/>
        </w:rPr>
        <w:t>i</w:t>
      </w:r>
      <w:r w:rsidRPr="006B7160">
        <w:rPr>
          <w:color w:val="000000" w:themeColor="text1"/>
          <w:szCs w:val="24"/>
          <w:lang w:val="hr-HR"/>
        </w:rPr>
        <w:t xml:space="preserve"> s donesenim odredbama Krivičnog zakonika Republike Srpske.</w:t>
      </w:r>
    </w:p>
    <w:p w14:paraId="7B61358C" w14:textId="77777777" w:rsidR="00994D6F" w:rsidRPr="006B7160" w:rsidRDefault="00994D6F" w:rsidP="001F0A91">
      <w:pPr>
        <w:spacing w:line="276" w:lineRule="auto"/>
        <w:rPr>
          <w:color w:val="000000" w:themeColor="text1"/>
          <w:szCs w:val="24"/>
          <w:lang w:val="hr-HR"/>
        </w:rPr>
      </w:pPr>
    </w:p>
    <w:p w14:paraId="5B502BBA" w14:textId="77777777" w:rsidR="00994D6F" w:rsidRPr="006B7160" w:rsidRDefault="00994D6F" w:rsidP="001F0A91">
      <w:pPr>
        <w:spacing w:line="276" w:lineRule="auto"/>
        <w:rPr>
          <w:color w:val="000000" w:themeColor="text1"/>
          <w:szCs w:val="24"/>
          <w:lang w:val="hr-HR"/>
        </w:rPr>
      </w:pPr>
      <w:r w:rsidRPr="006B7160">
        <w:rPr>
          <w:color w:val="000000" w:themeColor="text1"/>
          <w:szCs w:val="24"/>
          <w:lang w:val="hr-HR"/>
        </w:rPr>
        <w:t>Iz odgovora od dana 10.</w:t>
      </w:r>
      <w:r w:rsidR="00520BAF">
        <w:rPr>
          <w:color w:val="000000" w:themeColor="text1"/>
          <w:szCs w:val="24"/>
          <w:lang w:val="hr-HR"/>
        </w:rPr>
        <w:t xml:space="preserve"> </w:t>
      </w:r>
      <w:r w:rsidRPr="006B7160">
        <w:rPr>
          <w:color w:val="000000" w:themeColor="text1"/>
          <w:szCs w:val="24"/>
          <w:lang w:val="hr-HR"/>
        </w:rPr>
        <w:t>1.</w:t>
      </w:r>
      <w:r w:rsidR="00520BAF">
        <w:rPr>
          <w:color w:val="000000" w:themeColor="text1"/>
          <w:szCs w:val="24"/>
          <w:lang w:val="hr-HR"/>
        </w:rPr>
        <w:t xml:space="preserve"> </w:t>
      </w:r>
      <w:r w:rsidRPr="006B7160">
        <w:rPr>
          <w:color w:val="000000" w:themeColor="text1"/>
          <w:szCs w:val="24"/>
          <w:lang w:val="hr-HR"/>
        </w:rPr>
        <w:t>20</w:t>
      </w:r>
      <w:r w:rsidR="006412A2" w:rsidRPr="006B7160">
        <w:rPr>
          <w:color w:val="000000" w:themeColor="text1"/>
          <w:szCs w:val="24"/>
          <w:lang w:val="hr-HR"/>
        </w:rPr>
        <w:t>24. godine proizlazi da je pre</w:t>
      </w:r>
      <w:r w:rsidRPr="006B7160">
        <w:rPr>
          <w:color w:val="000000" w:themeColor="text1"/>
          <w:szCs w:val="24"/>
          <w:lang w:val="hr-HR"/>
        </w:rPr>
        <w:t>poruka realiz</w:t>
      </w:r>
      <w:r w:rsidR="00520BAF">
        <w:rPr>
          <w:color w:val="000000" w:themeColor="text1"/>
          <w:szCs w:val="24"/>
          <w:lang w:val="hr-HR"/>
        </w:rPr>
        <w:t>ir</w:t>
      </w:r>
      <w:r w:rsidRPr="006B7160">
        <w:rPr>
          <w:color w:val="000000" w:themeColor="text1"/>
          <w:szCs w:val="24"/>
          <w:lang w:val="hr-HR"/>
        </w:rPr>
        <w:t xml:space="preserve">ana, te da je </w:t>
      </w:r>
      <w:r w:rsidR="00520BAF">
        <w:rPr>
          <w:color w:val="000000" w:themeColor="text1"/>
          <w:szCs w:val="24"/>
          <w:lang w:val="hr-HR"/>
        </w:rPr>
        <w:t>e</w:t>
      </w:r>
      <w:r w:rsidRPr="006B7160">
        <w:rPr>
          <w:color w:val="000000" w:themeColor="text1"/>
          <w:szCs w:val="24"/>
          <w:lang w:val="hr-HR"/>
        </w:rPr>
        <w:t xml:space="preserve">lektronska evidencija lica lišenih slobode u potpunosti usklađena s Krivičnim zakonikom Republike Srpske, a što je uočeno i tokom uvida u </w:t>
      </w:r>
      <w:r w:rsidR="00520BAF">
        <w:rPr>
          <w:color w:val="000000" w:themeColor="text1"/>
          <w:szCs w:val="24"/>
          <w:lang w:val="hr-HR"/>
        </w:rPr>
        <w:t>nju</w:t>
      </w:r>
      <w:r w:rsidRPr="006B7160">
        <w:rPr>
          <w:color w:val="000000" w:themeColor="text1"/>
          <w:szCs w:val="24"/>
          <w:lang w:val="hr-HR"/>
        </w:rPr>
        <w:t>.</w:t>
      </w:r>
    </w:p>
    <w:p w14:paraId="2DAA5FC1" w14:textId="77777777" w:rsidR="00F3226E" w:rsidRPr="006B7160" w:rsidRDefault="00F3226E" w:rsidP="001F0A91">
      <w:pPr>
        <w:spacing w:line="276" w:lineRule="auto"/>
        <w:rPr>
          <w:color w:val="000000" w:themeColor="text1"/>
          <w:szCs w:val="24"/>
          <w:lang w:val="hr-HR"/>
        </w:rPr>
      </w:pPr>
    </w:p>
    <w:p w14:paraId="7C283924" w14:textId="77777777" w:rsidR="00F3226E" w:rsidRPr="006B7160" w:rsidRDefault="00F3226E" w:rsidP="001F0A91">
      <w:pPr>
        <w:spacing w:line="276" w:lineRule="auto"/>
        <w:rPr>
          <w:color w:val="000000" w:themeColor="text1"/>
          <w:szCs w:val="24"/>
          <w:lang w:val="hr-HR"/>
        </w:rPr>
      </w:pPr>
      <w:r w:rsidRPr="006B7160">
        <w:rPr>
          <w:color w:val="000000" w:themeColor="text1"/>
          <w:szCs w:val="24"/>
          <w:lang w:val="hr-HR"/>
        </w:rPr>
        <w:t>Nadalje, generalne preporuke koje su se odnosile na izdvajanje neophodnih budžetskih sredstava s cilje</w:t>
      </w:r>
      <w:r w:rsidR="0014050A" w:rsidRPr="006B7160">
        <w:rPr>
          <w:color w:val="000000" w:themeColor="text1"/>
          <w:szCs w:val="24"/>
          <w:lang w:val="hr-HR"/>
        </w:rPr>
        <w:t xml:space="preserve">m realizacije preporuka </w:t>
      </w:r>
      <w:r w:rsidR="00520BAF">
        <w:rPr>
          <w:color w:val="000000" w:themeColor="text1"/>
          <w:szCs w:val="24"/>
          <w:lang w:val="hr-HR"/>
        </w:rPr>
        <w:t>o</w:t>
      </w:r>
      <w:r w:rsidR="0014050A" w:rsidRPr="006B7160">
        <w:rPr>
          <w:color w:val="000000" w:themeColor="text1"/>
          <w:szCs w:val="24"/>
          <w:lang w:val="hr-HR"/>
        </w:rPr>
        <w:t>mbudsme</w:t>
      </w:r>
      <w:r w:rsidRPr="006B7160">
        <w:rPr>
          <w:color w:val="000000" w:themeColor="text1"/>
          <w:szCs w:val="24"/>
          <w:lang w:val="hr-HR"/>
        </w:rPr>
        <w:t>na nadležnim ministarstvima unutrašnji</w:t>
      </w:r>
      <w:r w:rsidR="00DC015A">
        <w:rPr>
          <w:color w:val="000000" w:themeColor="text1"/>
          <w:szCs w:val="24"/>
          <w:lang w:val="hr-HR"/>
        </w:rPr>
        <w:t>h</w:t>
      </w:r>
      <w:r w:rsidRPr="006B7160">
        <w:rPr>
          <w:color w:val="000000" w:themeColor="text1"/>
          <w:szCs w:val="24"/>
          <w:lang w:val="hr-HR"/>
        </w:rPr>
        <w:t xml:space="preserve"> poslova također su ispoštovane, a što proizlazi iz odgovor</w:t>
      </w:r>
      <w:r w:rsidR="0014050A" w:rsidRPr="006B7160">
        <w:rPr>
          <w:color w:val="000000" w:themeColor="text1"/>
          <w:szCs w:val="24"/>
          <w:lang w:val="hr-HR"/>
        </w:rPr>
        <w:t>a</w:t>
      </w:r>
      <w:r w:rsidRPr="006B7160">
        <w:rPr>
          <w:rStyle w:val="FootnoteReference"/>
          <w:color w:val="000000" w:themeColor="text1"/>
          <w:szCs w:val="24"/>
          <w:lang w:val="hr-HR"/>
        </w:rPr>
        <w:footnoteReference w:id="58"/>
      </w:r>
      <w:r w:rsidRPr="006B7160">
        <w:rPr>
          <w:color w:val="000000" w:themeColor="text1"/>
          <w:szCs w:val="24"/>
          <w:lang w:val="hr-HR"/>
        </w:rPr>
        <w:t xml:space="preserve"> u kojem je navedeno sljedeće: </w:t>
      </w:r>
    </w:p>
    <w:p w14:paraId="2E25059A" w14:textId="77777777" w:rsidR="00F3226E" w:rsidRPr="006B7160" w:rsidRDefault="00F3226E" w:rsidP="001F0A91">
      <w:pPr>
        <w:spacing w:line="276" w:lineRule="auto"/>
        <w:rPr>
          <w:color w:val="000000" w:themeColor="text1"/>
          <w:szCs w:val="24"/>
          <w:lang w:val="hr-HR"/>
        </w:rPr>
      </w:pPr>
    </w:p>
    <w:p w14:paraId="5D54B198" w14:textId="77777777" w:rsidR="00BB5CFC" w:rsidRPr="006B7160" w:rsidRDefault="00520BAF" w:rsidP="001F0A91">
      <w:pPr>
        <w:rPr>
          <w:i/>
          <w:color w:val="000000" w:themeColor="text1"/>
          <w:lang w:val="hr-HR"/>
        </w:rPr>
      </w:pPr>
      <w:r>
        <w:rPr>
          <w:i/>
          <w:color w:val="000000" w:themeColor="text1"/>
          <w:lang w:val="hr-HR"/>
        </w:rPr>
        <w:lastRenderedPageBreak/>
        <w:t>„</w:t>
      </w:r>
      <w:r w:rsidR="00F3226E" w:rsidRPr="006B7160">
        <w:rPr>
          <w:i/>
          <w:color w:val="000000" w:themeColor="text1"/>
          <w:lang w:val="hr-HR"/>
        </w:rPr>
        <w:t xml:space="preserve">U vezi sa preporukom koja se odnosila na materijalno-tehničke uslove u prostorijama za zadržavanje lica lišenih slobode, potrebe obezbjeđivanja dodatnih smještajnih kapaciteta </w:t>
      </w:r>
      <w:r w:rsidR="00DC015A">
        <w:rPr>
          <w:i/>
          <w:color w:val="000000" w:themeColor="text1"/>
          <w:lang w:val="hr-HR"/>
        </w:rPr>
        <w:t>i</w:t>
      </w:r>
      <w:r w:rsidR="00F3226E" w:rsidRPr="006B7160">
        <w:rPr>
          <w:i/>
          <w:color w:val="000000" w:themeColor="text1"/>
          <w:lang w:val="hr-HR"/>
        </w:rPr>
        <w:t xml:space="preserve"> adaptaciju postojećih, te ugradnju videonadzora, obavještavamo vas da je naše Ministarstvo u prethodnom periodu za izgradnju novih i adaptaciju postojećih prostorija za smještaj lica lišenih slobode izdvojilo okvirno iznos od 600.000,00 KM. Najveći dio tih sredstava iskorišćen je za izgradnju novih prostorija za smještaj lica lišenih slobode u Banjaluci (iste su izgrađene u skladu sa evropskim standardima), a ostatak sredstava iskorišćen je za sporadična ulaganja u prostorije za smještaj lica lišenih slobode u ostalim policijskim upravama u Republici Srpskoj. Prema posljednjem presjeku stanja, po ovom pitanju, konstatovano je da od ukupno 109 prostorija za smještaj lica lišenih slobode 68 prostorija ispunjava uslove u skladu sa Uputstvom o postupanju sa licima lišenim slobode, broj: S/M-052- 2776/17 od 22.</w:t>
      </w:r>
      <w:r w:rsidR="00DC015A">
        <w:rPr>
          <w:i/>
          <w:color w:val="000000" w:themeColor="text1"/>
          <w:lang w:val="hr-HR"/>
        </w:rPr>
        <w:t xml:space="preserve"> </w:t>
      </w:r>
      <w:r w:rsidR="00F3226E" w:rsidRPr="006B7160">
        <w:rPr>
          <w:i/>
          <w:color w:val="000000" w:themeColor="text1"/>
          <w:lang w:val="hr-HR"/>
        </w:rPr>
        <w:t>6.</w:t>
      </w:r>
      <w:r w:rsidR="00DC015A">
        <w:rPr>
          <w:i/>
          <w:color w:val="000000" w:themeColor="text1"/>
          <w:lang w:val="hr-HR"/>
        </w:rPr>
        <w:t xml:space="preserve"> </w:t>
      </w:r>
      <w:r w:rsidR="00F3226E" w:rsidRPr="006B7160">
        <w:rPr>
          <w:i/>
          <w:color w:val="000000" w:themeColor="text1"/>
          <w:lang w:val="hr-HR"/>
        </w:rPr>
        <w:t>2018. godine. Ministarstvo, u skladu sa mogućnostima, u kontinuitetu planira sredstva za adaptaciju preostalih prostorija za smještaj lica lišenih slobode.</w:t>
      </w:r>
    </w:p>
    <w:p w14:paraId="152E0D75" w14:textId="77777777" w:rsidR="001F0A91" w:rsidRPr="006B7160" w:rsidRDefault="001F0A91" w:rsidP="001F0A91">
      <w:pPr>
        <w:rPr>
          <w:i/>
          <w:color w:val="000000" w:themeColor="text1"/>
          <w:lang w:val="hr-HR"/>
        </w:rPr>
      </w:pPr>
    </w:p>
    <w:p w14:paraId="22C6F0F0" w14:textId="77777777" w:rsidR="001F0A91" w:rsidRPr="006B7160" w:rsidRDefault="00F3226E" w:rsidP="001F0A91">
      <w:pPr>
        <w:rPr>
          <w:i/>
          <w:color w:val="000000" w:themeColor="text1"/>
          <w:lang w:val="hr-HR"/>
        </w:rPr>
      </w:pPr>
      <w:r w:rsidRPr="006B7160">
        <w:rPr>
          <w:i/>
          <w:color w:val="000000" w:themeColor="text1"/>
          <w:lang w:val="hr-HR"/>
        </w:rPr>
        <w:t>Preporuka koja se odnosi na izdvajanje budžetskih sredstava za zapošljavanje dodatnog kadra iz ugla ovog Ministarstva nije sporna, jer se sredstva za te svrhe planiraju svake godine. Međutim, fluktuacija zaposlenih u Ministarstvu zahtijevala je intenzivno i masovnije školovanje kadrova, te je iz tog razloga u prethodnih nekoliko godine na Policijskoj akademiji odškolovano nekoliko hiljada kadeta koji su, nakon obuke, zasnovali radni odnos u Ministarstvu. Takođe, 2023. godine u našem Ministarstvu počela je sa radom i Srednja škola unutrašnjih poslova.</w:t>
      </w:r>
    </w:p>
    <w:p w14:paraId="4515D9D7" w14:textId="77777777" w:rsidR="001F0A91" w:rsidRPr="006B7160" w:rsidRDefault="001F0A91" w:rsidP="001F0A91">
      <w:pPr>
        <w:rPr>
          <w:i/>
          <w:color w:val="000000" w:themeColor="text1"/>
          <w:lang w:val="hr-HR"/>
        </w:rPr>
      </w:pPr>
    </w:p>
    <w:p w14:paraId="7252DED9" w14:textId="77777777" w:rsidR="00F3226E" w:rsidRPr="006B7160" w:rsidRDefault="00F3226E" w:rsidP="001F0A91">
      <w:pPr>
        <w:rPr>
          <w:i/>
          <w:color w:val="000000" w:themeColor="text1"/>
          <w:lang w:val="hr-HR"/>
        </w:rPr>
      </w:pPr>
      <w:r w:rsidRPr="006B7160">
        <w:rPr>
          <w:i/>
          <w:color w:val="000000" w:themeColor="text1"/>
          <w:lang w:val="hr-HR"/>
        </w:rPr>
        <w:t xml:space="preserve"> U vezi sa preporukom da se u okviru stručnog usavršavanja ovlaštenih službenih lica koja postupaju prema licima lišenim slobode organizuje kontinuirana, specijalizovana i licencirana obuka, koja će zadovoljiti najviše domać</w:t>
      </w:r>
      <w:r w:rsidR="006412A2" w:rsidRPr="006B7160">
        <w:rPr>
          <w:i/>
          <w:color w:val="000000" w:themeColor="text1"/>
          <w:lang w:val="hr-HR"/>
        </w:rPr>
        <w:t>e i međunarodne standarde u ovo</w:t>
      </w:r>
      <w:r w:rsidRPr="006B7160">
        <w:rPr>
          <w:i/>
          <w:color w:val="000000" w:themeColor="text1"/>
          <w:lang w:val="hr-HR"/>
        </w:rPr>
        <w:t>j oblasti, naše Ministarstvo preduzima niz aktivnosti, kako slijedi:</w:t>
      </w:r>
    </w:p>
    <w:p w14:paraId="703C318D" w14:textId="77777777" w:rsidR="001F0A91" w:rsidRPr="006B7160" w:rsidRDefault="001F0A91" w:rsidP="001F0A91">
      <w:pPr>
        <w:rPr>
          <w:i/>
          <w:color w:val="000000" w:themeColor="text1"/>
          <w:lang w:val="hr-HR"/>
        </w:rPr>
      </w:pPr>
    </w:p>
    <w:p w14:paraId="5045DED7" w14:textId="77777777" w:rsidR="00F3226E" w:rsidRPr="006B7160" w:rsidRDefault="00F3226E" w:rsidP="001F0A91">
      <w:pPr>
        <w:rPr>
          <w:i/>
          <w:color w:val="000000" w:themeColor="text1"/>
          <w:lang w:val="hr-HR"/>
        </w:rPr>
      </w:pPr>
      <w:r w:rsidRPr="006B7160">
        <w:rPr>
          <w:i/>
          <w:color w:val="000000" w:themeColor="text1"/>
          <w:lang w:val="hr-HR"/>
        </w:rPr>
        <w:t xml:space="preserve">- U okviru Nastavnog plana i programa Srednje škole unutrašnjih poslova, u predmetu </w:t>
      </w:r>
      <w:r w:rsidR="00B1160F">
        <w:rPr>
          <w:i/>
          <w:color w:val="000000" w:themeColor="text1"/>
          <w:lang w:val="hr-HR"/>
        </w:rPr>
        <w:t>'</w:t>
      </w:r>
      <w:r w:rsidRPr="006B7160">
        <w:rPr>
          <w:i/>
          <w:color w:val="000000" w:themeColor="text1"/>
          <w:lang w:val="hr-HR"/>
        </w:rPr>
        <w:t>Policijska ovlašćenja sa policijskom taktikom</w:t>
      </w:r>
      <w:r w:rsidR="00B1160F">
        <w:rPr>
          <w:i/>
          <w:color w:val="000000" w:themeColor="text1"/>
          <w:lang w:val="hr-HR"/>
        </w:rPr>
        <w:t>'</w:t>
      </w:r>
      <w:r w:rsidRPr="006B7160">
        <w:rPr>
          <w:i/>
          <w:color w:val="000000" w:themeColor="text1"/>
          <w:lang w:val="hr-HR"/>
        </w:rPr>
        <w:t xml:space="preserve">, nastavnim fondom od 32 nastavna časa (drugo polugodište), realizovaće se nastavna jedinica </w:t>
      </w:r>
      <w:r w:rsidR="00B1160F">
        <w:rPr>
          <w:i/>
          <w:color w:val="000000" w:themeColor="text1"/>
          <w:lang w:val="hr-HR"/>
        </w:rPr>
        <w:t>'</w:t>
      </w:r>
      <w:r w:rsidRPr="006B7160">
        <w:rPr>
          <w:i/>
          <w:color w:val="000000" w:themeColor="text1"/>
          <w:lang w:val="hr-HR"/>
        </w:rPr>
        <w:t>Lišenje slobode</w:t>
      </w:r>
      <w:r w:rsidR="00B1160F">
        <w:rPr>
          <w:i/>
          <w:color w:val="000000" w:themeColor="text1"/>
          <w:lang w:val="hr-HR"/>
        </w:rPr>
        <w:t>'</w:t>
      </w:r>
      <w:r w:rsidRPr="006B7160">
        <w:rPr>
          <w:i/>
          <w:color w:val="000000" w:themeColor="text1"/>
          <w:lang w:val="hr-HR"/>
        </w:rPr>
        <w:t xml:space="preserve"> u okviru koje se učenici srednje škole školuju o zakonitom, bezbjednom, taktički ispravnom i asertivnom postupanju prilikom lišenja slobode.</w:t>
      </w:r>
    </w:p>
    <w:p w14:paraId="2382B83F" w14:textId="77777777" w:rsidR="00F3226E" w:rsidRPr="006B7160" w:rsidRDefault="00F3226E" w:rsidP="001F0A91">
      <w:pPr>
        <w:rPr>
          <w:i/>
          <w:color w:val="000000" w:themeColor="text1"/>
          <w:lang w:val="hr-HR"/>
        </w:rPr>
      </w:pPr>
    </w:p>
    <w:p w14:paraId="68E31011" w14:textId="77777777" w:rsidR="00F3226E" w:rsidRPr="006B7160" w:rsidRDefault="00F3226E" w:rsidP="001F0A91">
      <w:pPr>
        <w:rPr>
          <w:i/>
          <w:color w:val="000000" w:themeColor="text1"/>
          <w:lang w:val="hr-HR"/>
        </w:rPr>
      </w:pPr>
      <w:r w:rsidRPr="006B7160">
        <w:rPr>
          <w:i/>
          <w:color w:val="000000" w:themeColor="text1"/>
          <w:lang w:val="hr-HR"/>
        </w:rPr>
        <w:t xml:space="preserve">- Aktuelnim Nastavnim planom i programom Uprave za policijsko obrazovanje, u okviru policijske obuke kadeta Policijske akademije, kreiran je poseban modul </w:t>
      </w:r>
      <w:r w:rsidR="00075849">
        <w:rPr>
          <w:i/>
          <w:color w:val="000000" w:themeColor="text1"/>
          <w:lang w:val="hr-HR"/>
        </w:rPr>
        <w:t>'</w:t>
      </w:r>
      <w:r w:rsidRPr="006B7160">
        <w:rPr>
          <w:i/>
          <w:color w:val="000000" w:themeColor="text1"/>
          <w:lang w:val="hr-HR"/>
        </w:rPr>
        <w:t>Lišenje slobode</w:t>
      </w:r>
      <w:r w:rsidR="00075849">
        <w:rPr>
          <w:i/>
          <w:color w:val="000000" w:themeColor="text1"/>
          <w:lang w:val="hr-HR"/>
        </w:rPr>
        <w:t>'</w:t>
      </w:r>
      <w:r w:rsidRPr="006B7160">
        <w:rPr>
          <w:i/>
          <w:color w:val="000000" w:themeColor="text1"/>
          <w:lang w:val="hr-HR"/>
        </w:rPr>
        <w:t xml:space="preserve"> koji se sastoji od tri modularne jedinice: Pojam lišenja slobode, normativni okvir i prava lica lišenog slobode; Procedura lišenja slobode i izvještavanje, obavještavanje, evidentiranje, dokumentovanje i nadzor nad lišenjem slobode. Svrha ovog modula, koji je koncipiran od 40 časov</w:t>
      </w:r>
      <w:r w:rsidR="00BF4A63" w:rsidRPr="006B7160">
        <w:rPr>
          <w:i/>
          <w:color w:val="000000" w:themeColor="text1"/>
          <w:lang w:val="hr-HR"/>
        </w:rPr>
        <w:t xml:space="preserve">a, jeste da se kadeti osposobe </w:t>
      </w:r>
      <w:r w:rsidRPr="006B7160">
        <w:rPr>
          <w:i/>
          <w:color w:val="000000" w:themeColor="text1"/>
          <w:lang w:val="hr-HR"/>
        </w:rPr>
        <w:t>za zakonito, bezbjedno, pravilno, taktično i asertivno postupanje prilikom lišenja slobode, od momenta hapšenja do momenta otpusta lica lišenog slobode.</w:t>
      </w:r>
    </w:p>
    <w:p w14:paraId="69EC4B71" w14:textId="77777777" w:rsidR="00F3226E" w:rsidRPr="006B7160" w:rsidRDefault="00F3226E" w:rsidP="001F0A91">
      <w:pPr>
        <w:rPr>
          <w:i/>
          <w:color w:val="000000" w:themeColor="text1"/>
          <w:lang w:val="hr-HR"/>
        </w:rPr>
      </w:pPr>
    </w:p>
    <w:p w14:paraId="29172424" w14:textId="77777777" w:rsidR="00F3226E" w:rsidRPr="006B7160" w:rsidRDefault="00F3226E" w:rsidP="001F0A91">
      <w:pPr>
        <w:rPr>
          <w:i/>
          <w:color w:val="000000" w:themeColor="text1"/>
          <w:lang w:val="hr-HR"/>
        </w:rPr>
      </w:pPr>
      <w:r w:rsidRPr="006B7160">
        <w:rPr>
          <w:i/>
          <w:color w:val="000000" w:themeColor="text1"/>
          <w:lang w:val="hr-HR"/>
        </w:rPr>
        <w:t xml:space="preserve">- Sačinjen je i nastavni plan i program seminara </w:t>
      </w:r>
      <w:r w:rsidR="00075849">
        <w:rPr>
          <w:i/>
          <w:color w:val="000000" w:themeColor="text1"/>
          <w:lang w:val="hr-HR"/>
        </w:rPr>
        <w:t>'</w:t>
      </w:r>
      <w:r w:rsidRPr="006B7160">
        <w:rPr>
          <w:i/>
          <w:color w:val="000000" w:themeColor="text1"/>
          <w:lang w:val="hr-HR"/>
        </w:rPr>
        <w:t>Ljudska prava lica lišenih slobode u policijskom pritvoru</w:t>
      </w:r>
      <w:r w:rsidR="00075849">
        <w:rPr>
          <w:i/>
          <w:color w:val="000000" w:themeColor="text1"/>
          <w:lang w:val="hr-HR"/>
        </w:rPr>
        <w:t>'</w:t>
      </w:r>
      <w:r w:rsidRPr="006B7160">
        <w:rPr>
          <w:i/>
          <w:color w:val="000000" w:themeColor="text1"/>
          <w:lang w:val="hr-HR"/>
        </w:rPr>
        <w:t xml:space="preserve"> koji je uvršten u godišnji plan redovne obuke policijskih službenika Ministarstva unutrašnjih poslova Republike Srpske. Prema navedenom nastavnom planu i programu, seminar je dvodnevni i namijenjen je policijskim službenicima policije opšte nadležnosti, saobraćajne policije, kriminalističke policije i pripadnicima Žandarmerije. Sadržaj seminara se odnosi na module </w:t>
      </w:r>
      <w:r w:rsidR="00075849">
        <w:rPr>
          <w:i/>
          <w:color w:val="000000" w:themeColor="text1"/>
          <w:lang w:val="hr-HR"/>
        </w:rPr>
        <w:t>'</w:t>
      </w:r>
      <w:r w:rsidRPr="006B7160">
        <w:rPr>
          <w:i/>
          <w:color w:val="000000" w:themeColor="text1"/>
          <w:lang w:val="hr-HR"/>
        </w:rPr>
        <w:t>Ljudska prava i etika u radu policije</w:t>
      </w:r>
      <w:r w:rsidR="00075849">
        <w:rPr>
          <w:i/>
          <w:color w:val="000000" w:themeColor="text1"/>
          <w:lang w:val="hr-HR"/>
        </w:rPr>
        <w:t>'</w:t>
      </w:r>
      <w:r w:rsidRPr="006B7160">
        <w:rPr>
          <w:i/>
          <w:color w:val="000000" w:themeColor="text1"/>
          <w:lang w:val="hr-HR"/>
        </w:rPr>
        <w:t xml:space="preserve">, </w:t>
      </w:r>
      <w:r w:rsidR="00075849">
        <w:rPr>
          <w:i/>
          <w:color w:val="000000" w:themeColor="text1"/>
          <w:lang w:val="hr-HR"/>
        </w:rPr>
        <w:t>'</w:t>
      </w:r>
      <w:r w:rsidRPr="006B7160">
        <w:rPr>
          <w:i/>
          <w:color w:val="000000" w:themeColor="text1"/>
          <w:lang w:val="hr-HR"/>
        </w:rPr>
        <w:t>Policijsko lišenje slobode</w:t>
      </w:r>
      <w:r w:rsidR="00075849">
        <w:rPr>
          <w:i/>
          <w:color w:val="000000" w:themeColor="text1"/>
          <w:lang w:val="hr-HR"/>
        </w:rPr>
        <w:t>'</w:t>
      </w:r>
      <w:r w:rsidRPr="006B7160">
        <w:rPr>
          <w:i/>
          <w:color w:val="000000" w:themeColor="text1"/>
          <w:lang w:val="hr-HR"/>
        </w:rPr>
        <w:t xml:space="preserve">, </w:t>
      </w:r>
      <w:r w:rsidR="00075849">
        <w:rPr>
          <w:i/>
          <w:color w:val="000000" w:themeColor="text1"/>
          <w:lang w:val="hr-HR"/>
        </w:rPr>
        <w:t>'</w:t>
      </w:r>
      <w:r w:rsidRPr="006B7160">
        <w:rPr>
          <w:i/>
          <w:color w:val="000000" w:themeColor="text1"/>
          <w:lang w:val="hr-HR"/>
        </w:rPr>
        <w:t>Efikasna komunikacija sa licima lišenim slobode</w:t>
      </w:r>
      <w:r w:rsidR="00075849">
        <w:rPr>
          <w:i/>
          <w:color w:val="000000" w:themeColor="text1"/>
          <w:lang w:val="hr-HR"/>
        </w:rPr>
        <w:t>'</w:t>
      </w:r>
      <w:r w:rsidRPr="006B7160">
        <w:rPr>
          <w:i/>
          <w:color w:val="000000" w:themeColor="text1"/>
          <w:lang w:val="hr-HR"/>
        </w:rPr>
        <w:t>,</w:t>
      </w:r>
      <w:r w:rsidR="00075849">
        <w:rPr>
          <w:i/>
          <w:color w:val="000000" w:themeColor="text1"/>
          <w:lang w:val="hr-HR"/>
        </w:rPr>
        <w:t xml:space="preserve"> '</w:t>
      </w:r>
      <w:r w:rsidRPr="006B7160">
        <w:rPr>
          <w:i/>
          <w:color w:val="000000" w:themeColor="text1"/>
          <w:lang w:val="hr-HR"/>
        </w:rPr>
        <w:t>Postupanje sa povjerljivim podacima</w:t>
      </w:r>
      <w:r w:rsidR="00075849">
        <w:rPr>
          <w:i/>
          <w:color w:val="000000" w:themeColor="text1"/>
          <w:lang w:val="hr-HR"/>
        </w:rPr>
        <w:t>'</w:t>
      </w:r>
      <w:r w:rsidRPr="006B7160">
        <w:rPr>
          <w:i/>
          <w:color w:val="000000" w:themeColor="text1"/>
          <w:lang w:val="hr-HR"/>
        </w:rPr>
        <w:t xml:space="preserve">, </w:t>
      </w:r>
      <w:r w:rsidR="00075849">
        <w:rPr>
          <w:i/>
          <w:color w:val="000000" w:themeColor="text1"/>
          <w:lang w:val="hr-HR"/>
        </w:rPr>
        <w:t>'</w:t>
      </w:r>
      <w:r w:rsidRPr="006B7160">
        <w:rPr>
          <w:i/>
          <w:color w:val="000000" w:themeColor="text1"/>
          <w:lang w:val="hr-HR"/>
        </w:rPr>
        <w:t>Intervjuisanje lica lišenih slobode</w:t>
      </w:r>
      <w:r w:rsidR="00075849">
        <w:rPr>
          <w:i/>
          <w:color w:val="000000" w:themeColor="text1"/>
          <w:lang w:val="hr-HR"/>
        </w:rPr>
        <w:t>'</w:t>
      </w:r>
      <w:r w:rsidRPr="006B7160">
        <w:rPr>
          <w:i/>
          <w:color w:val="000000" w:themeColor="text1"/>
          <w:lang w:val="hr-HR"/>
        </w:rPr>
        <w:t xml:space="preserve">, </w:t>
      </w:r>
      <w:r w:rsidR="00075849">
        <w:rPr>
          <w:i/>
          <w:color w:val="000000" w:themeColor="text1"/>
          <w:lang w:val="hr-HR"/>
        </w:rPr>
        <w:t>'</w:t>
      </w:r>
      <w:r w:rsidRPr="006B7160">
        <w:rPr>
          <w:i/>
          <w:color w:val="000000" w:themeColor="text1"/>
          <w:lang w:val="hr-HR"/>
        </w:rPr>
        <w:t xml:space="preserve">Održavanje nivoa sigurnosti u </w:t>
      </w:r>
      <w:r w:rsidRPr="006B7160">
        <w:rPr>
          <w:i/>
          <w:color w:val="000000" w:themeColor="text1"/>
          <w:lang w:val="hr-HR"/>
        </w:rPr>
        <w:lastRenderedPageBreak/>
        <w:t>zatvorenom okruženju</w:t>
      </w:r>
      <w:r w:rsidR="00075849">
        <w:rPr>
          <w:i/>
          <w:color w:val="000000" w:themeColor="text1"/>
          <w:lang w:val="hr-HR"/>
        </w:rPr>
        <w:t>'</w:t>
      </w:r>
      <w:r w:rsidRPr="006B7160">
        <w:rPr>
          <w:i/>
          <w:color w:val="000000" w:themeColor="text1"/>
          <w:lang w:val="hr-HR"/>
        </w:rPr>
        <w:t xml:space="preserve">, </w:t>
      </w:r>
      <w:r w:rsidR="00075849">
        <w:rPr>
          <w:i/>
          <w:color w:val="000000" w:themeColor="text1"/>
          <w:lang w:val="hr-HR"/>
        </w:rPr>
        <w:t>'</w:t>
      </w:r>
      <w:r w:rsidRPr="006B7160">
        <w:rPr>
          <w:i/>
          <w:color w:val="000000" w:themeColor="text1"/>
          <w:lang w:val="hr-HR"/>
        </w:rPr>
        <w:t>Pripravnost na vanredne situacije</w:t>
      </w:r>
      <w:r w:rsidR="00075849">
        <w:rPr>
          <w:i/>
          <w:color w:val="000000" w:themeColor="text1"/>
          <w:lang w:val="hr-HR"/>
        </w:rPr>
        <w:t>'</w:t>
      </w:r>
      <w:r w:rsidRPr="006B7160">
        <w:rPr>
          <w:i/>
          <w:color w:val="000000" w:themeColor="text1"/>
          <w:lang w:val="hr-HR"/>
        </w:rPr>
        <w:t xml:space="preserve">, </w:t>
      </w:r>
      <w:r w:rsidR="00075849">
        <w:rPr>
          <w:i/>
          <w:color w:val="000000" w:themeColor="text1"/>
          <w:lang w:val="hr-HR"/>
        </w:rPr>
        <w:t>'</w:t>
      </w:r>
      <w:r w:rsidRPr="006B7160">
        <w:rPr>
          <w:i/>
          <w:color w:val="000000" w:themeColor="text1"/>
          <w:lang w:val="hr-HR"/>
        </w:rPr>
        <w:t>Specifične ranjive grupe l</w:t>
      </w:r>
      <w:r w:rsidR="006412A2" w:rsidRPr="006B7160">
        <w:rPr>
          <w:i/>
          <w:color w:val="000000" w:themeColor="text1"/>
          <w:lang w:val="hr-HR"/>
        </w:rPr>
        <w:t>ica lišenih slobode</w:t>
      </w:r>
      <w:r w:rsidR="00075849">
        <w:rPr>
          <w:i/>
          <w:color w:val="000000" w:themeColor="text1"/>
          <w:lang w:val="hr-HR"/>
        </w:rPr>
        <w:t>'</w:t>
      </w:r>
      <w:r w:rsidR="006412A2" w:rsidRPr="006B7160">
        <w:rPr>
          <w:i/>
          <w:color w:val="000000" w:themeColor="text1"/>
          <w:lang w:val="hr-HR"/>
        </w:rPr>
        <w:t xml:space="preserve">. Navedene </w:t>
      </w:r>
      <w:r w:rsidRPr="006B7160">
        <w:rPr>
          <w:i/>
          <w:color w:val="000000" w:themeColor="text1"/>
          <w:lang w:val="hr-HR"/>
        </w:rPr>
        <w:t>seminare izvode policijski službenici Ministarstva akreditovani od strane Savjeta Evrope u skladu sa evropskim standardima i najboljom praksom agencija za sprovođenje zakona</w:t>
      </w:r>
      <w:r w:rsidR="00075849">
        <w:rPr>
          <w:i/>
          <w:color w:val="000000" w:themeColor="text1"/>
          <w:lang w:val="hr-HR"/>
        </w:rPr>
        <w:t>.“</w:t>
      </w:r>
      <w:r w:rsidRPr="006B7160">
        <w:rPr>
          <w:i/>
          <w:color w:val="000000" w:themeColor="text1"/>
          <w:lang w:val="hr-HR"/>
        </w:rPr>
        <w:t xml:space="preserve"> </w:t>
      </w:r>
    </w:p>
    <w:p w14:paraId="77D236BE" w14:textId="77777777" w:rsidR="00994D6F" w:rsidRPr="006B7160" w:rsidRDefault="00994D6F" w:rsidP="001F0A91">
      <w:pPr>
        <w:spacing w:line="276" w:lineRule="auto"/>
        <w:rPr>
          <w:color w:val="000000" w:themeColor="text1"/>
          <w:szCs w:val="24"/>
          <w:lang w:val="hr-HR"/>
        </w:rPr>
      </w:pPr>
    </w:p>
    <w:p w14:paraId="568B03AB" w14:textId="77777777" w:rsidR="00994D6F" w:rsidRPr="006B7160" w:rsidRDefault="00994D6F" w:rsidP="001F0A91">
      <w:pPr>
        <w:spacing w:line="276" w:lineRule="auto"/>
        <w:rPr>
          <w:color w:val="000000" w:themeColor="text1"/>
          <w:szCs w:val="24"/>
          <w:lang w:val="hr-HR"/>
        </w:rPr>
      </w:pPr>
    </w:p>
    <w:p w14:paraId="2E189FA6" w14:textId="77777777" w:rsidR="00386A94" w:rsidRPr="006B7160" w:rsidRDefault="00C57E86" w:rsidP="001F0A91">
      <w:pPr>
        <w:pStyle w:val="Heading3"/>
        <w:numPr>
          <w:ilvl w:val="2"/>
          <w:numId w:val="33"/>
        </w:numPr>
        <w:rPr>
          <w:color w:val="000000" w:themeColor="text1"/>
          <w:lang w:val="hr-HR"/>
        </w:rPr>
      </w:pPr>
      <w:bookmarkStart w:id="20" w:name="_Toc166485020"/>
      <w:r w:rsidRPr="006B7160">
        <w:rPr>
          <w:color w:val="000000" w:themeColor="text1"/>
          <w:lang w:val="hr-HR"/>
        </w:rPr>
        <w:t>Policijska uprava Banja Luka</w:t>
      </w:r>
      <w:bookmarkEnd w:id="20"/>
    </w:p>
    <w:p w14:paraId="01B165B2" w14:textId="77777777" w:rsidR="007F6591" w:rsidRPr="006B7160" w:rsidRDefault="007F6591" w:rsidP="001F0A91">
      <w:pPr>
        <w:spacing w:line="276" w:lineRule="auto"/>
        <w:rPr>
          <w:color w:val="000000" w:themeColor="text1"/>
          <w:szCs w:val="24"/>
          <w:lang w:val="hr-HR"/>
        </w:rPr>
      </w:pPr>
    </w:p>
    <w:p w14:paraId="0D970E98" w14:textId="77777777" w:rsidR="00FF21A3" w:rsidRPr="006B7160" w:rsidRDefault="00FF21A3" w:rsidP="001F0A91">
      <w:pPr>
        <w:spacing w:line="276" w:lineRule="auto"/>
        <w:rPr>
          <w:b/>
          <w:color w:val="000000" w:themeColor="text1"/>
          <w:szCs w:val="24"/>
          <w:lang w:val="hr-HR"/>
        </w:rPr>
      </w:pPr>
      <w:r w:rsidRPr="006B7160">
        <w:rPr>
          <w:color w:val="000000" w:themeColor="text1"/>
          <w:szCs w:val="24"/>
          <w:lang w:val="hr-HR"/>
        </w:rPr>
        <w:t>Policijska uprava Banja Luka obuhvata 12 policijskih stanica, i to</w:t>
      </w:r>
      <w:r w:rsidR="00075849">
        <w:rPr>
          <w:color w:val="000000" w:themeColor="text1"/>
          <w:szCs w:val="24"/>
          <w:lang w:val="hr-HR"/>
        </w:rPr>
        <w:t xml:space="preserve"> sljedeće</w:t>
      </w:r>
      <w:r w:rsidRPr="006B7160">
        <w:rPr>
          <w:color w:val="000000" w:themeColor="text1"/>
          <w:szCs w:val="24"/>
          <w:lang w:val="hr-HR"/>
        </w:rPr>
        <w:t>:</w:t>
      </w:r>
      <w:r w:rsidRPr="006B7160">
        <w:rPr>
          <w:b/>
          <w:color w:val="000000" w:themeColor="text1"/>
          <w:szCs w:val="24"/>
          <w:lang w:val="hr-HR"/>
        </w:rPr>
        <w:t xml:space="preserve"> </w:t>
      </w:r>
      <w:r w:rsidRPr="006B7160">
        <w:rPr>
          <w:color w:val="000000" w:themeColor="text1"/>
          <w:szCs w:val="24"/>
          <w:lang w:val="hr-HR"/>
        </w:rPr>
        <w:t>Policijska stanica Centar, Policijska stanica Lazarevo</w:t>
      </w:r>
      <w:r w:rsidRPr="006B7160">
        <w:rPr>
          <w:b/>
          <w:color w:val="000000" w:themeColor="text1"/>
          <w:szCs w:val="24"/>
          <w:lang w:val="hr-HR"/>
        </w:rPr>
        <w:t xml:space="preserve">, </w:t>
      </w:r>
      <w:r w:rsidRPr="006B7160">
        <w:rPr>
          <w:color w:val="000000" w:themeColor="text1"/>
          <w:szCs w:val="24"/>
          <w:lang w:val="hr-HR"/>
        </w:rPr>
        <w:t>Policijska stanica Obilićevo, Policijska stanica Lauš, Policijska stanica Potkozarj</w:t>
      </w:r>
      <w:r w:rsidR="00C72815">
        <w:rPr>
          <w:color w:val="000000" w:themeColor="text1"/>
          <w:szCs w:val="24"/>
          <w:lang w:val="hr-HR"/>
        </w:rPr>
        <w:t>e,</w:t>
      </w:r>
      <w:r w:rsidRPr="006B7160">
        <w:rPr>
          <w:b/>
          <w:color w:val="000000" w:themeColor="text1"/>
          <w:szCs w:val="24"/>
          <w:lang w:val="hr-HR"/>
        </w:rPr>
        <w:t xml:space="preserve"> </w:t>
      </w:r>
      <w:r w:rsidRPr="006B7160">
        <w:rPr>
          <w:color w:val="000000" w:themeColor="text1"/>
          <w:szCs w:val="24"/>
          <w:lang w:val="hr-HR"/>
        </w:rPr>
        <w:t xml:space="preserve">Policijska stanica Intervencije, Policijska stanica </w:t>
      </w:r>
      <w:r w:rsidR="006412A2" w:rsidRPr="006B7160">
        <w:rPr>
          <w:color w:val="000000" w:themeColor="text1"/>
          <w:szCs w:val="24"/>
          <w:lang w:val="hr-HR"/>
        </w:rPr>
        <w:t>za bezbjednost saobraćaja</w:t>
      </w:r>
      <w:r w:rsidRPr="006B7160">
        <w:rPr>
          <w:color w:val="000000" w:themeColor="text1"/>
          <w:szCs w:val="24"/>
          <w:lang w:val="hr-HR"/>
        </w:rPr>
        <w:t xml:space="preserve"> Banja Luka</w:t>
      </w:r>
      <w:r w:rsidRPr="006B7160">
        <w:rPr>
          <w:b/>
          <w:color w:val="000000" w:themeColor="text1"/>
          <w:szCs w:val="24"/>
          <w:lang w:val="hr-HR"/>
        </w:rPr>
        <w:t xml:space="preserve">, </w:t>
      </w:r>
      <w:r w:rsidRPr="006B7160">
        <w:rPr>
          <w:color w:val="000000" w:themeColor="text1"/>
          <w:szCs w:val="24"/>
          <w:lang w:val="hr-HR"/>
        </w:rPr>
        <w:t>Policijska stanica Laktaši, Policijska stanica Prnjavor, Policijska stanica Kneževo, Policijska stanica Čelinac i Policijska stanica Kotor</w:t>
      </w:r>
      <w:r w:rsidR="00075849">
        <w:rPr>
          <w:color w:val="000000" w:themeColor="text1"/>
          <w:szCs w:val="24"/>
          <w:lang w:val="hr-HR"/>
        </w:rPr>
        <w:t>-</w:t>
      </w:r>
      <w:r w:rsidRPr="006B7160">
        <w:rPr>
          <w:color w:val="000000" w:themeColor="text1"/>
          <w:szCs w:val="24"/>
          <w:lang w:val="hr-HR"/>
        </w:rPr>
        <w:t>Varoš.</w:t>
      </w:r>
    </w:p>
    <w:p w14:paraId="7717A825" w14:textId="77777777" w:rsidR="00FF21A3" w:rsidRPr="006B7160" w:rsidRDefault="00FF21A3" w:rsidP="001F0A91">
      <w:pPr>
        <w:spacing w:line="276" w:lineRule="auto"/>
        <w:rPr>
          <w:b/>
          <w:color w:val="000000" w:themeColor="text1"/>
          <w:szCs w:val="24"/>
          <w:lang w:val="hr-HR"/>
        </w:rPr>
      </w:pPr>
    </w:p>
    <w:p w14:paraId="619A9CDC" w14:textId="77777777" w:rsidR="00FF21A3" w:rsidRPr="006B7160" w:rsidRDefault="00FF21A3" w:rsidP="001F0A91">
      <w:pPr>
        <w:spacing w:line="276" w:lineRule="auto"/>
        <w:rPr>
          <w:b/>
          <w:color w:val="000000" w:themeColor="text1"/>
          <w:szCs w:val="24"/>
          <w:lang w:val="hr-HR"/>
        </w:rPr>
      </w:pPr>
      <w:r w:rsidRPr="006B7160">
        <w:rPr>
          <w:b/>
          <w:color w:val="000000" w:themeColor="text1"/>
          <w:szCs w:val="24"/>
          <w:lang w:val="hr-HR"/>
        </w:rPr>
        <w:t xml:space="preserve">Policijska stanica Centar </w:t>
      </w:r>
    </w:p>
    <w:p w14:paraId="038082DC" w14:textId="77777777" w:rsidR="00FF21A3" w:rsidRPr="006B7160" w:rsidRDefault="00FF21A3" w:rsidP="001F0A91">
      <w:pPr>
        <w:spacing w:line="276" w:lineRule="auto"/>
        <w:rPr>
          <w:color w:val="000000" w:themeColor="text1"/>
          <w:szCs w:val="24"/>
          <w:lang w:val="hr-HR"/>
        </w:rPr>
      </w:pPr>
    </w:p>
    <w:p w14:paraId="7428EAB7" w14:textId="77777777" w:rsidR="00FF21A3" w:rsidRPr="006B7160" w:rsidRDefault="00FF21A3" w:rsidP="001F0A91">
      <w:pPr>
        <w:spacing w:line="276" w:lineRule="auto"/>
        <w:rPr>
          <w:color w:val="000000" w:themeColor="text1"/>
          <w:szCs w:val="24"/>
          <w:lang w:val="hr-HR"/>
        </w:rPr>
      </w:pPr>
      <w:r w:rsidRPr="006B7160">
        <w:rPr>
          <w:color w:val="000000" w:themeColor="text1"/>
          <w:szCs w:val="24"/>
          <w:lang w:val="hr-HR"/>
        </w:rPr>
        <w:t>Posjeta Policijskoj stanici Centar</w:t>
      </w:r>
      <w:r w:rsidR="00075849">
        <w:rPr>
          <w:color w:val="000000" w:themeColor="text1"/>
          <w:szCs w:val="24"/>
          <w:lang w:val="hr-HR"/>
        </w:rPr>
        <w:t>,</w:t>
      </w:r>
      <w:r w:rsidRPr="006B7160">
        <w:rPr>
          <w:color w:val="000000" w:themeColor="text1"/>
          <w:szCs w:val="24"/>
          <w:lang w:val="hr-HR"/>
        </w:rPr>
        <w:t xml:space="preserve"> koja se nalazi u okviru Policijske uprave Banja</w:t>
      </w:r>
      <w:r w:rsidR="00075849">
        <w:rPr>
          <w:color w:val="000000" w:themeColor="text1"/>
          <w:szCs w:val="24"/>
          <w:lang w:val="hr-HR"/>
        </w:rPr>
        <w:t xml:space="preserve"> L</w:t>
      </w:r>
      <w:r w:rsidRPr="006B7160">
        <w:rPr>
          <w:color w:val="000000" w:themeColor="text1"/>
          <w:szCs w:val="24"/>
          <w:lang w:val="hr-HR"/>
        </w:rPr>
        <w:t>uka</w:t>
      </w:r>
      <w:r w:rsidR="00075849">
        <w:rPr>
          <w:color w:val="000000" w:themeColor="text1"/>
          <w:szCs w:val="24"/>
          <w:lang w:val="hr-HR"/>
        </w:rPr>
        <w:t>,</w:t>
      </w:r>
      <w:r w:rsidRPr="006B7160">
        <w:rPr>
          <w:color w:val="000000" w:themeColor="text1"/>
          <w:szCs w:val="24"/>
          <w:lang w:val="hr-HR"/>
        </w:rPr>
        <w:t xml:space="preserve"> obavljena je dana 6.</w:t>
      </w:r>
      <w:r w:rsidR="00075849">
        <w:rPr>
          <w:color w:val="000000" w:themeColor="text1"/>
          <w:szCs w:val="24"/>
          <w:lang w:val="hr-HR"/>
        </w:rPr>
        <w:t xml:space="preserve"> </w:t>
      </w:r>
      <w:r w:rsidRPr="006B7160">
        <w:rPr>
          <w:color w:val="000000" w:themeColor="text1"/>
          <w:szCs w:val="24"/>
          <w:lang w:val="hr-HR"/>
        </w:rPr>
        <w:t>12.</w:t>
      </w:r>
      <w:r w:rsidR="00075849">
        <w:rPr>
          <w:color w:val="000000" w:themeColor="text1"/>
          <w:szCs w:val="24"/>
          <w:lang w:val="hr-HR"/>
        </w:rPr>
        <w:t xml:space="preserve"> </w:t>
      </w:r>
      <w:r w:rsidRPr="006B7160">
        <w:rPr>
          <w:color w:val="000000" w:themeColor="text1"/>
          <w:szCs w:val="24"/>
          <w:lang w:val="hr-HR"/>
        </w:rPr>
        <w:t>2023. godine.</w:t>
      </w:r>
    </w:p>
    <w:p w14:paraId="60C1628B" w14:textId="77777777" w:rsidR="00FF21A3" w:rsidRPr="006B7160" w:rsidRDefault="00FF21A3" w:rsidP="001F0A91">
      <w:pPr>
        <w:spacing w:line="276" w:lineRule="auto"/>
        <w:rPr>
          <w:color w:val="000000" w:themeColor="text1"/>
          <w:szCs w:val="24"/>
          <w:lang w:val="hr-HR"/>
        </w:rPr>
      </w:pPr>
    </w:p>
    <w:p w14:paraId="75EE5645" w14:textId="77777777" w:rsidR="00FF21A3" w:rsidRPr="006B7160" w:rsidRDefault="00FF21A3" w:rsidP="001F0A91">
      <w:pPr>
        <w:spacing w:line="276" w:lineRule="auto"/>
        <w:rPr>
          <w:b/>
          <w:color w:val="000000" w:themeColor="text1"/>
          <w:szCs w:val="24"/>
          <w:lang w:val="hr-HR"/>
        </w:rPr>
      </w:pPr>
      <w:r w:rsidRPr="006B7160">
        <w:rPr>
          <w:b/>
          <w:color w:val="000000" w:themeColor="text1"/>
          <w:szCs w:val="24"/>
          <w:lang w:val="hr-HR"/>
        </w:rPr>
        <w:t>Razgovor s predstavnicima Uprave</w:t>
      </w:r>
    </w:p>
    <w:p w14:paraId="537084DC" w14:textId="77777777" w:rsidR="00FF21A3" w:rsidRPr="006B7160" w:rsidRDefault="00FF21A3" w:rsidP="001F0A91">
      <w:pPr>
        <w:spacing w:line="276" w:lineRule="auto"/>
        <w:rPr>
          <w:color w:val="000000" w:themeColor="text1"/>
          <w:szCs w:val="24"/>
          <w:lang w:val="hr-HR"/>
        </w:rPr>
      </w:pPr>
    </w:p>
    <w:p w14:paraId="1EA5C610" w14:textId="77777777" w:rsidR="00FF21A3" w:rsidRPr="006B7160" w:rsidRDefault="00FF21A3" w:rsidP="001F0A91">
      <w:pPr>
        <w:spacing w:line="276" w:lineRule="auto"/>
        <w:rPr>
          <w:color w:val="000000" w:themeColor="text1"/>
          <w:szCs w:val="24"/>
          <w:lang w:val="hr-HR"/>
        </w:rPr>
      </w:pPr>
      <w:r w:rsidRPr="006B7160">
        <w:rPr>
          <w:color w:val="000000" w:themeColor="text1"/>
          <w:szCs w:val="24"/>
          <w:lang w:val="hr-HR"/>
        </w:rPr>
        <w:t>U razgovoru sa službenim licem, odnosno komandirom Policijske stanice</w:t>
      </w:r>
      <w:r w:rsidR="00075849">
        <w:rPr>
          <w:color w:val="000000" w:themeColor="text1"/>
          <w:szCs w:val="24"/>
          <w:lang w:val="hr-HR"/>
        </w:rPr>
        <w:t>,</w:t>
      </w:r>
      <w:r w:rsidRPr="006B7160">
        <w:rPr>
          <w:color w:val="000000" w:themeColor="text1"/>
          <w:szCs w:val="24"/>
          <w:vertAlign w:val="superscript"/>
          <w:lang w:val="hr-HR"/>
        </w:rPr>
        <w:footnoteReference w:id="59"/>
      </w:r>
      <w:r w:rsidRPr="006B7160">
        <w:rPr>
          <w:color w:val="000000" w:themeColor="text1"/>
          <w:szCs w:val="24"/>
          <w:lang w:val="hr-HR"/>
        </w:rPr>
        <w:t xml:space="preserve"> ukazano je na razlog posjete, kao i ciljeve koji se posjetom žele postići. Komandir je ukratko predstavio Policijsku stanicu Centar i nabrojao širok spektar poslova koji su u nadležnosti ovog organa. Tokom razgovora naveo je kako je prema Pravilniku o unutrašnjoj organizaciji i sistematizaciji radnih mjesta Ministarstva unutrašnjih poslova Republike Srpske u ovoj policijskoj stanici predviđeno ukupno 115 radnih mjesta</w:t>
      </w:r>
      <w:r w:rsidRPr="006B7160">
        <w:rPr>
          <w:rStyle w:val="FootnoteReference"/>
          <w:color w:val="000000" w:themeColor="text1"/>
          <w:szCs w:val="24"/>
          <w:lang w:val="hr-HR"/>
        </w:rPr>
        <w:footnoteReference w:id="60"/>
      </w:r>
      <w:r w:rsidRPr="006B7160">
        <w:rPr>
          <w:color w:val="000000" w:themeColor="text1"/>
          <w:szCs w:val="24"/>
          <w:lang w:val="hr-HR"/>
        </w:rPr>
        <w:t xml:space="preserve"> i da trenutno ova sistematizacija nije popunjena. Naime, od navedenog broja nije popunjeno ukupno 25 radnih mjesta, koja se odnose na policijske službenike, s tim da je</w:t>
      </w:r>
      <w:r w:rsidR="00881A81">
        <w:rPr>
          <w:color w:val="000000" w:themeColor="text1"/>
          <w:szCs w:val="24"/>
          <w:lang w:val="hr-HR"/>
        </w:rPr>
        <w:t xml:space="preserve"> u</w:t>
      </w:r>
      <w:r w:rsidRPr="006B7160">
        <w:rPr>
          <w:color w:val="000000" w:themeColor="text1"/>
          <w:szCs w:val="24"/>
          <w:lang w:val="hr-HR"/>
        </w:rPr>
        <w:t xml:space="preserve"> narednom periodu u planu zapošljavanje novih 15 policijskih službenika koji su završili školovanje i osposobljavaju se za rad. Nakon što obave pripravnički staž, navedena lica će biti raspoređena na poslove policijskih službenika</w:t>
      </w:r>
      <w:r w:rsidR="00881A81">
        <w:rPr>
          <w:color w:val="000000" w:themeColor="text1"/>
          <w:szCs w:val="24"/>
          <w:lang w:val="hr-HR"/>
        </w:rPr>
        <w:t>,</w:t>
      </w:r>
      <w:r w:rsidRPr="006B7160">
        <w:rPr>
          <w:color w:val="000000" w:themeColor="text1"/>
          <w:szCs w:val="24"/>
          <w:lang w:val="hr-HR"/>
        </w:rPr>
        <w:t xml:space="preserve"> što će u velikoj mjeri olakšati rad i funkcioni</w:t>
      </w:r>
      <w:r w:rsidR="00881A81">
        <w:rPr>
          <w:color w:val="000000" w:themeColor="text1"/>
          <w:szCs w:val="24"/>
          <w:lang w:val="hr-HR"/>
        </w:rPr>
        <w:t>r</w:t>
      </w:r>
      <w:r w:rsidRPr="006B7160">
        <w:rPr>
          <w:color w:val="000000" w:themeColor="text1"/>
          <w:szCs w:val="24"/>
          <w:lang w:val="hr-HR"/>
        </w:rPr>
        <w:t xml:space="preserve">anje ove </w:t>
      </w:r>
      <w:r w:rsidR="00881A81">
        <w:rPr>
          <w:color w:val="000000" w:themeColor="text1"/>
          <w:szCs w:val="24"/>
          <w:lang w:val="hr-HR"/>
        </w:rPr>
        <w:t>p</w:t>
      </w:r>
      <w:r w:rsidRPr="006B7160">
        <w:rPr>
          <w:color w:val="000000" w:themeColor="text1"/>
          <w:szCs w:val="24"/>
          <w:lang w:val="hr-HR"/>
        </w:rPr>
        <w:t>olicijske stanice.</w:t>
      </w:r>
    </w:p>
    <w:p w14:paraId="58AC1AFE" w14:textId="77777777" w:rsidR="00FF21A3" w:rsidRPr="006B7160" w:rsidRDefault="00FF21A3" w:rsidP="001F0A91">
      <w:pPr>
        <w:spacing w:line="276" w:lineRule="auto"/>
        <w:rPr>
          <w:color w:val="000000" w:themeColor="text1"/>
          <w:szCs w:val="24"/>
          <w:lang w:val="hr-HR"/>
        </w:rPr>
      </w:pPr>
    </w:p>
    <w:p w14:paraId="5D94718A" w14:textId="77777777" w:rsidR="00FF21A3" w:rsidRPr="006B7160" w:rsidRDefault="00FF21A3" w:rsidP="001F0A91">
      <w:pPr>
        <w:spacing w:line="276" w:lineRule="auto"/>
        <w:rPr>
          <w:color w:val="000000" w:themeColor="text1"/>
          <w:szCs w:val="24"/>
          <w:lang w:val="hr-HR"/>
        </w:rPr>
      </w:pPr>
      <w:r w:rsidRPr="006B7160">
        <w:rPr>
          <w:color w:val="000000" w:themeColor="text1"/>
          <w:szCs w:val="24"/>
          <w:lang w:val="hr-HR"/>
        </w:rPr>
        <w:t xml:space="preserve">Najznačajnije promjene u odnosu na prethodnu posjetu i izvještaj </w:t>
      </w:r>
      <w:r w:rsidR="00881A81">
        <w:rPr>
          <w:color w:val="000000" w:themeColor="text1"/>
          <w:szCs w:val="24"/>
          <w:lang w:val="hr-HR"/>
        </w:rPr>
        <w:t>o</w:t>
      </w:r>
      <w:r w:rsidRPr="006B7160">
        <w:rPr>
          <w:color w:val="000000" w:themeColor="text1"/>
          <w:szCs w:val="24"/>
          <w:lang w:val="hr-HR"/>
        </w:rPr>
        <w:t xml:space="preserve">mbudsmena iz 2018. godine jeste rješavanje pitanja kapaciteta smještaja i </w:t>
      </w:r>
      <w:r w:rsidR="00881A81">
        <w:rPr>
          <w:color w:val="000000" w:themeColor="text1"/>
          <w:szCs w:val="24"/>
          <w:lang w:val="hr-HR"/>
        </w:rPr>
        <w:t>osiguravanje</w:t>
      </w:r>
      <w:r w:rsidRPr="006B7160">
        <w:rPr>
          <w:color w:val="000000" w:themeColor="text1"/>
          <w:szCs w:val="24"/>
          <w:lang w:val="hr-HR"/>
        </w:rPr>
        <w:t xml:space="preserve"> adekvatnog videonadzora u prostorijama za zadržavanje. Prema riječima komandira, kapaciteti za smještaj lica su prošireni na način da Policijska stanica Centar po potrebi koristi prostorije izvan ove stanice, a koje se nalaze u Centru za obuku policije u bivšoj kasarni Zalužani kod Banj</w:t>
      </w:r>
      <w:r w:rsidR="00881A81">
        <w:rPr>
          <w:color w:val="000000" w:themeColor="text1"/>
          <w:szCs w:val="24"/>
          <w:lang w:val="hr-HR"/>
        </w:rPr>
        <w:t>e L</w:t>
      </w:r>
      <w:r w:rsidRPr="006B7160">
        <w:rPr>
          <w:color w:val="000000" w:themeColor="text1"/>
          <w:szCs w:val="24"/>
          <w:lang w:val="hr-HR"/>
        </w:rPr>
        <w:t xml:space="preserve">uke, </w:t>
      </w:r>
      <w:r w:rsidR="006412A2" w:rsidRPr="006B7160">
        <w:rPr>
          <w:color w:val="000000" w:themeColor="text1"/>
          <w:szCs w:val="24"/>
          <w:lang w:val="hr-HR"/>
        </w:rPr>
        <w:t xml:space="preserve">u situacijama </w:t>
      </w:r>
      <w:r w:rsidRPr="006B7160">
        <w:rPr>
          <w:color w:val="000000" w:themeColor="text1"/>
          <w:szCs w:val="24"/>
          <w:lang w:val="hr-HR"/>
        </w:rPr>
        <w:t>kada je neophodno smjestiti veći broj lica, te je na taj način problem smještajnih kapaciteta prevaziđen. Takođe</w:t>
      </w:r>
      <w:r w:rsidR="0014050A" w:rsidRPr="006B7160">
        <w:rPr>
          <w:color w:val="000000" w:themeColor="text1"/>
          <w:szCs w:val="24"/>
          <w:lang w:val="hr-HR"/>
        </w:rPr>
        <w:t>r</w:t>
      </w:r>
      <w:r w:rsidRPr="006B7160">
        <w:rPr>
          <w:color w:val="000000" w:themeColor="text1"/>
          <w:szCs w:val="24"/>
          <w:lang w:val="hr-HR"/>
        </w:rPr>
        <w:t xml:space="preserve">, </w:t>
      </w:r>
      <w:r w:rsidR="00881A81">
        <w:rPr>
          <w:color w:val="000000" w:themeColor="text1"/>
          <w:szCs w:val="24"/>
          <w:lang w:val="hr-HR"/>
        </w:rPr>
        <w:t xml:space="preserve">promjena </w:t>
      </w:r>
      <w:r w:rsidRPr="006B7160">
        <w:rPr>
          <w:color w:val="000000" w:themeColor="text1"/>
          <w:szCs w:val="24"/>
          <w:lang w:val="hr-HR"/>
        </w:rPr>
        <w:t xml:space="preserve">u odnosu na ranije izvještavanje, </w:t>
      </w:r>
      <w:r w:rsidR="00881A81">
        <w:rPr>
          <w:color w:val="000000" w:themeColor="text1"/>
          <w:szCs w:val="24"/>
          <w:lang w:val="hr-HR"/>
        </w:rPr>
        <w:t>u kojem je zabilježeno da</w:t>
      </w:r>
      <w:r w:rsidRPr="006B7160">
        <w:rPr>
          <w:color w:val="000000" w:themeColor="text1"/>
          <w:szCs w:val="24"/>
          <w:lang w:val="hr-HR"/>
        </w:rPr>
        <w:t xml:space="preserve"> u prostorijama za zadržavanje nije postojao adekvatan videonadzor, </w:t>
      </w:r>
      <w:r w:rsidR="00881A81">
        <w:rPr>
          <w:color w:val="000000" w:themeColor="text1"/>
          <w:szCs w:val="24"/>
          <w:lang w:val="hr-HR"/>
        </w:rPr>
        <w:t>jeste u tome da</w:t>
      </w:r>
      <w:r w:rsidRPr="006B7160">
        <w:rPr>
          <w:color w:val="000000" w:themeColor="text1"/>
          <w:szCs w:val="24"/>
          <w:lang w:val="hr-HR"/>
        </w:rPr>
        <w:t xml:space="preserve"> je </w:t>
      </w:r>
      <w:r w:rsidR="00881A81">
        <w:rPr>
          <w:color w:val="000000" w:themeColor="text1"/>
          <w:szCs w:val="24"/>
          <w:lang w:val="hr-HR"/>
        </w:rPr>
        <w:t xml:space="preserve">sada </w:t>
      </w:r>
      <w:r w:rsidRPr="006B7160">
        <w:rPr>
          <w:color w:val="000000" w:themeColor="text1"/>
          <w:szCs w:val="24"/>
          <w:lang w:val="hr-HR"/>
        </w:rPr>
        <w:t xml:space="preserve">videonadzor popravljen i u potpunosti ispunjava svoju funkciju. </w:t>
      </w:r>
      <w:r w:rsidR="00881A81">
        <w:rPr>
          <w:color w:val="000000" w:themeColor="text1"/>
          <w:szCs w:val="24"/>
          <w:lang w:val="hr-HR"/>
        </w:rPr>
        <w:t>On</w:t>
      </w:r>
      <w:r w:rsidRPr="006B7160">
        <w:rPr>
          <w:color w:val="000000" w:themeColor="text1"/>
          <w:szCs w:val="24"/>
          <w:lang w:val="hr-HR"/>
        </w:rPr>
        <w:t xml:space="preserve"> pokriva </w:t>
      </w:r>
      <w:r w:rsidRPr="006B7160">
        <w:rPr>
          <w:color w:val="000000" w:themeColor="text1"/>
          <w:szCs w:val="24"/>
          <w:lang w:val="hr-HR"/>
        </w:rPr>
        <w:lastRenderedPageBreak/>
        <w:t>cijelu prostoriju, osim dijela mokrog čvora, a zadržano lice ima mogućnost da dežurnog policajca pozove putem tastera za pozivanje koji je instaliran u prostoriji. Snimci s videokamera se čuvaju 15 dana na način kako je to propisano dokumentom Politika bezbjednosti</w:t>
      </w:r>
      <w:r w:rsidR="00881A81">
        <w:rPr>
          <w:color w:val="000000" w:themeColor="text1"/>
          <w:szCs w:val="24"/>
          <w:lang w:val="hr-HR"/>
        </w:rPr>
        <w:t>,</w:t>
      </w:r>
      <w:r w:rsidRPr="006B7160">
        <w:rPr>
          <w:color w:val="000000" w:themeColor="text1"/>
          <w:szCs w:val="24"/>
          <w:lang w:val="hr-HR"/>
        </w:rPr>
        <w:t xml:space="preserve"> koji je don</w:t>
      </w:r>
      <w:r w:rsidR="00881A81">
        <w:rPr>
          <w:color w:val="000000" w:themeColor="text1"/>
          <w:szCs w:val="24"/>
          <w:lang w:val="hr-HR"/>
        </w:rPr>
        <w:t>ijelo</w:t>
      </w:r>
      <w:r w:rsidRPr="006B7160">
        <w:rPr>
          <w:color w:val="000000" w:themeColor="text1"/>
          <w:szCs w:val="24"/>
          <w:lang w:val="hr-HR"/>
        </w:rPr>
        <w:t xml:space="preserve"> Ministarstv</w:t>
      </w:r>
      <w:r w:rsidR="00881A81">
        <w:rPr>
          <w:color w:val="000000" w:themeColor="text1"/>
          <w:szCs w:val="24"/>
          <w:lang w:val="hr-HR"/>
        </w:rPr>
        <w:t>o</w:t>
      </w:r>
      <w:r w:rsidRPr="006B7160">
        <w:rPr>
          <w:color w:val="000000" w:themeColor="text1"/>
          <w:szCs w:val="24"/>
          <w:lang w:val="hr-HR"/>
        </w:rPr>
        <w:t xml:space="preserve"> unutrašnjih poslova Republike Srpske. </w:t>
      </w:r>
    </w:p>
    <w:p w14:paraId="22D4B139" w14:textId="77777777" w:rsidR="00C63BE2" w:rsidRPr="006B7160" w:rsidRDefault="00C63BE2" w:rsidP="001F0A91">
      <w:pPr>
        <w:spacing w:line="276" w:lineRule="auto"/>
        <w:rPr>
          <w:color w:val="000000" w:themeColor="text1"/>
          <w:szCs w:val="24"/>
          <w:lang w:val="hr-HR"/>
        </w:rPr>
      </w:pPr>
    </w:p>
    <w:p w14:paraId="549F955F" w14:textId="77777777" w:rsidR="00FF21A3" w:rsidRPr="006B7160" w:rsidRDefault="00FF21A3" w:rsidP="001F0A91">
      <w:pPr>
        <w:spacing w:line="276" w:lineRule="auto"/>
        <w:rPr>
          <w:color w:val="000000" w:themeColor="text1"/>
          <w:szCs w:val="24"/>
          <w:lang w:val="hr-HR"/>
        </w:rPr>
      </w:pPr>
      <w:r w:rsidRPr="006B7160">
        <w:rPr>
          <w:color w:val="000000" w:themeColor="text1"/>
          <w:szCs w:val="24"/>
          <w:lang w:val="hr-HR"/>
        </w:rPr>
        <w:t>Prilikom obavljenog razgovora konstat</w:t>
      </w:r>
      <w:r w:rsidR="00881A81">
        <w:rPr>
          <w:color w:val="000000" w:themeColor="text1"/>
          <w:szCs w:val="24"/>
          <w:lang w:val="hr-HR"/>
        </w:rPr>
        <w:t>ir</w:t>
      </w:r>
      <w:r w:rsidRPr="006B7160">
        <w:rPr>
          <w:color w:val="000000" w:themeColor="text1"/>
          <w:szCs w:val="24"/>
          <w:lang w:val="hr-HR"/>
        </w:rPr>
        <w:t>ano je da od prethodnog izvještaja u prostorijama za zadržavanje nije bilo registr</w:t>
      </w:r>
      <w:r w:rsidR="00881A81">
        <w:rPr>
          <w:color w:val="000000" w:themeColor="text1"/>
          <w:szCs w:val="24"/>
          <w:lang w:val="hr-HR"/>
        </w:rPr>
        <w:t>iran</w:t>
      </w:r>
      <w:r w:rsidRPr="006B7160">
        <w:rPr>
          <w:color w:val="000000" w:themeColor="text1"/>
          <w:szCs w:val="24"/>
          <w:lang w:val="hr-HR"/>
        </w:rPr>
        <w:t>ih slučajeva samoubistava.</w:t>
      </w:r>
    </w:p>
    <w:p w14:paraId="09324A29" w14:textId="77777777" w:rsidR="00C63BE2" w:rsidRPr="006B7160" w:rsidRDefault="00C63BE2" w:rsidP="001F0A91">
      <w:pPr>
        <w:spacing w:line="276" w:lineRule="auto"/>
        <w:rPr>
          <w:color w:val="000000" w:themeColor="text1"/>
          <w:szCs w:val="24"/>
          <w:lang w:val="hr-HR"/>
        </w:rPr>
      </w:pPr>
    </w:p>
    <w:p w14:paraId="6953C8E7" w14:textId="77777777" w:rsidR="00FF21A3" w:rsidRPr="006B7160" w:rsidRDefault="00FF21A3" w:rsidP="001F0A91">
      <w:pPr>
        <w:spacing w:line="276" w:lineRule="auto"/>
        <w:rPr>
          <w:color w:val="000000" w:themeColor="text1"/>
          <w:szCs w:val="24"/>
          <w:lang w:val="hr-HR"/>
        </w:rPr>
      </w:pPr>
      <w:r w:rsidRPr="006B7160">
        <w:rPr>
          <w:color w:val="000000" w:themeColor="text1"/>
          <w:szCs w:val="24"/>
          <w:lang w:val="hr-HR"/>
        </w:rPr>
        <w:t>Komandir Policijske stanice Centar istakao je dobru saradnju s nadležnim tužilaštvom i centrom za socijalni rad.</w:t>
      </w:r>
    </w:p>
    <w:p w14:paraId="4E4F4718" w14:textId="77777777" w:rsidR="00FF21A3" w:rsidRPr="006B7160" w:rsidRDefault="00FF21A3" w:rsidP="001F0A91">
      <w:pPr>
        <w:spacing w:line="276" w:lineRule="auto"/>
        <w:rPr>
          <w:b/>
          <w:color w:val="000000" w:themeColor="text1"/>
          <w:szCs w:val="24"/>
          <w:lang w:val="hr-HR"/>
        </w:rPr>
      </w:pPr>
    </w:p>
    <w:p w14:paraId="52674340" w14:textId="77777777" w:rsidR="00FF21A3" w:rsidRPr="006B7160" w:rsidRDefault="00FF21A3" w:rsidP="001F0A91">
      <w:pPr>
        <w:spacing w:line="276" w:lineRule="auto"/>
        <w:rPr>
          <w:b/>
          <w:color w:val="000000" w:themeColor="text1"/>
          <w:szCs w:val="24"/>
          <w:lang w:val="hr-HR"/>
        </w:rPr>
      </w:pPr>
      <w:r w:rsidRPr="006B7160">
        <w:rPr>
          <w:b/>
          <w:color w:val="000000" w:themeColor="text1"/>
          <w:szCs w:val="24"/>
          <w:lang w:val="hr-HR"/>
        </w:rPr>
        <w:t xml:space="preserve">Prostorni resursi </w:t>
      </w:r>
    </w:p>
    <w:p w14:paraId="5E8BDECA" w14:textId="77777777" w:rsidR="00FF21A3" w:rsidRPr="006B7160" w:rsidRDefault="00FF21A3" w:rsidP="001F0A91">
      <w:pPr>
        <w:spacing w:line="276" w:lineRule="auto"/>
        <w:rPr>
          <w:color w:val="000000" w:themeColor="text1"/>
          <w:szCs w:val="24"/>
          <w:lang w:val="hr-HR"/>
        </w:rPr>
      </w:pPr>
    </w:p>
    <w:p w14:paraId="36EEE4D8" w14:textId="77777777" w:rsidR="00FF21A3" w:rsidRPr="006B7160" w:rsidRDefault="00FF21A3" w:rsidP="001F0A91">
      <w:pPr>
        <w:spacing w:line="276" w:lineRule="auto"/>
        <w:rPr>
          <w:color w:val="000000" w:themeColor="text1"/>
          <w:szCs w:val="24"/>
          <w:lang w:val="hr-HR"/>
        </w:rPr>
      </w:pPr>
      <w:r w:rsidRPr="006B7160">
        <w:rPr>
          <w:color w:val="000000" w:themeColor="text1"/>
          <w:szCs w:val="24"/>
          <w:lang w:val="hr-HR"/>
        </w:rPr>
        <w:t>U Policijskoj stanici Centar kapaciteti prostorija za zadržavanje čine tri prostorije s po dva kreveta. Prema navodima komandira</w:t>
      </w:r>
      <w:r w:rsidR="00E73573">
        <w:rPr>
          <w:color w:val="000000" w:themeColor="text1"/>
          <w:szCs w:val="24"/>
          <w:lang w:val="hr-HR"/>
        </w:rPr>
        <w:t>,</w:t>
      </w:r>
      <w:r w:rsidRPr="006B7160">
        <w:rPr>
          <w:color w:val="000000" w:themeColor="text1"/>
          <w:szCs w:val="24"/>
          <w:lang w:val="hr-HR"/>
        </w:rPr>
        <w:t xml:space="preserve"> vodi se računa </w:t>
      </w:r>
      <w:r w:rsidR="00E73573">
        <w:rPr>
          <w:color w:val="000000" w:themeColor="text1"/>
          <w:szCs w:val="24"/>
          <w:lang w:val="hr-HR"/>
        </w:rPr>
        <w:t xml:space="preserve">o tome </w:t>
      </w:r>
      <w:r w:rsidRPr="006B7160">
        <w:rPr>
          <w:color w:val="000000" w:themeColor="text1"/>
          <w:szCs w:val="24"/>
          <w:lang w:val="hr-HR"/>
        </w:rPr>
        <w:t>da odvojeno budu smješteni muškarci, žene i maloljetnici u situacijama kada su istovremeno privedeni, te se najčešće</w:t>
      </w:r>
      <w:r w:rsidR="00C63BE2" w:rsidRPr="006B7160">
        <w:rPr>
          <w:color w:val="000000" w:themeColor="text1"/>
          <w:szCs w:val="24"/>
          <w:lang w:val="hr-HR"/>
        </w:rPr>
        <w:t>,</w:t>
      </w:r>
      <w:r w:rsidRPr="006B7160">
        <w:rPr>
          <w:color w:val="000000" w:themeColor="text1"/>
          <w:szCs w:val="24"/>
          <w:lang w:val="hr-HR"/>
        </w:rPr>
        <w:t xml:space="preserve"> kada je to moguće</w:t>
      </w:r>
      <w:r w:rsidR="00C63BE2" w:rsidRPr="006B7160">
        <w:rPr>
          <w:color w:val="000000" w:themeColor="text1"/>
          <w:szCs w:val="24"/>
          <w:lang w:val="hr-HR"/>
        </w:rPr>
        <w:t>,</w:t>
      </w:r>
      <w:r w:rsidRPr="006B7160">
        <w:rPr>
          <w:color w:val="000000" w:themeColor="text1"/>
          <w:szCs w:val="24"/>
          <w:lang w:val="hr-HR"/>
        </w:rPr>
        <w:t xml:space="preserve"> u prostorije</w:t>
      </w:r>
      <w:r w:rsidR="00E73573">
        <w:rPr>
          <w:color w:val="000000" w:themeColor="text1"/>
          <w:szCs w:val="24"/>
          <w:lang w:val="hr-HR"/>
        </w:rPr>
        <w:t xml:space="preserve"> </w:t>
      </w:r>
      <w:r w:rsidRPr="006B7160">
        <w:rPr>
          <w:color w:val="000000" w:themeColor="text1"/>
          <w:szCs w:val="24"/>
          <w:lang w:val="hr-HR"/>
        </w:rPr>
        <w:t xml:space="preserve">smješta samo jedno lice, da bi se spriječile incidentne situacije. </w:t>
      </w:r>
    </w:p>
    <w:p w14:paraId="05CDF6CF" w14:textId="77777777" w:rsidR="00C63BE2" w:rsidRPr="006B7160" w:rsidRDefault="00C63BE2" w:rsidP="001F0A91">
      <w:pPr>
        <w:spacing w:line="276" w:lineRule="auto"/>
        <w:rPr>
          <w:color w:val="000000" w:themeColor="text1"/>
          <w:szCs w:val="24"/>
          <w:lang w:val="hr-HR"/>
        </w:rPr>
      </w:pPr>
    </w:p>
    <w:p w14:paraId="4982097D" w14:textId="77777777" w:rsidR="00FF21A3" w:rsidRPr="006B7160" w:rsidRDefault="00FF21A3" w:rsidP="001F0A91">
      <w:pPr>
        <w:spacing w:line="276" w:lineRule="auto"/>
        <w:rPr>
          <w:color w:val="000000" w:themeColor="text1"/>
          <w:szCs w:val="24"/>
          <w:lang w:val="hr-HR"/>
        </w:rPr>
      </w:pPr>
      <w:r w:rsidRPr="006B7160">
        <w:rPr>
          <w:color w:val="000000" w:themeColor="text1"/>
          <w:szCs w:val="24"/>
          <w:lang w:val="hr-HR"/>
        </w:rPr>
        <w:t>U prostorijama se</w:t>
      </w:r>
      <w:r w:rsidR="00E73573">
        <w:rPr>
          <w:color w:val="000000" w:themeColor="text1"/>
          <w:szCs w:val="24"/>
          <w:lang w:val="hr-HR"/>
        </w:rPr>
        <w:t>,</w:t>
      </w:r>
      <w:r w:rsidRPr="006B7160">
        <w:rPr>
          <w:color w:val="000000" w:themeColor="text1"/>
          <w:szCs w:val="24"/>
          <w:lang w:val="hr-HR"/>
        </w:rPr>
        <w:t xml:space="preserve"> kao i ranije</w:t>
      </w:r>
      <w:r w:rsidR="00E73573">
        <w:rPr>
          <w:color w:val="000000" w:themeColor="text1"/>
          <w:szCs w:val="24"/>
          <w:lang w:val="hr-HR"/>
        </w:rPr>
        <w:t>,</w:t>
      </w:r>
      <w:r w:rsidRPr="006B7160">
        <w:rPr>
          <w:color w:val="000000" w:themeColor="text1"/>
          <w:szCs w:val="24"/>
          <w:lang w:val="hr-HR"/>
        </w:rPr>
        <w:t xml:space="preserve"> nalaze željezni kreveti na sprat, plahta na krevetima je čista, </w:t>
      </w:r>
      <w:r w:rsidR="00E73573">
        <w:rPr>
          <w:color w:val="000000" w:themeColor="text1"/>
          <w:szCs w:val="24"/>
          <w:lang w:val="hr-HR"/>
        </w:rPr>
        <w:t>deke</w:t>
      </w:r>
      <w:r w:rsidRPr="006B7160">
        <w:rPr>
          <w:color w:val="000000" w:themeColor="text1"/>
          <w:szCs w:val="24"/>
          <w:lang w:val="hr-HR"/>
        </w:rPr>
        <w:t xml:space="preserve"> uredno složen</w:t>
      </w:r>
      <w:r w:rsidR="00E73573">
        <w:rPr>
          <w:color w:val="000000" w:themeColor="text1"/>
          <w:szCs w:val="24"/>
          <w:lang w:val="hr-HR"/>
        </w:rPr>
        <w:t>e</w:t>
      </w:r>
      <w:r w:rsidRPr="006B7160">
        <w:rPr>
          <w:color w:val="000000" w:themeColor="text1"/>
          <w:szCs w:val="24"/>
          <w:lang w:val="hr-HR"/>
        </w:rPr>
        <w:t>, prostorije imaju prozore, omogućen je dotok prirodne svjetlosti, a boravkom u njima utvrđeno je da su dovoljno zagrijane i tople. Prozori se ne otvaraju, ali postoji odgovarajući ventilaci</w:t>
      </w:r>
      <w:r w:rsidR="00E73573">
        <w:rPr>
          <w:color w:val="000000" w:themeColor="text1"/>
          <w:szCs w:val="24"/>
          <w:lang w:val="hr-HR"/>
        </w:rPr>
        <w:t>jski</w:t>
      </w:r>
      <w:r w:rsidRPr="006B7160">
        <w:rPr>
          <w:color w:val="000000" w:themeColor="text1"/>
          <w:szCs w:val="24"/>
          <w:lang w:val="hr-HR"/>
        </w:rPr>
        <w:t xml:space="preserve"> sistem. Podovi su u dobrom stanju, prekriveni pločicama koje su čiste i uredne. Zidovi su svježe okrečeni, te je cjelokupna higijena u prostorijama ocijenjena kao odlična. Sve tri prostorije sadrže mokri čvor i lavabo, a prilikom boravka u prostorijama nisu zapaženi neugodni mirisi.</w:t>
      </w:r>
    </w:p>
    <w:p w14:paraId="1CB2D349" w14:textId="77777777" w:rsidR="00FF21A3" w:rsidRPr="006B7160" w:rsidRDefault="00FF21A3" w:rsidP="001F0A91">
      <w:pPr>
        <w:spacing w:line="276" w:lineRule="auto"/>
        <w:rPr>
          <w:color w:val="000000" w:themeColor="text1"/>
          <w:szCs w:val="24"/>
          <w:lang w:val="hr-HR"/>
        </w:rPr>
      </w:pPr>
    </w:p>
    <w:p w14:paraId="136046F4" w14:textId="77777777" w:rsidR="00FF21A3" w:rsidRPr="006B7160" w:rsidRDefault="00FF21A3" w:rsidP="001F0A91">
      <w:pPr>
        <w:spacing w:line="276" w:lineRule="auto"/>
        <w:rPr>
          <w:color w:val="000000" w:themeColor="text1"/>
          <w:szCs w:val="24"/>
          <w:lang w:val="hr-HR"/>
        </w:rPr>
      </w:pPr>
      <w:r w:rsidRPr="006B7160">
        <w:rPr>
          <w:color w:val="000000" w:themeColor="text1"/>
          <w:szCs w:val="24"/>
          <w:lang w:val="hr-HR"/>
        </w:rPr>
        <w:t>Prostorije za zadržavanje su prekrivene videonadzorom, koji omogućava i audiosnimanje u smislu poziva dežurnog policajca putem tastera. Nadzor nad licima lišenim slobode, uz postojeći videonadzor, vrši se i neposrednim opažanjem na svakih 15 minuta</w:t>
      </w:r>
      <w:r w:rsidR="000405BF">
        <w:rPr>
          <w:color w:val="000000" w:themeColor="text1"/>
          <w:szCs w:val="24"/>
          <w:lang w:val="hr-HR"/>
        </w:rPr>
        <w:t>, a koje obavlja</w:t>
      </w:r>
      <w:r w:rsidRPr="006B7160">
        <w:rPr>
          <w:color w:val="000000" w:themeColor="text1"/>
          <w:szCs w:val="24"/>
          <w:lang w:val="hr-HR"/>
        </w:rPr>
        <w:t xml:space="preserve"> dežurn</w:t>
      </w:r>
      <w:r w:rsidR="000405BF">
        <w:rPr>
          <w:color w:val="000000" w:themeColor="text1"/>
          <w:szCs w:val="24"/>
          <w:lang w:val="hr-HR"/>
        </w:rPr>
        <w:t>i</w:t>
      </w:r>
      <w:r w:rsidRPr="006B7160">
        <w:rPr>
          <w:color w:val="000000" w:themeColor="text1"/>
          <w:szCs w:val="24"/>
          <w:lang w:val="hr-HR"/>
        </w:rPr>
        <w:t xml:space="preserve"> policijsk</w:t>
      </w:r>
      <w:r w:rsidR="000405BF">
        <w:rPr>
          <w:color w:val="000000" w:themeColor="text1"/>
          <w:szCs w:val="24"/>
          <w:lang w:val="hr-HR"/>
        </w:rPr>
        <w:t>i</w:t>
      </w:r>
      <w:r w:rsidRPr="006B7160">
        <w:rPr>
          <w:color w:val="000000" w:themeColor="text1"/>
          <w:szCs w:val="24"/>
          <w:lang w:val="hr-HR"/>
        </w:rPr>
        <w:t xml:space="preserve"> službenik koji je smješten u neposrednoj blizini ovih prostorija. S obzirom </w:t>
      </w:r>
      <w:r w:rsidR="00E73573">
        <w:rPr>
          <w:color w:val="000000" w:themeColor="text1"/>
          <w:szCs w:val="24"/>
          <w:lang w:val="hr-HR"/>
        </w:rPr>
        <w:t xml:space="preserve">na to </w:t>
      </w:r>
      <w:r w:rsidRPr="006B7160">
        <w:rPr>
          <w:color w:val="000000" w:themeColor="text1"/>
          <w:szCs w:val="24"/>
          <w:lang w:val="hr-HR"/>
        </w:rPr>
        <w:t xml:space="preserve">da postoji audiosnimanje u prostorijama, zadržana lica u svakom trenutku mogu pozvati dežurnog policijskog službenika. </w:t>
      </w:r>
    </w:p>
    <w:p w14:paraId="6F8EB14A" w14:textId="77777777" w:rsidR="00FF21A3" w:rsidRPr="006B7160" w:rsidRDefault="00FF21A3" w:rsidP="001F0A91">
      <w:pPr>
        <w:spacing w:line="276" w:lineRule="auto"/>
        <w:rPr>
          <w:color w:val="000000" w:themeColor="text1"/>
          <w:szCs w:val="24"/>
          <w:lang w:val="hr-HR"/>
        </w:rPr>
      </w:pPr>
    </w:p>
    <w:p w14:paraId="50345BFE" w14:textId="77777777" w:rsidR="00FF21A3" w:rsidRPr="006B7160" w:rsidRDefault="00FF21A3" w:rsidP="001F0A91">
      <w:pPr>
        <w:spacing w:line="276" w:lineRule="auto"/>
        <w:rPr>
          <w:color w:val="000000" w:themeColor="text1"/>
          <w:szCs w:val="24"/>
          <w:lang w:val="hr-HR"/>
        </w:rPr>
      </w:pPr>
      <w:r w:rsidRPr="006B7160">
        <w:rPr>
          <w:color w:val="000000" w:themeColor="text1"/>
          <w:szCs w:val="24"/>
          <w:lang w:val="hr-HR"/>
        </w:rPr>
        <w:t>U trenutku posjete u prostoriji za zadržavanje bilo je jedno zadržano lice.</w:t>
      </w:r>
    </w:p>
    <w:p w14:paraId="03B9FFB6" w14:textId="77777777" w:rsidR="00FF21A3" w:rsidRPr="006B7160" w:rsidRDefault="00FF21A3" w:rsidP="001F0A91">
      <w:pPr>
        <w:spacing w:line="276" w:lineRule="auto"/>
        <w:rPr>
          <w:color w:val="000000" w:themeColor="text1"/>
          <w:szCs w:val="24"/>
          <w:lang w:val="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2883"/>
        <w:gridCol w:w="2204"/>
      </w:tblGrid>
      <w:tr w:rsidR="00FF21A3" w:rsidRPr="006B7160" w14:paraId="7555E09E" w14:textId="77777777" w:rsidTr="00F67E26">
        <w:trPr>
          <w:jc w:val="center"/>
        </w:trPr>
        <w:tc>
          <w:tcPr>
            <w:tcW w:w="4068" w:type="dxa"/>
            <w:vMerge w:val="restart"/>
            <w:vAlign w:val="center"/>
          </w:tcPr>
          <w:p w14:paraId="119393D4" w14:textId="77777777" w:rsidR="00FF21A3" w:rsidRPr="006B7160" w:rsidRDefault="00FF21A3" w:rsidP="001F0A91">
            <w:pPr>
              <w:spacing w:line="276" w:lineRule="auto"/>
              <w:jc w:val="center"/>
              <w:rPr>
                <w:b/>
                <w:color w:val="000000" w:themeColor="text1"/>
                <w:szCs w:val="24"/>
                <w:lang w:val="hr-HR" w:eastAsia="hr-HR"/>
              </w:rPr>
            </w:pPr>
            <w:r w:rsidRPr="006B7160">
              <w:rPr>
                <w:b/>
                <w:color w:val="000000" w:themeColor="text1"/>
                <w:szCs w:val="24"/>
                <w:lang w:val="hr-HR" w:eastAsia="hr-HR"/>
              </w:rPr>
              <w:t>Ukupan broj zadržanih lica</w:t>
            </w:r>
          </w:p>
          <w:p w14:paraId="659AF405" w14:textId="77777777" w:rsidR="00FF21A3" w:rsidRPr="006B7160" w:rsidRDefault="00FF21A3" w:rsidP="001F0A91">
            <w:pPr>
              <w:spacing w:line="276" w:lineRule="auto"/>
              <w:jc w:val="center"/>
              <w:rPr>
                <w:b/>
                <w:color w:val="000000" w:themeColor="text1"/>
                <w:szCs w:val="24"/>
                <w:lang w:val="hr-HR" w:eastAsia="hr-HR"/>
              </w:rPr>
            </w:pPr>
            <w:r w:rsidRPr="006B7160">
              <w:rPr>
                <w:b/>
                <w:color w:val="000000" w:themeColor="text1"/>
                <w:szCs w:val="24"/>
                <w:lang w:val="hr-HR" w:eastAsia="hr-HR"/>
              </w:rPr>
              <w:t>243</w:t>
            </w:r>
          </w:p>
        </w:tc>
        <w:tc>
          <w:tcPr>
            <w:tcW w:w="2959" w:type="dxa"/>
            <w:vAlign w:val="center"/>
          </w:tcPr>
          <w:p w14:paraId="04905304" w14:textId="77777777" w:rsidR="00FF21A3" w:rsidRPr="006B7160" w:rsidRDefault="00FF21A3" w:rsidP="001F0A91">
            <w:pPr>
              <w:spacing w:line="276" w:lineRule="auto"/>
              <w:jc w:val="center"/>
              <w:rPr>
                <w:b/>
                <w:color w:val="000000" w:themeColor="text1"/>
                <w:szCs w:val="24"/>
                <w:lang w:val="hr-HR" w:eastAsia="hr-HR"/>
              </w:rPr>
            </w:pPr>
            <w:r w:rsidRPr="006B7160">
              <w:rPr>
                <w:b/>
                <w:color w:val="000000" w:themeColor="text1"/>
                <w:szCs w:val="24"/>
                <w:lang w:val="hr-HR" w:eastAsia="hr-HR"/>
              </w:rPr>
              <w:t>Ženskih lica</w:t>
            </w:r>
          </w:p>
        </w:tc>
        <w:tc>
          <w:tcPr>
            <w:tcW w:w="2288" w:type="dxa"/>
            <w:vAlign w:val="center"/>
          </w:tcPr>
          <w:p w14:paraId="2FCD62D9" w14:textId="77777777" w:rsidR="00FF21A3" w:rsidRPr="006B7160" w:rsidRDefault="00FF21A3" w:rsidP="001F0A91">
            <w:pPr>
              <w:spacing w:line="276" w:lineRule="auto"/>
              <w:jc w:val="center"/>
              <w:rPr>
                <w:b/>
                <w:color w:val="000000" w:themeColor="text1"/>
                <w:szCs w:val="24"/>
                <w:lang w:val="hr-HR" w:eastAsia="hr-HR"/>
              </w:rPr>
            </w:pPr>
            <w:r w:rsidRPr="006B7160">
              <w:rPr>
                <w:b/>
                <w:color w:val="000000" w:themeColor="text1"/>
                <w:szCs w:val="24"/>
                <w:lang w:val="hr-HR" w:eastAsia="hr-HR"/>
              </w:rPr>
              <w:t>4</w:t>
            </w:r>
          </w:p>
        </w:tc>
      </w:tr>
      <w:tr w:rsidR="00FF21A3" w:rsidRPr="006B7160" w14:paraId="2CACC36F" w14:textId="77777777" w:rsidTr="00F67E26">
        <w:trPr>
          <w:jc w:val="center"/>
        </w:trPr>
        <w:tc>
          <w:tcPr>
            <w:tcW w:w="4068" w:type="dxa"/>
            <w:vMerge/>
            <w:vAlign w:val="center"/>
          </w:tcPr>
          <w:p w14:paraId="7A96F9AB" w14:textId="77777777" w:rsidR="00FF21A3" w:rsidRPr="006B7160" w:rsidRDefault="00FF21A3" w:rsidP="001F0A91">
            <w:pPr>
              <w:spacing w:line="276" w:lineRule="auto"/>
              <w:jc w:val="center"/>
              <w:rPr>
                <w:b/>
                <w:color w:val="000000" w:themeColor="text1"/>
                <w:szCs w:val="24"/>
                <w:lang w:val="hr-HR" w:eastAsia="hr-HR"/>
              </w:rPr>
            </w:pPr>
          </w:p>
        </w:tc>
        <w:tc>
          <w:tcPr>
            <w:tcW w:w="2959" w:type="dxa"/>
            <w:vAlign w:val="center"/>
          </w:tcPr>
          <w:p w14:paraId="0CF50119" w14:textId="77777777" w:rsidR="00FF21A3" w:rsidRPr="006B7160" w:rsidRDefault="00FF21A3" w:rsidP="001F0A91">
            <w:pPr>
              <w:spacing w:line="276" w:lineRule="auto"/>
              <w:jc w:val="center"/>
              <w:rPr>
                <w:b/>
                <w:color w:val="000000" w:themeColor="text1"/>
                <w:szCs w:val="24"/>
                <w:lang w:val="hr-HR" w:eastAsia="hr-HR"/>
              </w:rPr>
            </w:pPr>
            <w:r w:rsidRPr="006B7160">
              <w:rPr>
                <w:b/>
                <w:color w:val="000000" w:themeColor="text1"/>
                <w:szCs w:val="24"/>
                <w:lang w:val="hr-HR" w:eastAsia="hr-HR"/>
              </w:rPr>
              <w:t>Muških lica</w:t>
            </w:r>
          </w:p>
        </w:tc>
        <w:tc>
          <w:tcPr>
            <w:tcW w:w="2288" w:type="dxa"/>
            <w:vAlign w:val="center"/>
          </w:tcPr>
          <w:p w14:paraId="2E37C5D2" w14:textId="77777777" w:rsidR="00FF21A3" w:rsidRPr="006B7160" w:rsidRDefault="00FF21A3" w:rsidP="001F0A91">
            <w:pPr>
              <w:spacing w:line="276" w:lineRule="auto"/>
              <w:jc w:val="center"/>
              <w:rPr>
                <w:b/>
                <w:color w:val="000000" w:themeColor="text1"/>
                <w:szCs w:val="24"/>
                <w:lang w:val="hr-HR" w:eastAsia="hr-HR"/>
              </w:rPr>
            </w:pPr>
            <w:r w:rsidRPr="006B7160">
              <w:rPr>
                <w:b/>
                <w:color w:val="000000" w:themeColor="text1"/>
                <w:szCs w:val="24"/>
                <w:lang w:val="hr-HR" w:eastAsia="hr-HR"/>
              </w:rPr>
              <w:t>239</w:t>
            </w:r>
          </w:p>
        </w:tc>
      </w:tr>
      <w:tr w:rsidR="00FF21A3" w:rsidRPr="006B7160" w14:paraId="41BDE65F" w14:textId="77777777" w:rsidTr="00F67E26">
        <w:trPr>
          <w:jc w:val="center"/>
        </w:trPr>
        <w:tc>
          <w:tcPr>
            <w:tcW w:w="4068" w:type="dxa"/>
            <w:vMerge/>
            <w:vAlign w:val="center"/>
          </w:tcPr>
          <w:p w14:paraId="7AD2515D" w14:textId="77777777" w:rsidR="00FF21A3" w:rsidRPr="006B7160" w:rsidRDefault="00FF21A3" w:rsidP="001F0A91">
            <w:pPr>
              <w:spacing w:line="276" w:lineRule="auto"/>
              <w:jc w:val="center"/>
              <w:rPr>
                <w:b/>
                <w:color w:val="000000" w:themeColor="text1"/>
                <w:szCs w:val="24"/>
                <w:lang w:val="hr-HR" w:eastAsia="hr-HR"/>
              </w:rPr>
            </w:pPr>
          </w:p>
        </w:tc>
        <w:tc>
          <w:tcPr>
            <w:tcW w:w="2959" w:type="dxa"/>
            <w:vAlign w:val="center"/>
          </w:tcPr>
          <w:p w14:paraId="71884708" w14:textId="77777777" w:rsidR="00FF21A3" w:rsidRPr="006B7160" w:rsidRDefault="00FF21A3" w:rsidP="001F0A91">
            <w:pPr>
              <w:spacing w:line="276" w:lineRule="auto"/>
              <w:jc w:val="center"/>
              <w:rPr>
                <w:b/>
                <w:color w:val="000000" w:themeColor="text1"/>
                <w:szCs w:val="24"/>
                <w:lang w:val="hr-HR" w:eastAsia="hr-HR"/>
              </w:rPr>
            </w:pPr>
            <w:r w:rsidRPr="006B7160">
              <w:rPr>
                <w:b/>
                <w:color w:val="000000" w:themeColor="text1"/>
                <w:szCs w:val="24"/>
                <w:lang w:val="hr-HR" w:eastAsia="hr-HR"/>
              </w:rPr>
              <w:t>Maloljetnih lica</w:t>
            </w:r>
          </w:p>
        </w:tc>
        <w:tc>
          <w:tcPr>
            <w:tcW w:w="2288" w:type="dxa"/>
            <w:vAlign w:val="center"/>
          </w:tcPr>
          <w:p w14:paraId="1419EDA1" w14:textId="77777777" w:rsidR="00FF21A3" w:rsidRPr="006B7160" w:rsidRDefault="00FF21A3" w:rsidP="001F0A91">
            <w:pPr>
              <w:spacing w:line="276" w:lineRule="auto"/>
              <w:jc w:val="center"/>
              <w:rPr>
                <w:b/>
                <w:color w:val="000000" w:themeColor="text1"/>
                <w:szCs w:val="24"/>
                <w:lang w:val="hr-HR" w:eastAsia="hr-HR"/>
              </w:rPr>
            </w:pPr>
            <w:r w:rsidRPr="006B7160">
              <w:rPr>
                <w:b/>
                <w:color w:val="000000" w:themeColor="text1"/>
                <w:szCs w:val="24"/>
                <w:lang w:val="hr-HR" w:eastAsia="hr-HR"/>
              </w:rPr>
              <w:t>-</w:t>
            </w:r>
          </w:p>
        </w:tc>
      </w:tr>
      <w:tr w:rsidR="00FF21A3" w:rsidRPr="006B7160" w14:paraId="31D01CE1" w14:textId="77777777" w:rsidTr="00F67E26">
        <w:trPr>
          <w:jc w:val="center"/>
        </w:trPr>
        <w:tc>
          <w:tcPr>
            <w:tcW w:w="4068" w:type="dxa"/>
            <w:vMerge/>
            <w:vAlign w:val="center"/>
          </w:tcPr>
          <w:p w14:paraId="2D3B9CC9" w14:textId="77777777" w:rsidR="00FF21A3" w:rsidRPr="006B7160" w:rsidRDefault="00FF21A3" w:rsidP="001F0A91">
            <w:pPr>
              <w:spacing w:line="276" w:lineRule="auto"/>
              <w:jc w:val="center"/>
              <w:rPr>
                <w:b/>
                <w:color w:val="000000" w:themeColor="text1"/>
                <w:szCs w:val="24"/>
                <w:lang w:val="hr-HR" w:eastAsia="hr-HR"/>
              </w:rPr>
            </w:pPr>
          </w:p>
        </w:tc>
        <w:tc>
          <w:tcPr>
            <w:tcW w:w="2959" w:type="dxa"/>
            <w:vAlign w:val="center"/>
          </w:tcPr>
          <w:p w14:paraId="62FA8F6D" w14:textId="77777777" w:rsidR="00FF21A3" w:rsidRPr="006B7160" w:rsidRDefault="00FF21A3" w:rsidP="001F0A91">
            <w:pPr>
              <w:spacing w:line="276" w:lineRule="auto"/>
              <w:jc w:val="center"/>
              <w:rPr>
                <w:b/>
                <w:color w:val="000000" w:themeColor="text1"/>
                <w:szCs w:val="24"/>
                <w:lang w:val="hr-HR" w:eastAsia="hr-HR"/>
              </w:rPr>
            </w:pPr>
            <w:r w:rsidRPr="006B7160">
              <w:rPr>
                <w:b/>
                <w:color w:val="000000" w:themeColor="text1"/>
                <w:szCs w:val="24"/>
                <w:lang w:val="hr-HR" w:eastAsia="hr-HR"/>
              </w:rPr>
              <w:t>Stranih državljana</w:t>
            </w:r>
          </w:p>
        </w:tc>
        <w:tc>
          <w:tcPr>
            <w:tcW w:w="2288" w:type="dxa"/>
            <w:vAlign w:val="center"/>
          </w:tcPr>
          <w:p w14:paraId="415D4295" w14:textId="77777777" w:rsidR="00FF21A3" w:rsidRPr="006B7160" w:rsidRDefault="00FF21A3" w:rsidP="001F0A91">
            <w:pPr>
              <w:spacing w:line="276" w:lineRule="auto"/>
              <w:jc w:val="center"/>
              <w:rPr>
                <w:b/>
                <w:color w:val="000000" w:themeColor="text1"/>
                <w:szCs w:val="24"/>
                <w:lang w:val="hr-HR" w:eastAsia="hr-HR"/>
              </w:rPr>
            </w:pPr>
            <w:r w:rsidRPr="006B7160">
              <w:rPr>
                <w:b/>
                <w:color w:val="000000" w:themeColor="text1"/>
                <w:szCs w:val="24"/>
                <w:lang w:val="hr-HR" w:eastAsia="hr-HR"/>
              </w:rPr>
              <w:t>-</w:t>
            </w:r>
          </w:p>
        </w:tc>
      </w:tr>
    </w:tbl>
    <w:p w14:paraId="17F0B9E9" w14:textId="77777777" w:rsidR="00FF21A3" w:rsidRPr="006B7160" w:rsidRDefault="00FF21A3" w:rsidP="001F0A91">
      <w:pPr>
        <w:spacing w:line="276" w:lineRule="auto"/>
        <w:jc w:val="center"/>
        <w:rPr>
          <w:i/>
          <w:color w:val="000000" w:themeColor="text1"/>
          <w:szCs w:val="24"/>
          <w:lang w:val="hr-HR"/>
        </w:rPr>
      </w:pPr>
      <w:r w:rsidRPr="006B7160">
        <w:rPr>
          <w:i/>
          <w:color w:val="000000" w:themeColor="text1"/>
          <w:szCs w:val="24"/>
          <w:lang w:val="hr-HR"/>
        </w:rPr>
        <w:t>Tabela s podacima o broju lica lišenih slobode u periodu od 1.</w:t>
      </w:r>
      <w:r w:rsidR="00E73573">
        <w:rPr>
          <w:i/>
          <w:color w:val="000000" w:themeColor="text1"/>
          <w:szCs w:val="24"/>
          <w:lang w:val="hr-HR"/>
        </w:rPr>
        <w:t xml:space="preserve"> </w:t>
      </w:r>
      <w:r w:rsidRPr="006B7160">
        <w:rPr>
          <w:i/>
          <w:color w:val="000000" w:themeColor="text1"/>
          <w:szCs w:val="24"/>
          <w:lang w:val="hr-HR"/>
        </w:rPr>
        <w:t>1. do 30.</w:t>
      </w:r>
      <w:r w:rsidR="00E73573">
        <w:rPr>
          <w:i/>
          <w:color w:val="000000" w:themeColor="text1"/>
          <w:szCs w:val="24"/>
          <w:lang w:val="hr-HR"/>
        </w:rPr>
        <w:t xml:space="preserve"> </w:t>
      </w:r>
      <w:r w:rsidRPr="006B7160">
        <w:rPr>
          <w:i/>
          <w:color w:val="000000" w:themeColor="text1"/>
          <w:szCs w:val="24"/>
          <w:lang w:val="hr-HR"/>
        </w:rPr>
        <w:t>11.</w:t>
      </w:r>
      <w:r w:rsidR="00E73573">
        <w:rPr>
          <w:i/>
          <w:color w:val="000000" w:themeColor="text1"/>
          <w:szCs w:val="24"/>
          <w:lang w:val="hr-HR"/>
        </w:rPr>
        <w:t xml:space="preserve"> </w:t>
      </w:r>
      <w:r w:rsidRPr="006B7160">
        <w:rPr>
          <w:i/>
          <w:color w:val="000000" w:themeColor="text1"/>
          <w:szCs w:val="24"/>
          <w:lang w:val="hr-HR"/>
        </w:rPr>
        <w:t>2023. godine</w:t>
      </w:r>
      <w:r w:rsidR="000405BF">
        <w:rPr>
          <w:i/>
          <w:color w:val="000000" w:themeColor="text1"/>
          <w:szCs w:val="24"/>
          <w:lang w:val="hr-HR"/>
        </w:rPr>
        <w:t>.</w:t>
      </w:r>
    </w:p>
    <w:p w14:paraId="0918CEC7" w14:textId="77777777" w:rsidR="001F0A91" w:rsidRPr="006B7160" w:rsidRDefault="001F0A91" w:rsidP="001F0A91">
      <w:pPr>
        <w:spacing w:line="276" w:lineRule="auto"/>
        <w:rPr>
          <w:i/>
          <w:color w:val="000000" w:themeColor="text1"/>
          <w:szCs w:val="24"/>
          <w:lang w:val="hr-HR"/>
        </w:rPr>
      </w:pPr>
    </w:p>
    <w:p w14:paraId="17C16570" w14:textId="77777777" w:rsidR="00073DC7" w:rsidRPr="006B7160" w:rsidRDefault="00073DC7" w:rsidP="001F0A91">
      <w:pPr>
        <w:spacing w:line="276" w:lineRule="auto"/>
        <w:rPr>
          <w:i/>
          <w:color w:val="000000" w:themeColor="text1"/>
          <w:szCs w:val="24"/>
          <w:lang w:val="hr-HR"/>
        </w:rPr>
      </w:pPr>
    </w:p>
    <w:p w14:paraId="715D358D" w14:textId="77777777" w:rsidR="00073DC7" w:rsidRPr="006B7160" w:rsidRDefault="00073DC7" w:rsidP="001F0A91">
      <w:pPr>
        <w:spacing w:line="276" w:lineRule="auto"/>
        <w:rPr>
          <w:i/>
          <w:color w:val="000000" w:themeColor="text1"/>
          <w:szCs w:val="24"/>
          <w:lang w:val="hr-HR"/>
        </w:rPr>
      </w:pPr>
    </w:p>
    <w:p w14:paraId="1FDC6773" w14:textId="77777777" w:rsidR="00FF21A3" w:rsidRPr="006B7160" w:rsidRDefault="00FF21A3" w:rsidP="001F0A91">
      <w:pPr>
        <w:spacing w:line="276" w:lineRule="auto"/>
        <w:rPr>
          <w:i/>
          <w:color w:val="000000" w:themeColor="text1"/>
          <w:szCs w:val="24"/>
          <w:lang w:val="hr-HR"/>
        </w:rPr>
      </w:pPr>
      <w:r w:rsidRPr="006B7160">
        <w:rPr>
          <w:b/>
          <w:color w:val="000000" w:themeColor="text1"/>
          <w:szCs w:val="24"/>
          <w:lang w:val="hr-HR"/>
        </w:rPr>
        <w:t>Ishrana</w:t>
      </w:r>
    </w:p>
    <w:p w14:paraId="657958C1" w14:textId="77777777" w:rsidR="00FF21A3" w:rsidRPr="006B7160" w:rsidRDefault="00FF21A3" w:rsidP="001F0A91">
      <w:pPr>
        <w:spacing w:line="276" w:lineRule="auto"/>
        <w:rPr>
          <w:color w:val="000000" w:themeColor="text1"/>
          <w:szCs w:val="24"/>
          <w:lang w:val="hr-HR"/>
        </w:rPr>
      </w:pPr>
    </w:p>
    <w:p w14:paraId="7B4EC3DE" w14:textId="77777777" w:rsidR="00FF21A3" w:rsidRPr="006B7160" w:rsidRDefault="00FF21A3" w:rsidP="001F0A91">
      <w:pPr>
        <w:spacing w:line="276" w:lineRule="auto"/>
        <w:rPr>
          <w:color w:val="000000" w:themeColor="text1"/>
          <w:szCs w:val="24"/>
          <w:lang w:val="hr-HR"/>
        </w:rPr>
      </w:pPr>
      <w:r w:rsidRPr="006B7160">
        <w:rPr>
          <w:color w:val="000000" w:themeColor="text1"/>
          <w:szCs w:val="24"/>
          <w:lang w:val="hr-HR"/>
        </w:rPr>
        <w:t xml:space="preserve">Zadržana lica imaju pravo na obrok nakon što istekne osam sati od trenutka lišavanja slobode i poštuju se zahtjevi lica </w:t>
      </w:r>
      <w:r w:rsidR="00E73573">
        <w:rPr>
          <w:color w:val="000000" w:themeColor="text1"/>
          <w:szCs w:val="24"/>
          <w:lang w:val="hr-HR"/>
        </w:rPr>
        <w:t>a</w:t>
      </w:r>
      <w:r w:rsidRPr="006B7160">
        <w:rPr>
          <w:color w:val="000000" w:themeColor="text1"/>
          <w:szCs w:val="24"/>
          <w:lang w:val="hr-HR"/>
        </w:rPr>
        <w:t xml:space="preserve">ko neko traži specijalni režim ishrane zbog vjerskih, kulturnih ili zdravstvenih razloga. U okviru </w:t>
      </w:r>
      <w:r w:rsidR="00E73573">
        <w:rPr>
          <w:color w:val="000000" w:themeColor="text1"/>
          <w:szCs w:val="24"/>
          <w:lang w:val="hr-HR"/>
        </w:rPr>
        <w:t>ove p</w:t>
      </w:r>
      <w:r w:rsidRPr="006B7160">
        <w:rPr>
          <w:color w:val="000000" w:themeColor="text1"/>
          <w:szCs w:val="24"/>
          <w:lang w:val="hr-HR"/>
        </w:rPr>
        <w:t xml:space="preserve">olicijske stanice ne postoji prostorija za pripremanje hrane, već se hrana kupuje i donosi licu lišenom slobode. Najčešće hranu donosi neko od članova porodice ili drugo lice, koje lice lišeno slobode obavijesti o lišenju slobode. U situaciji kada lice lišeno slobode nema materijalnih sredstava, obrok mu se </w:t>
      </w:r>
      <w:r w:rsidR="000405BF">
        <w:rPr>
          <w:color w:val="000000" w:themeColor="text1"/>
          <w:szCs w:val="24"/>
          <w:lang w:val="hr-HR"/>
        </w:rPr>
        <w:t>osigurava</w:t>
      </w:r>
      <w:r w:rsidRPr="006B7160">
        <w:rPr>
          <w:color w:val="000000" w:themeColor="text1"/>
          <w:szCs w:val="24"/>
          <w:lang w:val="hr-HR"/>
        </w:rPr>
        <w:t xml:space="preserve"> na teret novčanih sredstava Uprave za materijalno</w:t>
      </w:r>
      <w:r w:rsidR="00E73573">
        <w:rPr>
          <w:color w:val="000000" w:themeColor="text1"/>
          <w:szCs w:val="24"/>
          <w:lang w:val="hr-HR"/>
        </w:rPr>
        <w:t>-</w:t>
      </w:r>
      <w:r w:rsidRPr="006B7160">
        <w:rPr>
          <w:color w:val="000000" w:themeColor="text1"/>
          <w:szCs w:val="24"/>
          <w:lang w:val="hr-HR"/>
        </w:rPr>
        <w:t>finansijske poslove Ministarstva unutrašnjih poslova Republike Srpske.</w:t>
      </w:r>
    </w:p>
    <w:p w14:paraId="17BD2119" w14:textId="77777777" w:rsidR="00FF21A3" w:rsidRPr="006B7160" w:rsidRDefault="00FF21A3" w:rsidP="001F0A91">
      <w:pPr>
        <w:spacing w:line="276" w:lineRule="auto"/>
        <w:rPr>
          <w:b/>
          <w:color w:val="000000" w:themeColor="text1"/>
          <w:szCs w:val="24"/>
          <w:lang w:val="hr-HR"/>
        </w:rPr>
      </w:pPr>
    </w:p>
    <w:p w14:paraId="4DAB82E4" w14:textId="77777777" w:rsidR="00FF21A3" w:rsidRPr="006B7160" w:rsidRDefault="00FF21A3" w:rsidP="001F0A91">
      <w:pPr>
        <w:spacing w:line="276" w:lineRule="auto"/>
        <w:rPr>
          <w:b/>
          <w:color w:val="000000" w:themeColor="text1"/>
          <w:szCs w:val="24"/>
          <w:lang w:val="hr-HR"/>
        </w:rPr>
      </w:pPr>
      <w:r w:rsidRPr="006B7160">
        <w:rPr>
          <w:b/>
          <w:color w:val="000000" w:themeColor="text1"/>
          <w:szCs w:val="24"/>
          <w:lang w:val="hr-HR"/>
        </w:rPr>
        <w:t>Prava lica lišenih slobode</w:t>
      </w:r>
    </w:p>
    <w:p w14:paraId="47C93141" w14:textId="77777777" w:rsidR="00FF21A3" w:rsidRPr="006B7160" w:rsidRDefault="00FF21A3" w:rsidP="001F0A91">
      <w:pPr>
        <w:spacing w:line="276" w:lineRule="auto"/>
        <w:rPr>
          <w:b/>
          <w:color w:val="000000" w:themeColor="text1"/>
          <w:szCs w:val="24"/>
          <w:lang w:val="hr-HR"/>
        </w:rPr>
      </w:pPr>
    </w:p>
    <w:p w14:paraId="0C736EF2" w14:textId="77777777" w:rsidR="00F67E26" w:rsidRPr="006B7160" w:rsidRDefault="00FF21A3" w:rsidP="001F0A91">
      <w:pPr>
        <w:spacing w:line="276" w:lineRule="auto"/>
        <w:rPr>
          <w:color w:val="000000" w:themeColor="text1"/>
          <w:szCs w:val="24"/>
          <w:lang w:val="hr-HR"/>
        </w:rPr>
      </w:pPr>
      <w:r w:rsidRPr="006B7160">
        <w:rPr>
          <w:color w:val="000000" w:themeColor="text1"/>
          <w:szCs w:val="24"/>
          <w:lang w:val="hr-HR"/>
        </w:rPr>
        <w:t xml:space="preserve">Prilikom posjete izvršen je uvid u službene evidencije i </w:t>
      </w:r>
      <w:r w:rsidR="00E73573">
        <w:rPr>
          <w:color w:val="000000" w:themeColor="text1"/>
          <w:szCs w:val="24"/>
          <w:lang w:val="hr-HR"/>
        </w:rPr>
        <w:t>nekoliko</w:t>
      </w:r>
      <w:r w:rsidRPr="006B7160">
        <w:rPr>
          <w:color w:val="000000" w:themeColor="text1"/>
          <w:szCs w:val="24"/>
          <w:lang w:val="hr-HR"/>
        </w:rPr>
        <w:t xml:space="preserve"> nasumično odabranih predmeta, a u cilju provjere da li se prilikom lišenja slobode i smještaja u prostorije za zadržavanje vodi računa o pravima lica lišenih slobode</w:t>
      </w:r>
      <w:r w:rsidR="00E73573">
        <w:rPr>
          <w:color w:val="000000" w:themeColor="text1"/>
          <w:szCs w:val="24"/>
          <w:lang w:val="hr-HR"/>
        </w:rPr>
        <w:t>,</w:t>
      </w:r>
      <w:r w:rsidRPr="006B7160">
        <w:rPr>
          <w:color w:val="000000" w:themeColor="text1"/>
          <w:szCs w:val="24"/>
          <w:lang w:val="hr-HR"/>
        </w:rPr>
        <w:t xml:space="preserve"> a kako je to defini</w:t>
      </w:r>
      <w:r w:rsidR="00E73573">
        <w:rPr>
          <w:color w:val="000000" w:themeColor="text1"/>
          <w:szCs w:val="24"/>
          <w:lang w:val="hr-HR"/>
        </w:rPr>
        <w:t>r</w:t>
      </w:r>
      <w:r w:rsidRPr="006B7160">
        <w:rPr>
          <w:color w:val="000000" w:themeColor="text1"/>
          <w:szCs w:val="24"/>
          <w:lang w:val="hr-HR"/>
        </w:rPr>
        <w:t xml:space="preserve">ano </w:t>
      </w:r>
      <w:r w:rsidRPr="006B7160">
        <w:rPr>
          <w:i/>
          <w:color w:val="000000" w:themeColor="text1"/>
          <w:szCs w:val="24"/>
          <w:lang w:val="hr-HR"/>
        </w:rPr>
        <w:t>Uputstvom o postupanju sa licima lišenim slobode</w:t>
      </w:r>
      <w:r w:rsidR="00E73573">
        <w:rPr>
          <w:i/>
          <w:color w:val="000000" w:themeColor="text1"/>
          <w:szCs w:val="24"/>
          <w:lang w:val="hr-HR"/>
        </w:rPr>
        <w:t>.</w:t>
      </w:r>
      <w:r w:rsidR="005144C2" w:rsidRPr="006B7160">
        <w:rPr>
          <w:rStyle w:val="FootnoteReference"/>
          <w:i/>
          <w:color w:val="000000" w:themeColor="text1"/>
          <w:szCs w:val="24"/>
          <w:lang w:val="hr-HR"/>
        </w:rPr>
        <w:footnoteReference w:id="61"/>
      </w:r>
    </w:p>
    <w:p w14:paraId="4373F5B5" w14:textId="77777777" w:rsidR="00F67E26" w:rsidRPr="006B7160" w:rsidRDefault="00F67E26" w:rsidP="001F0A91">
      <w:pPr>
        <w:spacing w:line="276" w:lineRule="auto"/>
        <w:rPr>
          <w:color w:val="000000" w:themeColor="text1"/>
          <w:szCs w:val="24"/>
          <w:lang w:val="hr-HR"/>
        </w:rPr>
      </w:pPr>
    </w:p>
    <w:p w14:paraId="52A5F8A5" w14:textId="77777777" w:rsidR="00FF21A3" w:rsidRPr="006B7160" w:rsidRDefault="00FF21A3" w:rsidP="001F0A91">
      <w:pPr>
        <w:spacing w:line="276" w:lineRule="auto"/>
        <w:rPr>
          <w:color w:val="000000" w:themeColor="text1"/>
          <w:szCs w:val="24"/>
          <w:lang w:val="hr-HR"/>
        </w:rPr>
      </w:pPr>
      <w:r w:rsidRPr="006B7160">
        <w:rPr>
          <w:color w:val="000000" w:themeColor="text1"/>
          <w:szCs w:val="24"/>
          <w:lang w:val="hr-HR"/>
        </w:rPr>
        <w:t>Uvidom u predmete zapaženo je da se licima lišenim slobode izdaju sve potrebne potvrde, s kojima se ova lica upoznaju</w:t>
      </w:r>
      <w:r w:rsidR="00F67E26" w:rsidRPr="006B7160">
        <w:rPr>
          <w:color w:val="000000" w:themeColor="text1"/>
          <w:szCs w:val="24"/>
          <w:lang w:val="hr-HR"/>
        </w:rPr>
        <w:t>, a dokaz tome je njihov potpis</w:t>
      </w:r>
      <w:r w:rsidRPr="006B7160">
        <w:rPr>
          <w:color w:val="000000" w:themeColor="text1"/>
          <w:szCs w:val="24"/>
          <w:lang w:val="hr-HR"/>
        </w:rPr>
        <w:t xml:space="preserve"> (Potvrda o lišenju slobode, Obrazac prava lica lišenog slobode, Potvrda o prihvatu lica lišenog slobode, Potvrda o predaji lica lišenog slobode, Zapisnik o pregledu lica, Zapisnik o pretres</w:t>
      </w:r>
      <w:r w:rsidR="00E73573">
        <w:rPr>
          <w:color w:val="000000" w:themeColor="text1"/>
          <w:szCs w:val="24"/>
          <w:lang w:val="hr-HR"/>
        </w:rPr>
        <w:t>a</w:t>
      </w:r>
      <w:r w:rsidRPr="006B7160">
        <w:rPr>
          <w:color w:val="000000" w:themeColor="text1"/>
          <w:szCs w:val="24"/>
          <w:lang w:val="hr-HR"/>
        </w:rPr>
        <w:t xml:space="preserve">nju lica, Potvrda o privremenom oduzimanju predmeta, Potvrda o predaji privremeno oduzetih predmeta, Potvrda o otpustu lica, Potvrda o vraćanju privremeno oduzetih predmeta). </w:t>
      </w:r>
    </w:p>
    <w:p w14:paraId="4440AE41" w14:textId="77777777" w:rsidR="00F67E26" w:rsidRPr="006B7160" w:rsidRDefault="00F67E26" w:rsidP="001F0A91">
      <w:pPr>
        <w:spacing w:line="276" w:lineRule="auto"/>
        <w:rPr>
          <w:color w:val="000000" w:themeColor="text1"/>
          <w:szCs w:val="24"/>
          <w:lang w:val="hr-HR"/>
        </w:rPr>
      </w:pPr>
    </w:p>
    <w:p w14:paraId="0069C511" w14:textId="77777777" w:rsidR="00FF21A3" w:rsidRPr="006B7160" w:rsidRDefault="00F67E26" w:rsidP="001F0A91">
      <w:pPr>
        <w:spacing w:line="276" w:lineRule="auto"/>
        <w:rPr>
          <w:color w:val="000000" w:themeColor="text1"/>
          <w:szCs w:val="24"/>
          <w:lang w:val="hr-HR"/>
        </w:rPr>
      </w:pPr>
      <w:r w:rsidRPr="006B7160">
        <w:rPr>
          <w:color w:val="000000" w:themeColor="text1"/>
          <w:szCs w:val="24"/>
          <w:lang w:val="hr-HR"/>
        </w:rPr>
        <w:t>U P</w:t>
      </w:r>
      <w:r w:rsidR="00FF21A3" w:rsidRPr="006B7160">
        <w:rPr>
          <w:color w:val="000000" w:themeColor="text1"/>
          <w:szCs w:val="24"/>
          <w:lang w:val="hr-HR"/>
        </w:rPr>
        <w:t>olicijskoj stanici Centar zaposlene su osobe oba spola pa pretres vrši policijski službenik onog spola kojeg je i lice koje se pretresa. Prilikom vršenja pretresa sačinjava se Zapisnik o pretresanju</w:t>
      </w:r>
      <w:r w:rsidR="006F401C">
        <w:rPr>
          <w:color w:val="000000" w:themeColor="text1"/>
          <w:szCs w:val="24"/>
          <w:lang w:val="hr-HR"/>
        </w:rPr>
        <w:t>,</w:t>
      </w:r>
      <w:r w:rsidR="00FF21A3" w:rsidRPr="006B7160">
        <w:rPr>
          <w:color w:val="000000" w:themeColor="text1"/>
          <w:szCs w:val="24"/>
          <w:lang w:val="hr-HR"/>
        </w:rPr>
        <w:t xml:space="preserve"> u kojem se navode predmeti i isprave koje se oduzimaju. Zapisnik, pored lica koje je izvršilo pretres, potpisuje i lice na kojem/kod ko</w:t>
      </w:r>
      <w:r w:rsidR="000405BF">
        <w:rPr>
          <w:color w:val="000000" w:themeColor="text1"/>
          <w:szCs w:val="24"/>
          <w:lang w:val="hr-HR"/>
        </w:rPr>
        <w:t>jeg</w:t>
      </w:r>
      <w:r w:rsidR="00FF21A3" w:rsidRPr="006B7160">
        <w:rPr>
          <w:color w:val="000000" w:themeColor="text1"/>
          <w:szCs w:val="24"/>
          <w:lang w:val="hr-HR"/>
        </w:rPr>
        <w:t xml:space="preserve"> se vrši pretresanje. Zadržanim licima se obavezno oduzimaju predmeti kojima bi mogli </w:t>
      </w:r>
      <w:r w:rsidR="008E7EC3" w:rsidRPr="006B7160">
        <w:rPr>
          <w:color w:val="000000" w:themeColor="text1"/>
          <w:szCs w:val="24"/>
          <w:lang w:val="hr-HR"/>
        </w:rPr>
        <w:t>povrijediti sebe ili druge (kaiš, pertle...). O</w:t>
      </w:r>
      <w:r w:rsidR="00FF21A3" w:rsidRPr="006B7160">
        <w:rPr>
          <w:color w:val="000000" w:themeColor="text1"/>
          <w:szCs w:val="24"/>
          <w:lang w:val="hr-HR"/>
        </w:rPr>
        <w:t>duzeti predmeti se čuvaju u posebnom ormariću, a vraćaju se kada se završi zadržavanje i tada lice svojeručnim potpisom potvrđuje da su mu predmet</w:t>
      </w:r>
      <w:r w:rsidR="006F401C">
        <w:rPr>
          <w:color w:val="000000" w:themeColor="text1"/>
          <w:szCs w:val="24"/>
          <w:lang w:val="hr-HR"/>
        </w:rPr>
        <w:t>i</w:t>
      </w:r>
      <w:r w:rsidR="00FF21A3" w:rsidRPr="006B7160">
        <w:rPr>
          <w:color w:val="000000" w:themeColor="text1"/>
          <w:szCs w:val="24"/>
          <w:lang w:val="hr-HR"/>
        </w:rPr>
        <w:t xml:space="preserve"> vraćeni.</w:t>
      </w:r>
    </w:p>
    <w:p w14:paraId="74B9BB4B" w14:textId="77777777" w:rsidR="005144C2" w:rsidRPr="006B7160" w:rsidRDefault="005144C2" w:rsidP="001F0A91">
      <w:pPr>
        <w:spacing w:line="276" w:lineRule="auto"/>
        <w:rPr>
          <w:color w:val="000000" w:themeColor="text1"/>
          <w:szCs w:val="24"/>
          <w:lang w:val="hr-HR"/>
        </w:rPr>
      </w:pPr>
    </w:p>
    <w:p w14:paraId="14532D34" w14:textId="77777777" w:rsidR="00FF21A3" w:rsidRPr="006B7160" w:rsidRDefault="00FF21A3" w:rsidP="001F0A91">
      <w:pPr>
        <w:spacing w:line="276" w:lineRule="auto"/>
        <w:rPr>
          <w:color w:val="000000" w:themeColor="text1"/>
          <w:szCs w:val="24"/>
          <w:lang w:val="hr-HR"/>
        </w:rPr>
      </w:pPr>
      <w:r w:rsidRPr="006B7160">
        <w:rPr>
          <w:color w:val="000000" w:themeColor="text1"/>
          <w:szCs w:val="24"/>
          <w:lang w:val="hr-HR"/>
        </w:rPr>
        <w:t>Iz uvida u nasumično odabrane predmete uočeno je da se evidencije vode uredno, odnosno da predmeti sadrže sve propisane potvrde, zabilješke i zapisnike.</w:t>
      </w:r>
    </w:p>
    <w:p w14:paraId="55F9D69E" w14:textId="77777777" w:rsidR="00FF21A3" w:rsidRPr="006B7160" w:rsidRDefault="00FF21A3" w:rsidP="001F0A91">
      <w:pPr>
        <w:spacing w:line="276" w:lineRule="auto"/>
        <w:rPr>
          <w:color w:val="000000" w:themeColor="text1"/>
          <w:szCs w:val="24"/>
          <w:lang w:val="hr-HR"/>
        </w:rPr>
      </w:pPr>
    </w:p>
    <w:p w14:paraId="6CAB441C" w14:textId="77777777" w:rsidR="00C57E86" w:rsidRPr="006B7160" w:rsidRDefault="006412A2" w:rsidP="00073DC7">
      <w:pPr>
        <w:spacing w:line="276" w:lineRule="auto"/>
        <w:rPr>
          <w:color w:val="000000" w:themeColor="text1"/>
          <w:szCs w:val="24"/>
          <w:lang w:val="hr-HR"/>
        </w:rPr>
      </w:pPr>
      <w:r w:rsidRPr="006B7160">
        <w:rPr>
          <w:color w:val="000000" w:themeColor="text1"/>
          <w:szCs w:val="24"/>
          <w:lang w:val="hr-HR"/>
        </w:rPr>
        <w:t xml:space="preserve">Iz naprijed navedenog </w:t>
      </w:r>
      <w:r w:rsidR="006F401C">
        <w:rPr>
          <w:color w:val="000000" w:themeColor="text1"/>
          <w:szCs w:val="24"/>
          <w:lang w:val="hr-HR"/>
        </w:rPr>
        <w:t>o</w:t>
      </w:r>
      <w:r w:rsidR="00F67E26" w:rsidRPr="006B7160">
        <w:rPr>
          <w:color w:val="000000" w:themeColor="text1"/>
          <w:szCs w:val="24"/>
          <w:lang w:val="hr-HR"/>
        </w:rPr>
        <w:t>mbudsmeni konstat</w:t>
      </w:r>
      <w:r w:rsidR="006F401C">
        <w:rPr>
          <w:color w:val="000000" w:themeColor="text1"/>
          <w:szCs w:val="24"/>
          <w:lang w:val="hr-HR"/>
        </w:rPr>
        <w:t>ira</w:t>
      </w:r>
      <w:r w:rsidR="00F67E26" w:rsidRPr="006B7160">
        <w:rPr>
          <w:color w:val="000000" w:themeColor="text1"/>
          <w:szCs w:val="24"/>
          <w:lang w:val="hr-HR"/>
        </w:rPr>
        <w:t>ju da su preporuke koje su upućene</w:t>
      </w:r>
      <w:r w:rsidR="00E97A68">
        <w:rPr>
          <w:color w:val="000000" w:themeColor="text1"/>
          <w:szCs w:val="24"/>
          <w:lang w:val="hr-HR"/>
        </w:rPr>
        <w:t xml:space="preserve"> </w:t>
      </w:r>
      <w:r w:rsidR="00F67E26" w:rsidRPr="006B7160">
        <w:rPr>
          <w:color w:val="000000" w:themeColor="text1"/>
          <w:szCs w:val="24"/>
          <w:lang w:val="hr-HR"/>
        </w:rPr>
        <w:t>Ministarstvu unutrašnjih poslova Republike Srpske, Policijskoj upravi Banja Luka,</w:t>
      </w:r>
      <w:r w:rsidR="00E97A68">
        <w:rPr>
          <w:color w:val="000000" w:themeColor="text1"/>
          <w:szCs w:val="24"/>
          <w:lang w:val="hr-HR"/>
        </w:rPr>
        <w:t xml:space="preserve"> </w:t>
      </w:r>
      <w:r w:rsidR="00F67E26" w:rsidRPr="006B7160">
        <w:rPr>
          <w:color w:val="000000" w:themeColor="text1"/>
          <w:szCs w:val="24"/>
          <w:lang w:val="hr-HR"/>
        </w:rPr>
        <w:t xml:space="preserve">Policijskoj stanici Centar u potpunosti ispoštovane. </w:t>
      </w:r>
    </w:p>
    <w:p w14:paraId="0160E8C7" w14:textId="77777777" w:rsidR="00386A94" w:rsidRPr="006B7160" w:rsidRDefault="00C57E86" w:rsidP="001F0A91">
      <w:pPr>
        <w:pStyle w:val="Heading3"/>
        <w:numPr>
          <w:ilvl w:val="2"/>
          <w:numId w:val="33"/>
        </w:numPr>
        <w:rPr>
          <w:color w:val="000000" w:themeColor="text1"/>
          <w:lang w:val="hr-HR"/>
        </w:rPr>
      </w:pPr>
      <w:bookmarkStart w:id="21" w:name="_Toc166485021"/>
      <w:r w:rsidRPr="006B7160">
        <w:rPr>
          <w:color w:val="000000" w:themeColor="text1"/>
          <w:lang w:val="hr-HR"/>
        </w:rPr>
        <w:lastRenderedPageBreak/>
        <w:t>Policijska uprava Prijedor</w:t>
      </w:r>
      <w:bookmarkEnd w:id="21"/>
    </w:p>
    <w:p w14:paraId="7DCEBE7B" w14:textId="77777777" w:rsidR="00386A94" w:rsidRPr="006B7160" w:rsidRDefault="00386A94" w:rsidP="001F0A91">
      <w:pPr>
        <w:spacing w:line="276" w:lineRule="auto"/>
        <w:rPr>
          <w:color w:val="000000" w:themeColor="text1"/>
          <w:szCs w:val="24"/>
          <w:lang w:val="hr-HR"/>
        </w:rPr>
      </w:pPr>
    </w:p>
    <w:p w14:paraId="7F6E6A9E" w14:textId="77777777" w:rsidR="00E21371" w:rsidRPr="006B7160" w:rsidRDefault="00B04E87" w:rsidP="001F0A91">
      <w:pPr>
        <w:spacing w:line="276" w:lineRule="auto"/>
        <w:rPr>
          <w:color w:val="000000" w:themeColor="text1"/>
          <w:szCs w:val="24"/>
          <w:lang w:val="hr-HR"/>
        </w:rPr>
      </w:pPr>
      <w:r w:rsidRPr="006B7160">
        <w:rPr>
          <w:color w:val="000000" w:themeColor="text1"/>
          <w:szCs w:val="24"/>
          <w:lang w:val="hr-HR"/>
        </w:rPr>
        <w:t xml:space="preserve">Policijska uprava Prijedor obuhvata </w:t>
      </w:r>
      <w:r w:rsidR="00E21371" w:rsidRPr="006B7160">
        <w:rPr>
          <w:color w:val="000000" w:themeColor="text1"/>
          <w:szCs w:val="24"/>
          <w:lang w:val="hr-HR"/>
        </w:rPr>
        <w:t>Policijske stanice: PS Prijedor 1, PS Prijedor 2, PS Kozarac, PS za bezbjednost saobraćaja, PS Omarska, PS Oštra Luka, PS Kozarska Dubica, PS Novi Grad, PS Kostajnica, PS Krupa na Uni i Sektor kriminalističke policije</w:t>
      </w:r>
      <w:r w:rsidR="006412A2" w:rsidRPr="006B7160">
        <w:rPr>
          <w:color w:val="000000" w:themeColor="text1"/>
          <w:szCs w:val="24"/>
          <w:lang w:val="hr-HR"/>
        </w:rPr>
        <w:t xml:space="preserve"> </w:t>
      </w:r>
      <w:r w:rsidR="00E21371" w:rsidRPr="006B7160">
        <w:rPr>
          <w:color w:val="000000" w:themeColor="text1"/>
          <w:szCs w:val="24"/>
          <w:lang w:val="hr-HR"/>
        </w:rPr>
        <w:t>(koji ima tri odjeljenja</w:t>
      </w:r>
      <w:r w:rsidR="006F401C">
        <w:rPr>
          <w:color w:val="000000" w:themeColor="text1"/>
          <w:szCs w:val="24"/>
          <w:lang w:val="hr-HR"/>
        </w:rPr>
        <w:t>,</w:t>
      </w:r>
      <w:r w:rsidR="00E21371" w:rsidRPr="006B7160">
        <w:rPr>
          <w:color w:val="000000" w:themeColor="text1"/>
          <w:szCs w:val="24"/>
          <w:lang w:val="hr-HR"/>
        </w:rPr>
        <w:t xml:space="preserve"> i to: za droge i organiz</w:t>
      </w:r>
      <w:r w:rsidR="006F401C">
        <w:rPr>
          <w:color w:val="000000" w:themeColor="text1"/>
          <w:szCs w:val="24"/>
          <w:lang w:val="hr-HR"/>
        </w:rPr>
        <w:t>ir</w:t>
      </w:r>
      <w:r w:rsidR="00E21371" w:rsidRPr="006B7160">
        <w:rPr>
          <w:color w:val="000000" w:themeColor="text1"/>
          <w:szCs w:val="24"/>
          <w:lang w:val="hr-HR"/>
        </w:rPr>
        <w:t>ani kriminal, privredni kriminal i op</w:t>
      </w:r>
      <w:r w:rsidR="006F401C">
        <w:rPr>
          <w:color w:val="000000" w:themeColor="text1"/>
          <w:szCs w:val="24"/>
          <w:lang w:val="hr-HR"/>
        </w:rPr>
        <w:t>ć</w:t>
      </w:r>
      <w:r w:rsidR="00E21371" w:rsidRPr="006B7160">
        <w:rPr>
          <w:color w:val="000000" w:themeColor="text1"/>
          <w:szCs w:val="24"/>
          <w:lang w:val="hr-HR"/>
        </w:rPr>
        <w:t>i kriminalitet). Policijske stanice Novi Grad</w:t>
      </w:r>
      <w:r w:rsidR="006F401C">
        <w:rPr>
          <w:color w:val="000000" w:themeColor="text1"/>
          <w:szCs w:val="24"/>
          <w:lang w:val="hr-HR"/>
        </w:rPr>
        <w:t xml:space="preserve"> i</w:t>
      </w:r>
      <w:r w:rsidR="00E21371" w:rsidRPr="006B7160">
        <w:rPr>
          <w:color w:val="000000" w:themeColor="text1"/>
          <w:szCs w:val="24"/>
          <w:lang w:val="hr-HR"/>
        </w:rPr>
        <w:t xml:space="preserve"> Kozarska Dubica imaju svoje prostorije za zadržavanje, dok PS Krupa </w:t>
      </w:r>
      <w:r w:rsidR="006F401C">
        <w:rPr>
          <w:color w:val="000000" w:themeColor="text1"/>
          <w:szCs w:val="24"/>
          <w:lang w:val="hr-HR"/>
        </w:rPr>
        <w:t>n</w:t>
      </w:r>
      <w:r w:rsidR="00E21371" w:rsidRPr="006B7160">
        <w:rPr>
          <w:color w:val="000000" w:themeColor="text1"/>
          <w:szCs w:val="24"/>
          <w:lang w:val="hr-HR"/>
        </w:rPr>
        <w:t xml:space="preserve">a Uni koristi prostorije PS Novi Grad. </w:t>
      </w:r>
    </w:p>
    <w:p w14:paraId="49FD3765" w14:textId="77777777" w:rsidR="00B04E87" w:rsidRPr="006B7160" w:rsidRDefault="00B04E87" w:rsidP="001F0A91">
      <w:pPr>
        <w:spacing w:line="276" w:lineRule="auto"/>
        <w:rPr>
          <w:color w:val="000000" w:themeColor="text1"/>
          <w:szCs w:val="24"/>
          <w:lang w:val="hr-HR"/>
        </w:rPr>
      </w:pPr>
    </w:p>
    <w:p w14:paraId="1242EB3F" w14:textId="77777777" w:rsidR="00E21371" w:rsidRPr="006B7160" w:rsidRDefault="00E21371" w:rsidP="001F0A91">
      <w:pPr>
        <w:spacing w:line="276" w:lineRule="auto"/>
        <w:rPr>
          <w:color w:val="000000" w:themeColor="text1"/>
          <w:szCs w:val="24"/>
          <w:lang w:val="hr-HR"/>
        </w:rPr>
      </w:pPr>
    </w:p>
    <w:p w14:paraId="2C47834A" w14:textId="77777777" w:rsidR="00B04E87" w:rsidRPr="006B7160" w:rsidRDefault="009D6C7A" w:rsidP="001F0A91">
      <w:pPr>
        <w:spacing w:line="276" w:lineRule="auto"/>
        <w:rPr>
          <w:b/>
          <w:color w:val="000000" w:themeColor="text1"/>
          <w:szCs w:val="24"/>
          <w:lang w:val="hr-HR"/>
        </w:rPr>
      </w:pPr>
      <w:r w:rsidRPr="006B7160">
        <w:rPr>
          <w:b/>
          <w:color w:val="000000" w:themeColor="text1"/>
          <w:szCs w:val="24"/>
          <w:lang w:val="hr-HR"/>
        </w:rPr>
        <w:t>Policijska stanica Prijedor 1</w:t>
      </w:r>
    </w:p>
    <w:p w14:paraId="4E847896" w14:textId="77777777" w:rsidR="00B04E87" w:rsidRPr="006B7160" w:rsidRDefault="00B04E87" w:rsidP="001F0A91">
      <w:pPr>
        <w:spacing w:line="276" w:lineRule="auto"/>
        <w:rPr>
          <w:color w:val="000000" w:themeColor="text1"/>
          <w:szCs w:val="24"/>
          <w:lang w:val="hr-HR"/>
        </w:rPr>
      </w:pPr>
    </w:p>
    <w:p w14:paraId="4B12F001" w14:textId="77777777" w:rsidR="00E21371" w:rsidRPr="006B7160" w:rsidRDefault="009D6C7A" w:rsidP="001F0A91">
      <w:pPr>
        <w:spacing w:line="276" w:lineRule="auto"/>
        <w:rPr>
          <w:color w:val="000000" w:themeColor="text1"/>
          <w:szCs w:val="24"/>
          <w:lang w:val="hr-HR"/>
        </w:rPr>
      </w:pPr>
      <w:r w:rsidRPr="006B7160">
        <w:rPr>
          <w:color w:val="000000" w:themeColor="text1"/>
          <w:szCs w:val="24"/>
          <w:lang w:val="hr-HR"/>
        </w:rPr>
        <w:t xml:space="preserve">Posjeta </w:t>
      </w:r>
      <w:r w:rsidR="00E21371" w:rsidRPr="006B7160">
        <w:rPr>
          <w:color w:val="000000" w:themeColor="text1"/>
          <w:szCs w:val="24"/>
          <w:lang w:val="hr-HR"/>
        </w:rPr>
        <w:t xml:space="preserve">Policijskoj stanici Prijedor 1 </w:t>
      </w:r>
      <w:r w:rsidRPr="006B7160">
        <w:rPr>
          <w:color w:val="000000" w:themeColor="text1"/>
          <w:szCs w:val="24"/>
          <w:lang w:val="hr-HR"/>
        </w:rPr>
        <w:t>obavlj</w:t>
      </w:r>
      <w:r w:rsidR="00E21371" w:rsidRPr="006B7160">
        <w:rPr>
          <w:color w:val="000000" w:themeColor="text1"/>
          <w:szCs w:val="24"/>
          <w:lang w:val="hr-HR"/>
        </w:rPr>
        <w:t>ena je dana 5.</w:t>
      </w:r>
      <w:r w:rsidR="006F401C">
        <w:rPr>
          <w:color w:val="000000" w:themeColor="text1"/>
          <w:szCs w:val="24"/>
          <w:lang w:val="hr-HR"/>
        </w:rPr>
        <w:t xml:space="preserve"> </w:t>
      </w:r>
      <w:r w:rsidR="00E21371" w:rsidRPr="006B7160">
        <w:rPr>
          <w:color w:val="000000" w:themeColor="text1"/>
          <w:szCs w:val="24"/>
          <w:lang w:val="hr-HR"/>
        </w:rPr>
        <w:t>12.</w:t>
      </w:r>
      <w:r w:rsidR="006F401C">
        <w:rPr>
          <w:color w:val="000000" w:themeColor="text1"/>
          <w:szCs w:val="24"/>
          <w:lang w:val="hr-HR"/>
        </w:rPr>
        <w:t xml:space="preserve"> </w:t>
      </w:r>
      <w:r w:rsidR="00E21371" w:rsidRPr="006B7160">
        <w:rPr>
          <w:color w:val="000000" w:themeColor="text1"/>
          <w:szCs w:val="24"/>
          <w:lang w:val="hr-HR"/>
        </w:rPr>
        <w:t>2023. godine. Tokom posjete razgovarano je</w:t>
      </w:r>
      <w:r w:rsidRPr="006B7160">
        <w:rPr>
          <w:color w:val="000000" w:themeColor="text1"/>
          <w:szCs w:val="24"/>
          <w:lang w:val="hr-HR"/>
        </w:rPr>
        <w:t xml:space="preserve"> </w:t>
      </w:r>
      <w:r w:rsidR="006F401C">
        <w:rPr>
          <w:color w:val="000000" w:themeColor="text1"/>
          <w:szCs w:val="24"/>
          <w:lang w:val="hr-HR"/>
        </w:rPr>
        <w:t xml:space="preserve">s </w:t>
      </w:r>
      <w:r w:rsidRPr="006B7160">
        <w:rPr>
          <w:color w:val="000000" w:themeColor="text1"/>
          <w:szCs w:val="24"/>
          <w:lang w:val="hr-HR"/>
        </w:rPr>
        <w:t>komandiro</w:t>
      </w:r>
      <w:r w:rsidR="00E21371" w:rsidRPr="006B7160">
        <w:rPr>
          <w:color w:val="000000" w:themeColor="text1"/>
          <w:szCs w:val="24"/>
          <w:lang w:val="hr-HR"/>
        </w:rPr>
        <w:t>m</w:t>
      </w:r>
      <w:r w:rsidRPr="006B7160">
        <w:rPr>
          <w:color w:val="000000" w:themeColor="text1"/>
          <w:szCs w:val="24"/>
          <w:lang w:val="hr-HR"/>
        </w:rPr>
        <w:t xml:space="preserve"> i inspektorima PS Prijedor</w:t>
      </w:r>
      <w:r w:rsidR="006F401C">
        <w:rPr>
          <w:color w:val="000000" w:themeColor="text1"/>
          <w:szCs w:val="24"/>
          <w:lang w:val="hr-HR"/>
        </w:rPr>
        <w:t>.</w:t>
      </w:r>
      <w:r w:rsidRPr="006B7160">
        <w:rPr>
          <w:rStyle w:val="FootnoteReference"/>
          <w:color w:val="000000" w:themeColor="text1"/>
          <w:szCs w:val="24"/>
          <w:lang w:val="hr-HR"/>
        </w:rPr>
        <w:footnoteReference w:id="62"/>
      </w:r>
    </w:p>
    <w:p w14:paraId="308E2437" w14:textId="77777777" w:rsidR="00E21371" w:rsidRPr="006B7160" w:rsidRDefault="00E21371" w:rsidP="001F0A91">
      <w:pPr>
        <w:spacing w:line="276" w:lineRule="auto"/>
        <w:rPr>
          <w:color w:val="000000" w:themeColor="text1"/>
          <w:szCs w:val="24"/>
          <w:lang w:val="hr-HR"/>
        </w:rPr>
      </w:pPr>
    </w:p>
    <w:p w14:paraId="58102141" w14:textId="77777777" w:rsidR="009D6C7A" w:rsidRPr="006B7160" w:rsidRDefault="00E21371" w:rsidP="001F0A91">
      <w:pPr>
        <w:spacing w:line="276" w:lineRule="auto"/>
        <w:rPr>
          <w:color w:val="000000" w:themeColor="text1"/>
          <w:szCs w:val="24"/>
          <w:lang w:val="hr-HR"/>
        </w:rPr>
      </w:pPr>
      <w:r w:rsidRPr="006B7160">
        <w:rPr>
          <w:color w:val="000000" w:themeColor="text1"/>
          <w:szCs w:val="24"/>
          <w:lang w:val="hr-HR"/>
        </w:rPr>
        <w:t xml:space="preserve">Radna </w:t>
      </w:r>
      <w:r w:rsidR="009D6C7A" w:rsidRPr="006B7160">
        <w:rPr>
          <w:color w:val="000000" w:themeColor="text1"/>
          <w:szCs w:val="24"/>
          <w:lang w:val="hr-HR"/>
        </w:rPr>
        <w:t>grupa je informi</w:t>
      </w:r>
      <w:r w:rsidR="006F401C">
        <w:rPr>
          <w:color w:val="000000" w:themeColor="text1"/>
          <w:szCs w:val="24"/>
          <w:lang w:val="hr-HR"/>
        </w:rPr>
        <w:t>r</w:t>
      </w:r>
      <w:r w:rsidR="009D6C7A" w:rsidRPr="006B7160">
        <w:rPr>
          <w:color w:val="000000" w:themeColor="text1"/>
          <w:szCs w:val="24"/>
          <w:lang w:val="hr-HR"/>
        </w:rPr>
        <w:t xml:space="preserve">ala prisutne o odredbama </w:t>
      </w:r>
      <w:r w:rsidR="00073DC7" w:rsidRPr="006B7160">
        <w:rPr>
          <w:color w:val="000000" w:themeColor="text1"/>
          <w:szCs w:val="24"/>
          <w:lang w:val="hr-HR"/>
        </w:rPr>
        <w:t>Zakona</w:t>
      </w:r>
      <w:r w:rsidRPr="006B7160">
        <w:rPr>
          <w:color w:val="000000" w:themeColor="text1"/>
          <w:szCs w:val="24"/>
          <w:lang w:val="hr-HR"/>
        </w:rPr>
        <w:t xml:space="preserve"> o i</w:t>
      </w:r>
      <w:r w:rsidR="009D6C7A" w:rsidRPr="006B7160">
        <w:rPr>
          <w:color w:val="000000" w:themeColor="text1"/>
          <w:szCs w:val="24"/>
          <w:lang w:val="hr-HR"/>
        </w:rPr>
        <w:t>zmjena i dopuna</w:t>
      </w:r>
      <w:r w:rsidRPr="006B7160">
        <w:rPr>
          <w:color w:val="000000" w:themeColor="text1"/>
          <w:szCs w:val="24"/>
          <w:lang w:val="hr-HR"/>
        </w:rPr>
        <w:t>ma</w:t>
      </w:r>
      <w:r w:rsidR="009D6C7A" w:rsidRPr="006B7160">
        <w:rPr>
          <w:color w:val="000000" w:themeColor="text1"/>
          <w:szCs w:val="24"/>
          <w:lang w:val="hr-HR"/>
        </w:rPr>
        <w:t xml:space="preserve"> Zakona o </w:t>
      </w:r>
      <w:r w:rsidR="006F401C">
        <w:rPr>
          <w:color w:val="000000" w:themeColor="text1"/>
          <w:szCs w:val="24"/>
          <w:lang w:val="hr-HR"/>
        </w:rPr>
        <w:t>o</w:t>
      </w:r>
      <w:r w:rsidR="009D6C7A" w:rsidRPr="006B7160">
        <w:rPr>
          <w:color w:val="000000" w:themeColor="text1"/>
          <w:szCs w:val="24"/>
          <w:lang w:val="hr-HR"/>
        </w:rPr>
        <w:t>mbudsmenu za ljuds</w:t>
      </w:r>
      <w:r w:rsidRPr="006B7160">
        <w:rPr>
          <w:color w:val="000000" w:themeColor="text1"/>
          <w:szCs w:val="24"/>
          <w:lang w:val="hr-HR"/>
        </w:rPr>
        <w:t xml:space="preserve">ka prava Bosne i Hercegovine </w:t>
      </w:r>
      <w:r w:rsidR="009D6C7A" w:rsidRPr="006B7160">
        <w:rPr>
          <w:color w:val="000000" w:themeColor="text1"/>
          <w:szCs w:val="24"/>
          <w:lang w:val="hr-HR"/>
        </w:rPr>
        <w:t>koje se odnose na mandat preventivnog</w:t>
      </w:r>
      <w:r w:rsidR="00E97A68">
        <w:rPr>
          <w:color w:val="000000" w:themeColor="text1"/>
          <w:szCs w:val="24"/>
          <w:lang w:val="hr-HR"/>
        </w:rPr>
        <w:t xml:space="preserve"> </w:t>
      </w:r>
      <w:r w:rsidR="009D6C7A" w:rsidRPr="006B7160">
        <w:rPr>
          <w:color w:val="000000" w:themeColor="text1"/>
          <w:szCs w:val="24"/>
          <w:lang w:val="hr-HR"/>
        </w:rPr>
        <w:t xml:space="preserve">mehanizma. </w:t>
      </w:r>
    </w:p>
    <w:p w14:paraId="7DD89B31" w14:textId="77777777" w:rsidR="00E21371" w:rsidRPr="006B7160" w:rsidRDefault="00E21371" w:rsidP="001F0A91">
      <w:pPr>
        <w:spacing w:line="276" w:lineRule="auto"/>
        <w:rPr>
          <w:color w:val="000000" w:themeColor="text1"/>
          <w:szCs w:val="24"/>
          <w:lang w:val="hr-HR"/>
        </w:rPr>
      </w:pPr>
    </w:p>
    <w:p w14:paraId="79C6AC2C" w14:textId="77777777" w:rsidR="00E21371" w:rsidRPr="006B7160" w:rsidRDefault="00E21371" w:rsidP="001F0A91">
      <w:pPr>
        <w:spacing w:line="276" w:lineRule="auto"/>
        <w:rPr>
          <w:color w:val="000000" w:themeColor="text1"/>
          <w:szCs w:val="24"/>
          <w:lang w:val="hr-HR"/>
        </w:rPr>
      </w:pPr>
      <w:r w:rsidRPr="006B7160">
        <w:rPr>
          <w:color w:val="000000" w:themeColor="text1"/>
          <w:szCs w:val="24"/>
          <w:lang w:val="hr-HR"/>
        </w:rPr>
        <w:t>Komandir Policijske</w:t>
      </w:r>
      <w:r w:rsidR="009D6C7A" w:rsidRPr="006B7160">
        <w:rPr>
          <w:color w:val="000000" w:themeColor="text1"/>
          <w:szCs w:val="24"/>
          <w:lang w:val="hr-HR"/>
        </w:rPr>
        <w:t xml:space="preserve"> stanice </w:t>
      </w:r>
      <w:r w:rsidRPr="006B7160">
        <w:rPr>
          <w:color w:val="000000" w:themeColor="text1"/>
          <w:szCs w:val="24"/>
          <w:lang w:val="hr-HR"/>
        </w:rPr>
        <w:t xml:space="preserve">ukratko je </w:t>
      </w:r>
      <w:r w:rsidR="00073DC7" w:rsidRPr="006B7160">
        <w:rPr>
          <w:color w:val="000000" w:themeColor="text1"/>
          <w:szCs w:val="24"/>
          <w:lang w:val="hr-HR"/>
        </w:rPr>
        <w:t>predstavio</w:t>
      </w:r>
      <w:r w:rsidR="006F401C">
        <w:rPr>
          <w:color w:val="000000" w:themeColor="text1"/>
          <w:szCs w:val="24"/>
          <w:lang w:val="hr-HR"/>
        </w:rPr>
        <w:t xml:space="preserve"> njen</w:t>
      </w:r>
      <w:r w:rsidR="009D6C7A" w:rsidRPr="006B7160">
        <w:rPr>
          <w:color w:val="000000" w:themeColor="text1"/>
          <w:szCs w:val="24"/>
          <w:lang w:val="hr-HR"/>
        </w:rPr>
        <w:t xml:space="preserve"> rad, naveo da je prije sedam mjese</w:t>
      </w:r>
      <w:r w:rsidR="00B74829" w:rsidRPr="006B7160">
        <w:rPr>
          <w:color w:val="000000" w:themeColor="text1"/>
          <w:szCs w:val="24"/>
          <w:lang w:val="hr-HR"/>
        </w:rPr>
        <w:t xml:space="preserve">ci stupio na poziciju </w:t>
      </w:r>
      <w:r w:rsidR="006F401C">
        <w:rPr>
          <w:color w:val="000000" w:themeColor="text1"/>
          <w:szCs w:val="24"/>
          <w:lang w:val="hr-HR"/>
        </w:rPr>
        <w:t>k</w:t>
      </w:r>
      <w:r w:rsidR="00B74829" w:rsidRPr="006B7160">
        <w:rPr>
          <w:color w:val="000000" w:themeColor="text1"/>
          <w:szCs w:val="24"/>
          <w:lang w:val="hr-HR"/>
        </w:rPr>
        <w:t xml:space="preserve">omandira te </w:t>
      </w:r>
      <w:r w:rsidR="00D3297C" w:rsidRPr="006B7160">
        <w:rPr>
          <w:color w:val="000000" w:themeColor="text1"/>
          <w:szCs w:val="24"/>
          <w:lang w:val="hr-HR"/>
        </w:rPr>
        <w:t>da je</w:t>
      </w:r>
      <w:r w:rsidR="00B74829" w:rsidRPr="006B7160">
        <w:rPr>
          <w:color w:val="000000" w:themeColor="text1"/>
          <w:szCs w:val="24"/>
          <w:lang w:val="hr-HR"/>
        </w:rPr>
        <w:t xml:space="preserve"> </w:t>
      </w:r>
      <w:r w:rsidR="009D6C7A" w:rsidRPr="006B7160">
        <w:rPr>
          <w:color w:val="000000" w:themeColor="text1"/>
          <w:szCs w:val="24"/>
          <w:lang w:val="hr-HR"/>
        </w:rPr>
        <w:t>upoznat sa Specijalnim</w:t>
      </w:r>
      <w:r w:rsidR="00B74829" w:rsidRPr="006B7160">
        <w:rPr>
          <w:color w:val="000000" w:themeColor="text1"/>
          <w:szCs w:val="24"/>
          <w:lang w:val="hr-HR"/>
        </w:rPr>
        <w:t xml:space="preserve"> </w:t>
      </w:r>
      <w:r w:rsidRPr="006B7160">
        <w:rPr>
          <w:color w:val="000000" w:themeColor="text1"/>
          <w:szCs w:val="24"/>
          <w:lang w:val="hr-HR"/>
        </w:rPr>
        <w:t>izvještajem iz 2019. godine i preporukama. Konstat</w:t>
      </w:r>
      <w:r w:rsidR="006F401C">
        <w:rPr>
          <w:color w:val="000000" w:themeColor="text1"/>
          <w:szCs w:val="24"/>
          <w:lang w:val="hr-HR"/>
        </w:rPr>
        <w:t>ir</w:t>
      </w:r>
      <w:r w:rsidRPr="006B7160">
        <w:rPr>
          <w:color w:val="000000" w:themeColor="text1"/>
          <w:szCs w:val="24"/>
          <w:lang w:val="hr-HR"/>
        </w:rPr>
        <w:t>ao je da preporuke nisu realiz</w:t>
      </w:r>
      <w:r w:rsidR="006F401C">
        <w:rPr>
          <w:color w:val="000000" w:themeColor="text1"/>
          <w:szCs w:val="24"/>
          <w:lang w:val="hr-HR"/>
        </w:rPr>
        <w:t>ir</w:t>
      </w:r>
      <w:r w:rsidRPr="006B7160">
        <w:rPr>
          <w:color w:val="000000" w:themeColor="text1"/>
          <w:szCs w:val="24"/>
          <w:lang w:val="hr-HR"/>
        </w:rPr>
        <w:t>ane.</w:t>
      </w:r>
    </w:p>
    <w:p w14:paraId="55C7FA1C" w14:textId="77777777" w:rsidR="00E21371" w:rsidRPr="006B7160" w:rsidRDefault="00E21371" w:rsidP="001F0A91">
      <w:pPr>
        <w:spacing w:line="276" w:lineRule="auto"/>
        <w:rPr>
          <w:color w:val="000000" w:themeColor="text1"/>
          <w:szCs w:val="24"/>
          <w:lang w:val="hr-HR"/>
        </w:rPr>
      </w:pPr>
    </w:p>
    <w:p w14:paraId="73D2F430" w14:textId="77777777" w:rsidR="009D6C7A" w:rsidRPr="006B7160" w:rsidRDefault="009D6C7A" w:rsidP="001F0A91">
      <w:pPr>
        <w:spacing w:line="276" w:lineRule="auto"/>
        <w:rPr>
          <w:color w:val="000000" w:themeColor="text1"/>
          <w:szCs w:val="24"/>
          <w:lang w:val="hr-HR"/>
        </w:rPr>
      </w:pPr>
      <w:r w:rsidRPr="006B7160">
        <w:rPr>
          <w:color w:val="000000" w:themeColor="text1"/>
          <w:szCs w:val="24"/>
          <w:lang w:val="hr-HR"/>
        </w:rPr>
        <w:t>PS Prijedor 1 pruža usluge zadržavanja i čuvanja lica do 24 h ili do 48 h</w:t>
      </w:r>
      <w:r w:rsidR="006412A2" w:rsidRPr="006B7160">
        <w:rPr>
          <w:color w:val="000000" w:themeColor="text1"/>
          <w:szCs w:val="24"/>
          <w:lang w:val="hr-HR"/>
        </w:rPr>
        <w:t xml:space="preserve"> </w:t>
      </w:r>
      <w:r w:rsidR="00E21371" w:rsidRPr="006B7160">
        <w:rPr>
          <w:color w:val="000000" w:themeColor="text1"/>
          <w:szCs w:val="24"/>
          <w:lang w:val="hr-HR"/>
        </w:rPr>
        <w:t xml:space="preserve">za sve </w:t>
      </w:r>
      <w:r w:rsidRPr="006B7160">
        <w:rPr>
          <w:color w:val="000000" w:themeColor="text1"/>
          <w:szCs w:val="24"/>
          <w:lang w:val="hr-HR"/>
        </w:rPr>
        <w:t>policijsk</w:t>
      </w:r>
      <w:r w:rsidR="00E21371" w:rsidRPr="006B7160">
        <w:rPr>
          <w:color w:val="000000" w:themeColor="text1"/>
          <w:szCs w:val="24"/>
          <w:lang w:val="hr-HR"/>
        </w:rPr>
        <w:t>e stanice u okviru PU Prijedor koje nemaju svoje prostorije za zadržavanje, kao i za</w:t>
      </w:r>
      <w:r w:rsidRPr="006B7160">
        <w:rPr>
          <w:color w:val="000000" w:themeColor="text1"/>
          <w:szCs w:val="24"/>
          <w:lang w:val="hr-HR"/>
        </w:rPr>
        <w:t xml:space="preserve"> Odjeljenje za istrage </w:t>
      </w:r>
      <w:r w:rsidR="00B95621" w:rsidRPr="006B7160">
        <w:rPr>
          <w:color w:val="000000" w:themeColor="text1"/>
          <w:szCs w:val="24"/>
          <w:lang w:val="hr-HR"/>
        </w:rPr>
        <w:t>ratnih zločina.</w:t>
      </w:r>
      <w:r w:rsidR="00E21371" w:rsidRPr="006B7160">
        <w:rPr>
          <w:color w:val="000000" w:themeColor="text1"/>
          <w:szCs w:val="24"/>
          <w:lang w:val="hr-HR"/>
        </w:rPr>
        <w:t xml:space="preserve"> </w:t>
      </w:r>
    </w:p>
    <w:p w14:paraId="7EEEC47A" w14:textId="77777777" w:rsidR="00E21371" w:rsidRPr="006B7160" w:rsidRDefault="00E21371" w:rsidP="001F0A91">
      <w:pPr>
        <w:spacing w:line="276" w:lineRule="auto"/>
        <w:rPr>
          <w:color w:val="000000" w:themeColor="text1"/>
          <w:szCs w:val="24"/>
          <w:lang w:val="hr-HR"/>
        </w:rPr>
      </w:pPr>
    </w:p>
    <w:p w14:paraId="28F48404" w14:textId="77777777" w:rsidR="00F629D8" w:rsidRPr="006B7160" w:rsidRDefault="009D6C7A" w:rsidP="001F0A91">
      <w:pPr>
        <w:spacing w:line="276" w:lineRule="auto"/>
        <w:rPr>
          <w:color w:val="000000" w:themeColor="text1"/>
          <w:szCs w:val="24"/>
          <w:lang w:val="hr-HR"/>
        </w:rPr>
      </w:pPr>
      <w:r w:rsidRPr="006B7160">
        <w:rPr>
          <w:color w:val="000000" w:themeColor="text1"/>
          <w:szCs w:val="24"/>
          <w:lang w:val="hr-HR"/>
        </w:rPr>
        <w:t>Što se tiče organizaci</w:t>
      </w:r>
      <w:r w:rsidR="001B2CB1">
        <w:rPr>
          <w:color w:val="000000" w:themeColor="text1"/>
          <w:szCs w:val="24"/>
          <w:lang w:val="hr-HR"/>
        </w:rPr>
        <w:t>jske</w:t>
      </w:r>
      <w:r w:rsidRPr="006B7160">
        <w:rPr>
          <w:color w:val="000000" w:themeColor="text1"/>
          <w:szCs w:val="24"/>
          <w:lang w:val="hr-HR"/>
        </w:rPr>
        <w:t xml:space="preserve"> strukture </w:t>
      </w:r>
      <w:r w:rsidR="00B74829" w:rsidRPr="006B7160">
        <w:rPr>
          <w:color w:val="000000" w:themeColor="text1"/>
          <w:szCs w:val="24"/>
          <w:lang w:val="hr-HR"/>
        </w:rPr>
        <w:t>PS Prijedor 1</w:t>
      </w:r>
      <w:r w:rsidR="00D808EB">
        <w:rPr>
          <w:color w:val="000000" w:themeColor="text1"/>
          <w:szCs w:val="24"/>
          <w:lang w:val="hr-HR"/>
        </w:rPr>
        <w:t>,</w:t>
      </w:r>
      <w:r w:rsidR="00B74829" w:rsidRPr="006B7160">
        <w:rPr>
          <w:color w:val="000000" w:themeColor="text1"/>
          <w:szCs w:val="24"/>
          <w:lang w:val="hr-HR"/>
        </w:rPr>
        <w:t xml:space="preserve"> istaknuto </w:t>
      </w:r>
      <w:r w:rsidR="00E21371" w:rsidRPr="006B7160">
        <w:rPr>
          <w:color w:val="000000" w:themeColor="text1"/>
          <w:szCs w:val="24"/>
          <w:lang w:val="hr-HR"/>
        </w:rPr>
        <w:t>je</w:t>
      </w:r>
      <w:r w:rsidR="00B74829" w:rsidRPr="006B7160">
        <w:rPr>
          <w:color w:val="000000" w:themeColor="text1"/>
          <w:szCs w:val="24"/>
          <w:lang w:val="hr-HR"/>
        </w:rPr>
        <w:t xml:space="preserve"> </w:t>
      </w:r>
      <w:r w:rsidR="00D3297C" w:rsidRPr="006B7160">
        <w:rPr>
          <w:color w:val="000000" w:themeColor="text1"/>
          <w:szCs w:val="24"/>
          <w:lang w:val="hr-HR"/>
        </w:rPr>
        <w:t>kako</w:t>
      </w:r>
      <w:r w:rsidR="00D808EB">
        <w:rPr>
          <w:color w:val="000000" w:themeColor="text1"/>
          <w:szCs w:val="24"/>
          <w:lang w:val="hr-HR"/>
        </w:rPr>
        <w:t xml:space="preserve"> je</w:t>
      </w:r>
      <w:r w:rsidR="00B74829" w:rsidRPr="006B7160">
        <w:rPr>
          <w:color w:val="000000" w:themeColor="text1"/>
          <w:szCs w:val="24"/>
          <w:lang w:val="hr-HR"/>
        </w:rPr>
        <w:t xml:space="preserve"> </w:t>
      </w:r>
      <w:r w:rsidR="00E21371" w:rsidRPr="006B7160">
        <w:rPr>
          <w:color w:val="000000" w:themeColor="text1"/>
          <w:szCs w:val="24"/>
          <w:lang w:val="hr-HR"/>
        </w:rPr>
        <w:t>P</w:t>
      </w:r>
      <w:r w:rsidRPr="006B7160">
        <w:rPr>
          <w:color w:val="000000" w:themeColor="text1"/>
          <w:szCs w:val="24"/>
          <w:lang w:val="hr-HR"/>
        </w:rPr>
        <w:t>ravilnikom o sistematizaciji</w:t>
      </w:r>
      <w:r w:rsidR="00303F1A" w:rsidRPr="006B7160">
        <w:rPr>
          <w:color w:val="000000" w:themeColor="text1"/>
          <w:szCs w:val="24"/>
          <w:lang w:val="hr-HR"/>
        </w:rPr>
        <w:t xml:space="preserve"> </w:t>
      </w:r>
      <w:r w:rsidRPr="006B7160">
        <w:rPr>
          <w:color w:val="000000" w:themeColor="text1"/>
          <w:szCs w:val="24"/>
          <w:lang w:val="hr-HR"/>
        </w:rPr>
        <w:t>sistematiz</w:t>
      </w:r>
      <w:r w:rsidR="00D808EB">
        <w:rPr>
          <w:color w:val="000000" w:themeColor="text1"/>
          <w:szCs w:val="24"/>
          <w:lang w:val="hr-HR"/>
        </w:rPr>
        <w:t>ir</w:t>
      </w:r>
      <w:r w:rsidRPr="006B7160">
        <w:rPr>
          <w:color w:val="000000" w:themeColor="text1"/>
          <w:szCs w:val="24"/>
          <w:lang w:val="hr-HR"/>
        </w:rPr>
        <w:t>a</w:t>
      </w:r>
      <w:r w:rsidR="00B74829" w:rsidRPr="006B7160">
        <w:rPr>
          <w:color w:val="000000" w:themeColor="text1"/>
          <w:szCs w:val="24"/>
          <w:lang w:val="hr-HR"/>
        </w:rPr>
        <w:t xml:space="preserve">no 97 radnih mjesta, od </w:t>
      </w:r>
      <w:r w:rsidRPr="006B7160">
        <w:rPr>
          <w:color w:val="000000" w:themeColor="text1"/>
          <w:szCs w:val="24"/>
          <w:lang w:val="hr-HR"/>
        </w:rPr>
        <w:t>koji</w:t>
      </w:r>
      <w:r w:rsidR="001B2CB1">
        <w:rPr>
          <w:color w:val="000000" w:themeColor="text1"/>
          <w:szCs w:val="24"/>
          <w:lang w:val="hr-HR"/>
        </w:rPr>
        <w:t>h su</w:t>
      </w:r>
      <w:r w:rsidRPr="006B7160">
        <w:rPr>
          <w:color w:val="000000" w:themeColor="text1"/>
          <w:szCs w:val="24"/>
          <w:lang w:val="hr-HR"/>
        </w:rPr>
        <w:t xml:space="preserve"> popunjen</w:t>
      </w:r>
      <w:r w:rsidR="001B2CB1">
        <w:rPr>
          <w:color w:val="000000" w:themeColor="text1"/>
          <w:szCs w:val="24"/>
          <w:lang w:val="hr-HR"/>
        </w:rPr>
        <w:t>a</w:t>
      </w:r>
      <w:r w:rsidRPr="006B7160">
        <w:rPr>
          <w:color w:val="000000" w:themeColor="text1"/>
          <w:szCs w:val="24"/>
          <w:lang w:val="hr-HR"/>
        </w:rPr>
        <w:t xml:space="preserve"> 73. Situacija u odnosu na </w:t>
      </w:r>
      <w:r w:rsidR="00D808EB">
        <w:rPr>
          <w:color w:val="000000" w:themeColor="text1"/>
          <w:szCs w:val="24"/>
          <w:lang w:val="hr-HR"/>
        </w:rPr>
        <w:t>s</w:t>
      </w:r>
      <w:r w:rsidRPr="006B7160">
        <w:rPr>
          <w:color w:val="000000" w:themeColor="text1"/>
          <w:szCs w:val="24"/>
          <w:lang w:val="hr-HR"/>
        </w:rPr>
        <w:t>poln</w:t>
      </w:r>
      <w:r w:rsidR="00F629D8" w:rsidRPr="006B7160">
        <w:rPr>
          <w:color w:val="000000" w:themeColor="text1"/>
          <w:szCs w:val="24"/>
          <w:lang w:val="hr-HR"/>
        </w:rPr>
        <w:t>u strukturu je zadovoljavajuća</w:t>
      </w:r>
      <w:r w:rsidR="00D808EB">
        <w:rPr>
          <w:color w:val="000000" w:themeColor="text1"/>
          <w:szCs w:val="24"/>
          <w:lang w:val="hr-HR"/>
        </w:rPr>
        <w:t>,</w:t>
      </w:r>
      <w:r w:rsidR="00F629D8" w:rsidRPr="006B7160">
        <w:rPr>
          <w:color w:val="000000" w:themeColor="text1"/>
          <w:szCs w:val="24"/>
          <w:lang w:val="hr-HR"/>
        </w:rPr>
        <w:t xml:space="preserve"> </w:t>
      </w:r>
      <w:r w:rsidRPr="006B7160">
        <w:rPr>
          <w:color w:val="000000" w:themeColor="text1"/>
          <w:szCs w:val="24"/>
          <w:lang w:val="hr-HR"/>
        </w:rPr>
        <w:t>od pet šefova smjena</w:t>
      </w:r>
      <w:r w:rsidR="00D808EB">
        <w:rPr>
          <w:color w:val="000000" w:themeColor="text1"/>
          <w:szCs w:val="24"/>
          <w:lang w:val="hr-HR"/>
        </w:rPr>
        <w:t>,</w:t>
      </w:r>
      <w:r w:rsidRPr="006B7160">
        <w:rPr>
          <w:color w:val="000000" w:themeColor="text1"/>
          <w:szCs w:val="24"/>
          <w:lang w:val="hr-HR"/>
        </w:rPr>
        <w:t xml:space="preserve"> </w:t>
      </w:r>
      <w:r w:rsidR="00CF05C1" w:rsidRPr="006B7160">
        <w:rPr>
          <w:color w:val="000000" w:themeColor="text1"/>
          <w:szCs w:val="24"/>
          <w:lang w:val="hr-HR"/>
        </w:rPr>
        <w:t>tri s</w:t>
      </w:r>
      <w:r w:rsidRPr="006B7160">
        <w:rPr>
          <w:color w:val="000000" w:themeColor="text1"/>
          <w:szCs w:val="24"/>
          <w:lang w:val="hr-HR"/>
        </w:rPr>
        <w:t xml:space="preserve">u ženskog </w:t>
      </w:r>
      <w:r w:rsidR="00D808EB">
        <w:rPr>
          <w:color w:val="000000" w:themeColor="text1"/>
          <w:szCs w:val="24"/>
          <w:lang w:val="hr-HR"/>
        </w:rPr>
        <w:t>s</w:t>
      </w:r>
      <w:r w:rsidRPr="006B7160">
        <w:rPr>
          <w:color w:val="000000" w:themeColor="text1"/>
          <w:szCs w:val="24"/>
          <w:lang w:val="hr-HR"/>
        </w:rPr>
        <w:t xml:space="preserve">pola, </w:t>
      </w:r>
      <w:r w:rsidR="00D808EB">
        <w:rPr>
          <w:color w:val="000000" w:themeColor="text1"/>
          <w:szCs w:val="24"/>
          <w:lang w:val="hr-HR"/>
        </w:rPr>
        <w:t>među kojima je</w:t>
      </w:r>
      <w:r w:rsidRPr="006B7160">
        <w:rPr>
          <w:color w:val="000000" w:themeColor="text1"/>
          <w:szCs w:val="24"/>
          <w:lang w:val="hr-HR"/>
        </w:rPr>
        <w:t xml:space="preserve"> jedna trenutno na porodiljskom odsustvu. </w:t>
      </w:r>
    </w:p>
    <w:p w14:paraId="4779657E" w14:textId="77777777" w:rsidR="00F629D8" w:rsidRPr="006B7160" w:rsidRDefault="00F629D8" w:rsidP="001F0A91">
      <w:pPr>
        <w:spacing w:line="276" w:lineRule="auto"/>
        <w:rPr>
          <w:color w:val="000000" w:themeColor="text1"/>
          <w:szCs w:val="24"/>
          <w:lang w:val="hr-HR"/>
        </w:rPr>
      </w:pPr>
    </w:p>
    <w:p w14:paraId="17377D06" w14:textId="77777777" w:rsidR="0077447B" w:rsidRPr="006B7160" w:rsidRDefault="00CF05C1" w:rsidP="001F0A91">
      <w:pPr>
        <w:spacing w:line="276" w:lineRule="auto"/>
        <w:rPr>
          <w:color w:val="000000" w:themeColor="text1"/>
          <w:szCs w:val="24"/>
          <w:lang w:val="hr-HR"/>
        </w:rPr>
      </w:pPr>
      <w:r w:rsidRPr="006B7160">
        <w:rPr>
          <w:color w:val="000000" w:themeColor="text1"/>
          <w:szCs w:val="24"/>
          <w:lang w:val="hr-HR"/>
        </w:rPr>
        <w:t>Trenutno</w:t>
      </w:r>
      <w:r w:rsidR="00D808EB">
        <w:rPr>
          <w:color w:val="000000" w:themeColor="text1"/>
          <w:szCs w:val="24"/>
          <w:lang w:val="hr-HR"/>
        </w:rPr>
        <w:t xml:space="preserve"> su</w:t>
      </w:r>
      <w:r w:rsidRPr="006B7160">
        <w:rPr>
          <w:color w:val="000000" w:themeColor="text1"/>
          <w:szCs w:val="24"/>
          <w:lang w:val="hr-HR"/>
        </w:rPr>
        <w:t xml:space="preserve"> tri</w:t>
      </w:r>
      <w:r w:rsidR="009D6C7A" w:rsidRPr="006B7160">
        <w:rPr>
          <w:color w:val="000000" w:themeColor="text1"/>
          <w:szCs w:val="24"/>
          <w:lang w:val="hr-HR"/>
        </w:rPr>
        <w:t xml:space="preserve"> policijska službenika certif</w:t>
      </w:r>
      <w:r w:rsidR="00D808EB">
        <w:rPr>
          <w:color w:val="000000" w:themeColor="text1"/>
          <w:szCs w:val="24"/>
          <w:lang w:val="hr-HR"/>
        </w:rPr>
        <w:t>icir</w:t>
      </w:r>
      <w:r w:rsidR="009D6C7A" w:rsidRPr="006B7160">
        <w:rPr>
          <w:color w:val="000000" w:themeColor="text1"/>
          <w:szCs w:val="24"/>
          <w:lang w:val="hr-HR"/>
        </w:rPr>
        <w:t xml:space="preserve">ana za postupanje s maloljetnicima, a ističu da postoji potreba za dodatnim edukacijama </w:t>
      </w:r>
      <w:r w:rsidR="00D3297C" w:rsidRPr="006B7160">
        <w:rPr>
          <w:color w:val="000000" w:themeColor="text1"/>
          <w:szCs w:val="24"/>
          <w:lang w:val="hr-HR"/>
        </w:rPr>
        <w:t>v</w:t>
      </w:r>
      <w:r w:rsidR="00D808EB">
        <w:rPr>
          <w:color w:val="000000" w:themeColor="text1"/>
          <w:szCs w:val="24"/>
          <w:lang w:val="hr-HR"/>
        </w:rPr>
        <w:t>e</w:t>
      </w:r>
      <w:r w:rsidR="00D3297C" w:rsidRPr="006B7160">
        <w:rPr>
          <w:color w:val="000000" w:themeColor="text1"/>
          <w:szCs w:val="24"/>
          <w:lang w:val="hr-HR"/>
        </w:rPr>
        <w:t xml:space="preserve">zano </w:t>
      </w:r>
      <w:r w:rsidR="009D6C7A" w:rsidRPr="006B7160">
        <w:rPr>
          <w:color w:val="000000" w:themeColor="text1"/>
          <w:szCs w:val="24"/>
          <w:lang w:val="hr-HR"/>
        </w:rPr>
        <w:t xml:space="preserve">za oblast nasilja u porodici. </w:t>
      </w:r>
    </w:p>
    <w:p w14:paraId="46C41862" w14:textId="77777777" w:rsidR="0077447B" w:rsidRPr="006B7160" w:rsidRDefault="0077447B" w:rsidP="001F0A91">
      <w:pPr>
        <w:spacing w:line="276" w:lineRule="auto"/>
        <w:rPr>
          <w:color w:val="000000" w:themeColor="text1"/>
          <w:szCs w:val="24"/>
          <w:lang w:val="hr-HR"/>
        </w:rPr>
      </w:pPr>
    </w:p>
    <w:p w14:paraId="6BE85332" w14:textId="77777777" w:rsidR="009D6C7A" w:rsidRPr="006B7160" w:rsidRDefault="009D6C7A" w:rsidP="001F0A91">
      <w:pPr>
        <w:spacing w:line="276" w:lineRule="auto"/>
        <w:rPr>
          <w:b/>
          <w:color w:val="000000" w:themeColor="text1"/>
          <w:szCs w:val="24"/>
          <w:lang w:val="hr-HR"/>
        </w:rPr>
      </w:pPr>
      <w:r w:rsidRPr="006B7160">
        <w:rPr>
          <w:b/>
          <w:color w:val="000000" w:themeColor="text1"/>
          <w:szCs w:val="24"/>
          <w:lang w:val="hr-HR"/>
        </w:rPr>
        <w:t>Prostorni u</w:t>
      </w:r>
      <w:r w:rsidR="00D808EB">
        <w:rPr>
          <w:b/>
          <w:color w:val="000000" w:themeColor="text1"/>
          <w:szCs w:val="24"/>
          <w:lang w:val="hr-HR"/>
        </w:rPr>
        <w:t>vjeti</w:t>
      </w:r>
    </w:p>
    <w:p w14:paraId="4ACC9F12" w14:textId="77777777" w:rsidR="00F629D8" w:rsidRPr="006B7160" w:rsidRDefault="00F629D8" w:rsidP="001F0A91">
      <w:pPr>
        <w:spacing w:line="276" w:lineRule="auto"/>
        <w:rPr>
          <w:b/>
          <w:color w:val="000000" w:themeColor="text1"/>
          <w:szCs w:val="24"/>
          <w:lang w:val="hr-HR"/>
        </w:rPr>
      </w:pPr>
    </w:p>
    <w:p w14:paraId="26FF63C3" w14:textId="77777777" w:rsidR="00D329E3" w:rsidRPr="006B7160" w:rsidRDefault="009D6C7A" w:rsidP="001F0A91">
      <w:pPr>
        <w:spacing w:line="276" w:lineRule="auto"/>
        <w:rPr>
          <w:color w:val="000000" w:themeColor="text1"/>
          <w:szCs w:val="24"/>
          <w:lang w:val="hr-HR"/>
        </w:rPr>
      </w:pPr>
      <w:r w:rsidRPr="006B7160">
        <w:rPr>
          <w:color w:val="000000" w:themeColor="text1"/>
          <w:szCs w:val="24"/>
          <w:lang w:val="hr-HR"/>
        </w:rPr>
        <w:t>Policijska stanica Prijedor 1 raspolaže dv</w:t>
      </w:r>
      <w:r w:rsidR="00D808EB">
        <w:rPr>
          <w:color w:val="000000" w:themeColor="text1"/>
          <w:szCs w:val="24"/>
          <w:lang w:val="hr-HR"/>
        </w:rPr>
        <w:t>jema</w:t>
      </w:r>
      <w:r w:rsidRPr="006B7160">
        <w:rPr>
          <w:color w:val="000000" w:themeColor="text1"/>
          <w:szCs w:val="24"/>
          <w:lang w:val="hr-HR"/>
        </w:rPr>
        <w:t xml:space="preserve"> prostorij</w:t>
      </w:r>
      <w:r w:rsidR="00D808EB">
        <w:rPr>
          <w:color w:val="000000" w:themeColor="text1"/>
          <w:szCs w:val="24"/>
          <w:lang w:val="hr-HR"/>
        </w:rPr>
        <w:t>ama</w:t>
      </w:r>
      <w:r w:rsidRPr="006B7160">
        <w:rPr>
          <w:color w:val="000000" w:themeColor="text1"/>
          <w:szCs w:val="24"/>
          <w:lang w:val="hr-HR"/>
        </w:rPr>
        <w:t xml:space="preserve"> za zadržavanje</w:t>
      </w:r>
      <w:r w:rsidR="00D808EB">
        <w:rPr>
          <w:color w:val="000000" w:themeColor="text1"/>
          <w:szCs w:val="24"/>
          <w:lang w:val="hr-HR"/>
        </w:rPr>
        <w:t>,</w:t>
      </w:r>
      <w:r w:rsidRPr="006B7160">
        <w:rPr>
          <w:color w:val="000000" w:themeColor="text1"/>
          <w:szCs w:val="24"/>
          <w:lang w:val="hr-HR"/>
        </w:rPr>
        <w:t xml:space="preserve"> u kojima se mogu smjestiti po dva</w:t>
      </w:r>
      <w:r w:rsidR="00D329E3" w:rsidRPr="006B7160">
        <w:rPr>
          <w:color w:val="000000" w:themeColor="text1"/>
          <w:szCs w:val="24"/>
          <w:lang w:val="hr-HR"/>
        </w:rPr>
        <w:t xml:space="preserve"> lica.</w:t>
      </w:r>
      <w:r w:rsidR="00E97A68">
        <w:rPr>
          <w:color w:val="000000" w:themeColor="text1"/>
          <w:szCs w:val="24"/>
          <w:lang w:val="hr-HR"/>
        </w:rPr>
        <w:t xml:space="preserve"> </w:t>
      </w:r>
      <w:r w:rsidR="00D329E3" w:rsidRPr="006B7160">
        <w:rPr>
          <w:color w:val="000000" w:themeColor="text1"/>
          <w:szCs w:val="24"/>
          <w:lang w:val="hr-HR"/>
        </w:rPr>
        <w:t xml:space="preserve">Prostorije se </w:t>
      </w:r>
      <w:r w:rsidR="00AF2E38" w:rsidRPr="006B7160">
        <w:rPr>
          <w:color w:val="000000" w:themeColor="text1"/>
          <w:szCs w:val="24"/>
          <w:lang w:val="hr-HR"/>
        </w:rPr>
        <w:t xml:space="preserve">nalaze </w:t>
      </w:r>
      <w:r w:rsidR="00980A3C" w:rsidRPr="006B7160">
        <w:rPr>
          <w:color w:val="000000" w:themeColor="text1"/>
          <w:szCs w:val="24"/>
          <w:lang w:val="hr-HR"/>
        </w:rPr>
        <w:t xml:space="preserve">izvan </w:t>
      </w:r>
      <w:r w:rsidR="001B2CB1">
        <w:rPr>
          <w:color w:val="000000" w:themeColor="text1"/>
          <w:szCs w:val="24"/>
          <w:lang w:val="hr-HR"/>
        </w:rPr>
        <w:t>p</w:t>
      </w:r>
      <w:r w:rsidR="00980A3C" w:rsidRPr="006B7160">
        <w:rPr>
          <w:color w:val="000000" w:themeColor="text1"/>
          <w:szCs w:val="24"/>
          <w:lang w:val="hr-HR"/>
        </w:rPr>
        <w:t xml:space="preserve">olicijske stanice, </w:t>
      </w:r>
      <w:r w:rsidRPr="006B7160">
        <w:rPr>
          <w:color w:val="000000" w:themeColor="text1"/>
          <w:szCs w:val="24"/>
          <w:lang w:val="hr-HR"/>
        </w:rPr>
        <w:t>u pomoćnoj z</w:t>
      </w:r>
      <w:r w:rsidR="00980A3C" w:rsidRPr="006B7160">
        <w:rPr>
          <w:color w:val="000000" w:themeColor="text1"/>
          <w:szCs w:val="24"/>
          <w:lang w:val="hr-HR"/>
        </w:rPr>
        <w:t>gradi.</w:t>
      </w:r>
    </w:p>
    <w:p w14:paraId="2EA2EABC" w14:textId="77777777" w:rsidR="00D329E3" w:rsidRPr="006B7160" w:rsidRDefault="00D329E3" w:rsidP="001F0A91">
      <w:pPr>
        <w:spacing w:line="276" w:lineRule="auto"/>
        <w:rPr>
          <w:color w:val="000000" w:themeColor="text1"/>
          <w:szCs w:val="24"/>
          <w:lang w:val="hr-HR"/>
        </w:rPr>
      </w:pPr>
    </w:p>
    <w:p w14:paraId="3B13FF4C" w14:textId="77777777" w:rsidR="004B1649" w:rsidRPr="006B7160" w:rsidRDefault="00D329E3" w:rsidP="001F0A91">
      <w:pPr>
        <w:spacing w:line="276" w:lineRule="auto"/>
        <w:rPr>
          <w:color w:val="000000" w:themeColor="text1"/>
          <w:szCs w:val="24"/>
          <w:lang w:val="hr-HR"/>
        </w:rPr>
      </w:pPr>
      <w:r w:rsidRPr="006B7160">
        <w:rPr>
          <w:color w:val="000000" w:themeColor="text1"/>
          <w:szCs w:val="24"/>
          <w:lang w:val="hr-HR"/>
        </w:rPr>
        <w:t>V</w:t>
      </w:r>
      <w:r w:rsidR="009D6C7A" w:rsidRPr="006B7160">
        <w:rPr>
          <w:color w:val="000000" w:themeColor="text1"/>
          <w:szCs w:val="24"/>
          <w:lang w:val="hr-HR"/>
        </w:rPr>
        <w:t xml:space="preserve">eličine </w:t>
      </w:r>
      <w:r w:rsidR="00AF2E38" w:rsidRPr="006B7160">
        <w:rPr>
          <w:color w:val="000000" w:themeColor="text1"/>
          <w:szCs w:val="24"/>
          <w:lang w:val="hr-HR"/>
        </w:rPr>
        <w:t>prostori</w:t>
      </w:r>
      <w:r w:rsidRPr="006B7160">
        <w:rPr>
          <w:color w:val="000000" w:themeColor="text1"/>
          <w:szCs w:val="24"/>
          <w:lang w:val="hr-HR"/>
        </w:rPr>
        <w:t xml:space="preserve">ja </w:t>
      </w:r>
      <w:r w:rsidR="00AF2E38" w:rsidRPr="006B7160">
        <w:rPr>
          <w:color w:val="000000" w:themeColor="text1"/>
          <w:szCs w:val="24"/>
          <w:lang w:val="hr-HR"/>
        </w:rPr>
        <w:t>su</w:t>
      </w:r>
      <w:r w:rsidRPr="006B7160">
        <w:rPr>
          <w:color w:val="000000" w:themeColor="text1"/>
          <w:szCs w:val="24"/>
          <w:lang w:val="hr-HR"/>
        </w:rPr>
        <w:t xml:space="preserve"> 10</w:t>
      </w:r>
      <w:r w:rsidR="00D808EB">
        <w:rPr>
          <w:color w:val="000000" w:themeColor="text1"/>
          <w:szCs w:val="24"/>
          <w:lang w:val="hr-HR"/>
        </w:rPr>
        <w:t>–</w:t>
      </w:r>
      <w:r w:rsidR="009D6C7A" w:rsidRPr="006B7160">
        <w:rPr>
          <w:color w:val="000000" w:themeColor="text1"/>
          <w:szCs w:val="24"/>
          <w:lang w:val="hr-HR"/>
        </w:rPr>
        <w:t>11 m</w:t>
      </w:r>
      <w:r w:rsidR="009D6C7A" w:rsidRPr="006B7160">
        <w:rPr>
          <w:color w:val="000000" w:themeColor="text1"/>
          <w:szCs w:val="24"/>
          <w:vertAlign w:val="superscript"/>
          <w:lang w:val="hr-HR"/>
        </w:rPr>
        <w:t>2</w:t>
      </w:r>
      <w:r w:rsidR="009D6C7A" w:rsidRPr="006B7160">
        <w:rPr>
          <w:color w:val="000000" w:themeColor="text1"/>
          <w:szCs w:val="24"/>
          <w:lang w:val="hr-HR"/>
        </w:rPr>
        <w:t xml:space="preserve">. Podovi su prekriveni pločicama, zidovi nisu okrečeni i na </w:t>
      </w:r>
      <w:r w:rsidR="00D808EB">
        <w:rPr>
          <w:color w:val="000000" w:themeColor="text1"/>
          <w:szCs w:val="24"/>
          <w:lang w:val="hr-HR"/>
        </w:rPr>
        <w:t>njima</w:t>
      </w:r>
      <w:r w:rsidR="009D6C7A" w:rsidRPr="006B7160">
        <w:rPr>
          <w:color w:val="000000" w:themeColor="text1"/>
          <w:szCs w:val="24"/>
          <w:lang w:val="hr-HR"/>
        </w:rPr>
        <w:t xml:space="preserve"> su i dalje vidljiva oštećenja koja su napravila lica lišena slobode. </w:t>
      </w:r>
      <w:r w:rsidR="004B1649" w:rsidRPr="006B7160">
        <w:rPr>
          <w:color w:val="000000" w:themeColor="text1"/>
          <w:szCs w:val="24"/>
          <w:lang w:val="hr-HR"/>
        </w:rPr>
        <w:t xml:space="preserve">Prozori </w:t>
      </w:r>
      <w:r w:rsidR="00AF2E38" w:rsidRPr="006B7160">
        <w:rPr>
          <w:color w:val="000000" w:themeColor="text1"/>
          <w:szCs w:val="24"/>
          <w:lang w:val="hr-HR"/>
        </w:rPr>
        <w:t xml:space="preserve">se otvaraju </w:t>
      </w:r>
      <w:r w:rsidR="009D6C7A" w:rsidRPr="006B7160">
        <w:rPr>
          <w:color w:val="000000" w:themeColor="text1"/>
          <w:szCs w:val="24"/>
          <w:lang w:val="hr-HR"/>
        </w:rPr>
        <w:t xml:space="preserve">s </w:t>
      </w:r>
      <w:r w:rsidR="009D6C7A" w:rsidRPr="006B7160">
        <w:rPr>
          <w:color w:val="000000" w:themeColor="text1"/>
          <w:szCs w:val="24"/>
          <w:lang w:val="hr-HR"/>
        </w:rPr>
        <w:lastRenderedPageBreak/>
        <w:t xml:space="preserve">vanjske strane </w:t>
      </w:r>
      <w:r w:rsidRPr="006B7160">
        <w:rPr>
          <w:color w:val="000000" w:themeColor="text1"/>
          <w:szCs w:val="24"/>
          <w:lang w:val="hr-HR"/>
        </w:rPr>
        <w:t xml:space="preserve">i </w:t>
      </w:r>
      <w:r w:rsidR="009D6C7A" w:rsidRPr="006B7160">
        <w:rPr>
          <w:color w:val="000000" w:themeColor="text1"/>
          <w:szCs w:val="24"/>
          <w:lang w:val="hr-HR"/>
        </w:rPr>
        <w:t>osigurani su metalnim rupičastim pločama,</w:t>
      </w:r>
      <w:r w:rsidRPr="006B7160">
        <w:rPr>
          <w:color w:val="000000" w:themeColor="text1"/>
          <w:szCs w:val="24"/>
          <w:lang w:val="hr-HR"/>
        </w:rPr>
        <w:t xml:space="preserve"> </w:t>
      </w:r>
      <w:r w:rsidR="009D6C7A" w:rsidRPr="006B7160">
        <w:rPr>
          <w:color w:val="000000" w:themeColor="text1"/>
          <w:szCs w:val="24"/>
          <w:lang w:val="hr-HR"/>
        </w:rPr>
        <w:t xml:space="preserve">koje onemogućavaju dovoljan dotok prirodne svjetlosti i svježeg </w:t>
      </w:r>
      <w:r w:rsidR="00D808EB">
        <w:rPr>
          <w:color w:val="000000" w:themeColor="text1"/>
          <w:szCs w:val="24"/>
          <w:lang w:val="hr-HR"/>
        </w:rPr>
        <w:t>zraka</w:t>
      </w:r>
      <w:r w:rsidR="009D6C7A" w:rsidRPr="006B7160">
        <w:rPr>
          <w:color w:val="000000" w:themeColor="text1"/>
          <w:szCs w:val="24"/>
          <w:lang w:val="hr-HR"/>
        </w:rPr>
        <w:t xml:space="preserve">. Kreveti su </w:t>
      </w:r>
      <w:r w:rsidR="004B1649" w:rsidRPr="006B7160">
        <w:rPr>
          <w:color w:val="000000" w:themeColor="text1"/>
          <w:szCs w:val="24"/>
          <w:lang w:val="hr-HR"/>
        </w:rPr>
        <w:t xml:space="preserve">opremljeni čistom posteljinom i </w:t>
      </w:r>
      <w:r w:rsidR="00D808EB">
        <w:rPr>
          <w:color w:val="000000" w:themeColor="text1"/>
          <w:szCs w:val="24"/>
          <w:lang w:val="hr-HR"/>
        </w:rPr>
        <w:t>dekama</w:t>
      </w:r>
      <w:r w:rsidR="004B1649" w:rsidRPr="006B7160">
        <w:rPr>
          <w:color w:val="000000" w:themeColor="text1"/>
          <w:szCs w:val="24"/>
          <w:lang w:val="hr-HR"/>
        </w:rPr>
        <w:t xml:space="preserve">, željezni i </w:t>
      </w:r>
      <w:r w:rsidR="009D6C7A" w:rsidRPr="006B7160">
        <w:rPr>
          <w:color w:val="000000" w:themeColor="text1"/>
          <w:szCs w:val="24"/>
          <w:lang w:val="hr-HR"/>
        </w:rPr>
        <w:t>fiksirani za pod</w:t>
      </w:r>
      <w:r w:rsidR="004B1649" w:rsidRPr="006B7160">
        <w:rPr>
          <w:color w:val="000000" w:themeColor="text1"/>
          <w:szCs w:val="24"/>
          <w:lang w:val="hr-HR"/>
        </w:rPr>
        <w:t xml:space="preserve">. Grijanje u prostorijama je centralno. </w:t>
      </w:r>
    </w:p>
    <w:p w14:paraId="0935C7A7" w14:textId="77777777" w:rsidR="000F4C6D" w:rsidRPr="006B7160" w:rsidRDefault="000F4C6D" w:rsidP="001F0A91">
      <w:pPr>
        <w:spacing w:line="276" w:lineRule="auto"/>
        <w:rPr>
          <w:color w:val="000000" w:themeColor="text1"/>
          <w:szCs w:val="24"/>
          <w:lang w:val="hr-HR"/>
        </w:rPr>
      </w:pPr>
    </w:p>
    <w:p w14:paraId="6F38F841" w14:textId="77777777" w:rsidR="00980A3C" w:rsidRPr="006B7160" w:rsidRDefault="00980A3C" w:rsidP="001F0A91">
      <w:pPr>
        <w:spacing w:line="276" w:lineRule="auto"/>
        <w:rPr>
          <w:color w:val="000000" w:themeColor="text1"/>
          <w:szCs w:val="24"/>
          <w:lang w:val="hr-HR"/>
        </w:rPr>
      </w:pPr>
      <w:r w:rsidRPr="006B7160">
        <w:rPr>
          <w:color w:val="000000" w:themeColor="text1"/>
          <w:szCs w:val="24"/>
          <w:lang w:val="hr-HR"/>
        </w:rPr>
        <w:t>Konstat</w:t>
      </w:r>
      <w:r w:rsidR="00D808EB">
        <w:rPr>
          <w:color w:val="000000" w:themeColor="text1"/>
          <w:szCs w:val="24"/>
          <w:lang w:val="hr-HR"/>
        </w:rPr>
        <w:t>ir</w:t>
      </w:r>
      <w:r w:rsidRPr="006B7160">
        <w:rPr>
          <w:color w:val="000000" w:themeColor="text1"/>
          <w:szCs w:val="24"/>
          <w:lang w:val="hr-HR"/>
        </w:rPr>
        <w:t>ano je da</w:t>
      </w:r>
      <w:r w:rsidR="00D808EB">
        <w:rPr>
          <w:color w:val="000000" w:themeColor="text1"/>
          <w:szCs w:val="24"/>
          <w:lang w:val="hr-HR"/>
        </w:rPr>
        <w:t xml:space="preserve"> je</w:t>
      </w:r>
      <w:r w:rsidRPr="006B7160">
        <w:rPr>
          <w:color w:val="000000" w:themeColor="text1"/>
          <w:szCs w:val="24"/>
          <w:lang w:val="hr-HR"/>
        </w:rPr>
        <w:t xml:space="preserve"> u odnosu na prethodni period došlo do dodatnog oštećenja na sanitarnom čvoru (čučavcu) i lavabo</w:t>
      </w:r>
      <w:r w:rsidR="004B1649" w:rsidRPr="006B7160">
        <w:rPr>
          <w:color w:val="000000" w:themeColor="text1"/>
          <w:szCs w:val="24"/>
          <w:lang w:val="hr-HR"/>
        </w:rPr>
        <w:t>u</w:t>
      </w:r>
      <w:r w:rsidRPr="006B7160">
        <w:rPr>
          <w:color w:val="000000" w:themeColor="text1"/>
          <w:szCs w:val="24"/>
          <w:lang w:val="hr-HR"/>
        </w:rPr>
        <w:t>. Sveukupna higijena je na zadovoljavajućem ni</w:t>
      </w:r>
      <w:r w:rsidR="004B1649" w:rsidRPr="006B7160">
        <w:rPr>
          <w:color w:val="000000" w:themeColor="text1"/>
          <w:szCs w:val="24"/>
          <w:lang w:val="hr-HR"/>
        </w:rPr>
        <w:t xml:space="preserve">vou, prostorije se redovno čiste, </w:t>
      </w:r>
      <w:r w:rsidRPr="006B7160">
        <w:rPr>
          <w:color w:val="000000" w:themeColor="text1"/>
          <w:szCs w:val="24"/>
          <w:lang w:val="hr-HR"/>
        </w:rPr>
        <w:t>nema neugodnih mirisa</w:t>
      </w:r>
      <w:r w:rsidR="004B1649" w:rsidRPr="006B7160">
        <w:rPr>
          <w:color w:val="000000" w:themeColor="text1"/>
          <w:szCs w:val="24"/>
          <w:lang w:val="hr-HR"/>
        </w:rPr>
        <w:t xml:space="preserve"> i opremljene s</w:t>
      </w:r>
      <w:r w:rsidR="00B74829" w:rsidRPr="006B7160">
        <w:rPr>
          <w:color w:val="000000" w:themeColor="text1"/>
          <w:szCs w:val="24"/>
          <w:lang w:val="hr-HR"/>
        </w:rPr>
        <w:t>u s dovoljno higijenskih potrep</w:t>
      </w:r>
      <w:r w:rsidR="004B1649" w:rsidRPr="006B7160">
        <w:rPr>
          <w:color w:val="000000" w:themeColor="text1"/>
          <w:szCs w:val="24"/>
          <w:lang w:val="hr-HR"/>
        </w:rPr>
        <w:t xml:space="preserve">ština (toaletni papir i sapun). </w:t>
      </w:r>
    </w:p>
    <w:p w14:paraId="7798C45B" w14:textId="77777777" w:rsidR="00980A3C" w:rsidRPr="006B7160" w:rsidRDefault="00980A3C" w:rsidP="001F0A91">
      <w:pPr>
        <w:spacing w:line="276" w:lineRule="auto"/>
        <w:rPr>
          <w:color w:val="000000" w:themeColor="text1"/>
          <w:szCs w:val="24"/>
          <w:lang w:val="hr-HR"/>
        </w:rPr>
      </w:pPr>
    </w:p>
    <w:p w14:paraId="3AB1C2E2" w14:textId="77777777" w:rsidR="009D6C7A" w:rsidRPr="006B7160" w:rsidRDefault="004B1649" w:rsidP="001F0A91">
      <w:pPr>
        <w:spacing w:line="276" w:lineRule="auto"/>
        <w:rPr>
          <w:color w:val="000000" w:themeColor="text1"/>
          <w:szCs w:val="24"/>
          <w:lang w:val="hr-HR"/>
        </w:rPr>
      </w:pPr>
      <w:r w:rsidRPr="006B7160">
        <w:rPr>
          <w:color w:val="000000" w:themeColor="text1"/>
          <w:szCs w:val="24"/>
          <w:lang w:val="hr-HR"/>
        </w:rPr>
        <w:t xml:space="preserve">Videonadzor još uvijek nije </w:t>
      </w:r>
      <w:r w:rsidR="00D808EB">
        <w:rPr>
          <w:color w:val="000000" w:themeColor="text1"/>
          <w:szCs w:val="24"/>
          <w:lang w:val="hr-HR"/>
        </w:rPr>
        <w:t>osiguran</w:t>
      </w:r>
      <w:r w:rsidRPr="006B7160">
        <w:rPr>
          <w:color w:val="000000" w:themeColor="text1"/>
          <w:szCs w:val="24"/>
          <w:lang w:val="hr-HR"/>
        </w:rPr>
        <w:t>, ali</w:t>
      </w:r>
      <w:r w:rsidR="00D808EB">
        <w:rPr>
          <w:color w:val="000000" w:themeColor="text1"/>
          <w:szCs w:val="24"/>
          <w:lang w:val="hr-HR"/>
        </w:rPr>
        <w:t>,</w:t>
      </w:r>
      <w:r w:rsidRPr="006B7160">
        <w:rPr>
          <w:color w:val="000000" w:themeColor="text1"/>
          <w:szCs w:val="24"/>
          <w:lang w:val="hr-HR"/>
        </w:rPr>
        <w:t xml:space="preserve"> prema riječima komandira </w:t>
      </w:r>
      <w:r w:rsidR="00D808EB">
        <w:rPr>
          <w:color w:val="000000" w:themeColor="text1"/>
          <w:szCs w:val="24"/>
          <w:lang w:val="hr-HR"/>
        </w:rPr>
        <w:t>ove policijske stanice,</w:t>
      </w:r>
      <w:r w:rsidRPr="006B7160">
        <w:rPr>
          <w:color w:val="000000" w:themeColor="text1"/>
          <w:szCs w:val="24"/>
          <w:lang w:val="hr-HR"/>
        </w:rPr>
        <w:t xml:space="preserve"> p</w:t>
      </w:r>
      <w:r w:rsidR="009D6C7A" w:rsidRPr="006B7160">
        <w:rPr>
          <w:color w:val="000000" w:themeColor="text1"/>
          <w:szCs w:val="24"/>
          <w:lang w:val="hr-HR"/>
        </w:rPr>
        <w:t xml:space="preserve">okrenuta </w:t>
      </w:r>
      <w:r w:rsidRPr="006B7160">
        <w:rPr>
          <w:color w:val="000000" w:themeColor="text1"/>
          <w:szCs w:val="24"/>
          <w:lang w:val="hr-HR"/>
        </w:rPr>
        <w:t xml:space="preserve">je </w:t>
      </w:r>
      <w:r w:rsidR="009D6C7A" w:rsidRPr="006B7160">
        <w:rPr>
          <w:color w:val="000000" w:themeColor="text1"/>
          <w:szCs w:val="24"/>
          <w:lang w:val="hr-HR"/>
        </w:rPr>
        <w:t>inicijativa prema načelniku Policijske</w:t>
      </w:r>
      <w:r w:rsidRPr="006B7160">
        <w:rPr>
          <w:color w:val="000000" w:themeColor="text1"/>
          <w:szCs w:val="24"/>
          <w:lang w:val="hr-HR"/>
        </w:rPr>
        <w:t xml:space="preserve"> </w:t>
      </w:r>
      <w:r w:rsidR="009D6C7A" w:rsidRPr="006B7160">
        <w:rPr>
          <w:color w:val="000000" w:themeColor="text1"/>
          <w:szCs w:val="24"/>
          <w:lang w:val="hr-HR"/>
        </w:rPr>
        <w:t xml:space="preserve">uprave Prijedor za </w:t>
      </w:r>
      <w:r w:rsidR="00D808EB">
        <w:rPr>
          <w:color w:val="000000" w:themeColor="text1"/>
          <w:szCs w:val="24"/>
          <w:lang w:val="hr-HR"/>
        </w:rPr>
        <w:t>rješenje ovog problema</w:t>
      </w:r>
      <w:r w:rsidRPr="006B7160">
        <w:rPr>
          <w:color w:val="000000" w:themeColor="text1"/>
          <w:szCs w:val="24"/>
          <w:lang w:val="hr-HR"/>
        </w:rPr>
        <w:t xml:space="preserve">. </w:t>
      </w:r>
      <w:r w:rsidR="009D6C7A" w:rsidRPr="006B7160">
        <w:rPr>
          <w:color w:val="000000" w:themeColor="text1"/>
          <w:szCs w:val="24"/>
          <w:lang w:val="hr-HR"/>
        </w:rPr>
        <w:t>Nadzor nad licima lišenim slobode vrši se neposredni</w:t>
      </w:r>
      <w:r w:rsidRPr="006B7160">
        <w:rPr>
          <w:color w:val="000000" w:themeColor="text1"/>
          <w:szCs w:val="24"/>
          <w:lang w:val="hr-HR"/>
        </w:rPr>
        <w:t>m opažanjem na svakih 15 minuta. Taster</w:t>
      </w:r>
      <w:r w:rsidR="009D6C7A" w:rsidRPr="006B7160">
        <w:rPr>
          <w:color w:val="000000" w:themeColor="text1"/>
          <w:szCs w:val="24"/>
          <w:lang w:val="hr-HR"/>
        </w:rPr>
        <w:t xml:space="preserve"> za pozivanje dežurnog policajca </w:t>
      </w:r>
      <w:r w:rsidRPr="006B7160">
        <w:rPr>
          <w:color w:val="000000" w:themeColor="text1"/>
          <w:szCs w:val="24"/>
          <w:lang w:val="hr-HR"/>
        </w:rPr>
        <w:t xml:space="preserve">ne postoji, </w:t>
      </w:r>
      <w:r w:rsidR="009D6C7A" w:rsidRPr="006B7160">
        <w:rPr>
          <w:color w:val="000000" w:themeColor="text1"/>
          <w:szCs w:val="24"/>
          <w:lang w:val="hr-HR"/>
        </w:rPr>
        <w:t>što onemogućava licu lišenom slobode kontakt s dežurnim policijskim službenikom</w:t>
      </w:r>
      <w:r w:rsidRPr="006B7160">
        <w:rPr>
          <w:color w:val="000000" w:themeColor="text1"/>
          <w:szCs w:val="24"/>
          <w:lang w:val="hr-HR"/>
        </w:rPr>
        <w:t xml:space="preserve">. Ovo je </w:t>
      </w:r>
      <w:r w:rsidR="009D6C7A" w:rsidRPr="006B7160">
        <w:rPr>
          <w:color w:val="000000" w:themeColor="text1"/>
          <w:szCs w:val="24"/>
          <w:lang w:val="hr-HR"/>
        </w:rPr>
        <w:t>naročito zabri</w:t>
      </w:r>
      <w:r w:rsidRPr="006B7160">
        <w:rPr>
          <w:color w:val="000000" w:themeColor="text1"/>
          <w:szCs w:val="24"/>
          <w:lang w:val="hr-HR"/>
        </w:rPr>
        <w:t xml:space="preserve">njavajuće uslijed činjenice da </w:t>
      </w:r>
      <w:r w:rsidR="009D6C7A" w:rsidRPr="006B7160">
        <w:rPr>
          <w:color w:val="000000" w:themeColor="text1"/>
          <w:szCs w:val="24"/>
          <w:lang w:val="hr-HR"/>
        </w:rPr>
        <w:t xml:space="preserve">su prostorije za zadržavanje smještene u pomoćnoj zgradi. </w:t>
      </w:r>
    </w:p>
    <w:p w14:paraId="508E1A43" w14:textId="77777777" w:rsidR="00E4362E" w:rsidRPr="006B7160" w:rsidRDefault="00E4362E" w:rsidP="001F0A91">
      <w:pPr>
        <w:spacing w:line="276" w:lineRule="auto"/>
        <w:rPr>
          <w:color w:val="000000" w:themeColor="text1"/>
          <w:szCs w:val="24"/>
          <w:lang w:val="hr-HR"/>
        </w:rPr>
      </w:pPr>
    </w:p>
    <w:p w14:paraId="76926516" w14:textId="77777777" w:rsidR="009D6C7A" w:rsidRPr="006B7160" w:rsidRDefault="009D6C7A" w:rsidP="001F0A91">
      <w:pPr>
        <w:spacing w:line="276" w:lineRule="auto"/>
        <w:rPr>
          <w:color w:val="000000" w:themeColor="text1"/>
          <w:szCs w:val="24"/>
          <w:lang w:val="hr-HR"/>
        </w:rPr>
      </w:pPr>
      <w:r w:rsidRPr="006B7160">
        <w:rPr>
          <w:color w:val="000000" w:themeColor="text1"/>
          <w:szCs w:val="24"/>
          <w:lang w:val="hr-HR"/>
        </w:rPr>
        <w:t>U trenutku posjete u prostorijama za zadržavanje nisu zatečena lica lišena slobode.</w:t>
      </w:r>
    </w:p>
    <w:p w14:paraId="693CFAA5" w14:textId="77777777" w:rsidR="009D6C7A" w:rsidRPr="006B7160" w:rsidRDefault="009D6C7A" w:rsidP="001F0A91">
      <w:pPr>
        <w:spacing w:line="276" w:lineRule="auto"/>
        <w:jc w:val="center"/>
        <w:rPr>
          <w:color w:val="000000" w:themeColor="text1"/>
          <w:szCs w:val="24"/>
          <w:lang w:val="hr-HR"/>
        </w:rPr>
      </w:pPr>
    </w:p>
    <w:tbl>
      <w:tblPr>
        <w:tblStyle w:val="TableGrid"/>
        <w:tblW w:w="0" w:type="auto"/>
        <w:jc w:val="center"/>
        <w:tblLook w:val="04A0" w:firstRow="1" w:lastRow="0" w:firstColumn="1" w:lastColumn="0" w:noHBand="0" w:noVBand="1"/>
      </w:tblPr>
      <w:tblGrid>
        <w:gridCol w:w="3847"/>
        <w:gridCol w:w="3474"/>
        <w:gridCol w:w="1696"/>
      </w:tblGrid>
      <w:tr w:rsidR="009D6C7A" w:rsidRPr="006B7160" w14:paraId="531F1FC8" w14:textId="77777777" w:rsidTr="004B1649">
        <w:trPr>
          <w:trHeight w:val="200"/>
          <w:jc w:val="center"/>
        </w:trPr>
        <w:tc>
          <w:tcPr>
            <w:tcW w:w="4006" w:type="dxa"/>
            <w:vMerge w:val="restart"/>
          </w:tcPr>
          <w:p w14:paraId="63687D4E" w14:textId="77777777" w:rsidR="009D6C7A" w:rsidRPr="006B7160" w:rsidRDefault="009D6C7A" w:rsidP="001F0A91">
            <w:pPr>
              <w:spacing w:line="276" w:lineRule="auto"/>
              <w:jc w:val="center"/>
              <w:rPr>
                <w:b/>
                <w:color w:val="000000" w:themeColor="text1"/>
                <w:szCs w:val="24"/>
                <w:lang w:val="hr-HR"/>
              </w:rPr>
            </w:pPr>
          </w:p>
          <w:p w14:paraId="3A9C12B8" w14:textId="77777777" w:rsidR="009D6C7A" w:rsidRPr="006B7160" w:rsidRDefault="009D6C7A" w:rsidP="001F0A91">
            <w:pPr>
              <w:spacing w:line="276" w:lineRule="auto"/>
              <w:jc w:val="center"/>
              <w:rPr>
                <w:b/>
                <w:color w:val="000000" w:themeColor="text1"/>
                <w:szCs w:val="24"/>
                <w:lang w:val="hr-HR"/>
              </w:rPr>
            </w:pPr>
            <w:r w:rsidRPr="006B7160">
              <w:rPr>
                <w:b/>
                <w:color w:val="000000" w:themeColor="text1"/>
                <w:szCs w:val="24"/>
                <w:lang w:val="hr-HR"/>
              </w:rPr>
              <w:t>Ukupan broj zadržanih lica</w:t>
            </w:r>
          </w:p>
          <w:p w14:paraId="10870094" w14:textId="77777777" w:rsidR="009D6C7A" w:rsidRPr="006B7160" w:rsidRDefault="009D6C7A" w:rsidP="001F0A91">
            <w:pPr>
              <w:spacing w:line="276" w:lineRule="auto"/>
              <w:jc w:val="center"/>
              <w:rPr>
                <w:b/>
                <w:color w:val="000000" w:themeColor="text1"/>
                <w:szCs w:val="24"/>
                <w:lang w:val="hr-HR"/>
              </w:rPr>
            </w:pPr>
            <w:r w:rsidRPr="006B7160">
              <w:rPr>
                <w:b/>
                <w:color w:val="000000" w:themeColor="text1"/>
                <w:szCs w:val="24"/>
                <w:lang w:val="hr-HR"/>
              </w:rPr>
              <w:t>235</w:t>
            </w:r>
          </w:p>
        </w:tc>
        <w:tc>
          <w:tcPr>
            <w:tcW w:w="3600" w:type="dxa"/>
          </w:tcPr>
          <w:p w14:paraId="262DD82D" w14:textId="77777777" w:rsidR="009D6C7A" w:rsidRPr="006B7160" w:rsidRDefault="009D6C7A" w:rsidP="001F0A91">
            <w:pPr>
              <w:spacing w:line="276" w:lineRule="auto"/>
              <w:jc w:val="center"/>
              <w:rPr>
                <w:b/>
                <w:color w:val="000000" w:themeColor="text1"/>
                <w:szCs w:val="24"/>
                <w:lang w:val="hr-HR"/>
              </w:rPr>
            </w:pPr>
            <w:r w:rsidRPr="006B7160">
              <w:rPr>
                <w:b/>
                <w:color w:val="000000" w:themeColor="text1"/>
                <w:szCs w:val="24"/>
                <w:lang w:val="hr-HR"/>
              </w:rPr>
              <w:t>Ženskih lica</w:t>
            </w:r>
          </w:p>
        </w:tc>
        <w:tc>
          <w:tcPr>
            <w:tcW w:w="1765" w:type="dxa"/>
          </w:tcPr>
          <w:p w14:paraId="47CB08D8" w14:textId="77777777" w:rsidR="009D6C7A" w:rsidRPr="006B7160" w:rsidRDefault="009D6C7A" w:rsidP="001F0A91">
            <w:pPr>
              <w:spacing w:line="276" w:lineRule="auto"/>
              <w:jc w:val="center"/>
              <w:rPr>
                <w:b/>
                <w:color w:val="000000" w:themeColor="text1"/>
                <w:szCs w:val="24"/>
                <w:lang w:val="hr-HR"/>
              </w:rPr>
            </w:pPr>
            <w:r w:rsidRPr="006B7160">
              <w:rPr>
                <w:b/>
                <w:color w:val="000000" w:themeColor="text1"/>
                <w:szCs w:val="24"/>
                <w:lang w:val="hr-HR"/>
              </w:rPr>
              <w:t>10</w:t>
            </w:r>
          </w:p>
        </w:tc>
      </w:tr>
      <w:tr w:rsidR="009D6C7A" w:rsidRPr="006B7160" w14:paraId="6DBD545A" w14:textId="77777777" w:rsidTr="004B1649">
        <w:trPr>
          <w:trHeight w:val="187"/>
          <w:jc w:val="center"/>
        </w:trPr>
        <w:tc>
          <w:tcPr>
            <w:tcW w:w="4006" w:type="dxa"/>
            <w:vMerge/>
          </w:tcPr>
          <w:p w14:paraId="6C132946" w14:textId="77777777" w:rsidR="009D6C7A" w:rsidRPr="006B7160" w:rsidRDefault="009D6C7A" w:rsidP="001F0A91">
            <w:pPr>
              <w:spacing w:line="276" w:lineRule="auto"/>
              <w:jc w:val="center"/>
              <w:rPr>
                <w:b/>
                <w:color w:val="000000" w:themeColor="text1"/>
                <w:szCs w:val="24"/>
                <w:lang w:val="hr-HR"/>
              </w:rPr>
            </w:pPr>
          </w:p>
        </w:tc>
        <w:tc>
          <w:tcPr>
            <w:tcW w:w="3600" w:type="dxa"/>
          </w:tcPr>
          <w:p w14:paraId="362358AB" w14:textId="77777777" w:rsidR="009D6C7A" w:rsidRPr="006B7160" w:rsidRDefault="009D6C7A" w:rsidP="001F0A91">
            <w:pPr>
              <w:spacing w:line="276" w:lineRule="auto"/>
              <w:jc w:val="center"/>
              <w:rPr>
                <w:b/>
                <w:color w:val="000000" w:themeColor="text1"/>
                <w:szCs w:val="24"/>
                <w:lang w:val="hr-HR"/>
              </w:rPr>
            </w:pPr>
            <w:r w:rsidRPr="006B7160">
              <w:rPr>
                <w:b/>
                <w:color w:val="000000" w:themeColor="text1"/>
                <w:szCs w:val="24"/>
                <w:lang w:val="hr-HR"/>
              </w:rPr>
              <w:t>Muških lica</w:t>
            </w:r>
          </w:p>
        </w:tc>
        <w:tc>
          <w:tcPr>
            <w:tcW w:w="1765" w:type="dxa"/>
          </w:tcPr>
          <w:p w14:paraId="050D63E1" w14:textId="77777777" w:rsidR="009D6C7A" w:rsidRPr="006B7160" w:rsidRDefault="009D6C7A" w:rsidP="00B778DC">
            <w:pPr>
              <w:spacing w:line="276" w:lineRule="auto"/>
              <w:jc w:val="center"/>
              <w:rPr>
                <w:b/>
                <w:color w:val="000000" w:themeColor="text1"/>
                <w:szCs w:val="24"/>
                <w:lang w:val="hr-HR"/>
              </w:rPr>
            </w:pPr>
            <w:r w:rsidRPr="006B7160">
              <w:rPr>
                <w:b/>
                <w:color w:val="000000" w:themeColor="text1"/>
                <w:szCs w:val="24"/>
                <w:lang w:val="hr-HR"/>
              </w:rPr>
              <w:t>22</w:t>
            </w:r>
            <w:r w:rsidR="00B778DC">
              <w:rPr>
                <w:b/>
                <w:color w:val="000000" w:themeColor="text1"/>
                <w:szCs w:val="24"/>
                <w:lang w:val="hr-HR"/>
              </w:rPr>
              <w:t>4</w:t>
            </w:r>
          </w:p>
        </w:tc>
      </w:tr>
      <w:tr w:rsidR="009D6C7A" w:rsidRPr="006B7160" w14:paraId="18E0653B" w14:textId="77777777" w:rsidTr="004B1649">
        <w:trPr>
          <w:trHeight w:val="162"/>
          <w:jc w:val="center"/>
        </w:trPr>
        <w:tc>
          <w:tcPr>
            <w:tcW w:w="4006" w:type="dxa"/>
            <w:vMerge/>
          </w:tcPr>
          <w:p w14:paraId="1359E195" w14:textId="77777777" w:rsidR="009D6C7A" w:rsidRPr="006B7160" w:rsidRDefault="009D6C7A" w:rsidP="001F0A91">
            <w:pPr>
              <w:spacing w:line="276" w:lineRule="auto"/>
              <w:jc w:val="center"/>
              <w:rPr>
                <w:b/>
                <w:color w:val="000000" w:themeColor="text1"/>
                <w:szCs w:val="24"/>
                <w:lang w:val="hr-HR"/>
              </w:rPr>
            </w:pPr>
          </w:p>
        </w:tc>
        <w:tc>
          <w:tcPr>
            <w:tcW w:w="3600" w:type="dxa"/>
          </w:tcPr>
          <w:p w14:paraId="7A2FBF5B" w14:textId="77777777" w:rsidR="009D6C7A" w:rsidRPr="006B7160" w:rsidRDefault="009D6C7A" w:rsidP="001F0A91">
            <w:pPr>
              <w:spacing w:line="276" w:lineRule="auto"/>
              <w:jc w:val="center"/>
              <w:rPr>
                <w:b/>
                <w:color w:val="000000" w:themeColor="text1"/>
                <w:szCs w:val="24"/>
                <w:lang w:val="hr-HR"/>
              </w:rPr>
            </w:pPr>
            <w:r w:rsidRPr="006B7160">
              <w:rPr>
                <w:b/>
                <w:color w:val="000000" w:themeColor="text1"/>
                <w:szCs w:val="24"/>
                <w:lang w:val="hr-HR"/>
              </w:rPr>
              <w:t>Maloljetnih lica</w:t>
            </w:r>
          </w:p>
        </w:tc>
        <w:tc>
          <w:tcPr>
            <w:tcW w:w="1765" w:type="dxa"/>
          </w:tcPr>
          <w:p w14:paraId="14CD0909" w14:textId="77777777" w:rsidR="009D6C7A" w:rsidRPr="006B7160" w:rsidRDefault="009D6C7A" w:rsidP="001F0A91">
            <w:pPr>
              <w:spacing w:line="276" w:lineRule="auto"/>
              <w:jc w:val="center"/>
              <w:rPr>
                <w:b/>
                <w:color w:val="000000" w:themeColor="text1"/>
                <w:szCs w:val="24"/>
                <w:lang w:val="hr-HR"/>
              </w:rPr>
            </w:pPr>
            <w:r w:rsidRPr="006B7160">
              <w:rPr>
                <w:b/>
                <w:color w:val="000000" w:themeColor="text1"/>
                <w:szCs w:val="24"/>
                <w:lang w:val="hr-HR"/>
              </w:rPr>
              <w:t>-</w:t>
            </w:r>
          </w:p>
        </w:tc>
      </w:tr>
      <w:tr w:rsidR="009D6C7A" w:rsidRPr="006B7160" w14:paraId="6B188070" w14:textId="77777777" w:rsidTr="004B1649">
        <w:trPr>
          <w:trHeight w:val="101"/>
          <w:jc w:val="center"/>
        </w:trPr>
        <w:tc>
          <w:tcPr>
            <w:tcW w:w="4006" w:type="dxa"/>
            <w:vMerge/>
          </w:tcPr>
          <w:p w14:paraId="73983C6E" w14:textId="77777777" w:rsidR="009D6C7A" w:rsidRPr="006B7160" w:rsidRDefault="009D6C7A" w:rsidP="001F0A91">
            <w:pPr>
              <w:spacing w:line="276" w:lineRule="auto"/>
              <w:jc w:val="center"/>
              <w:rPr>
                <w:b/>
                <w:color w:val="000000" w:themeColor="text1"/>
                <w:szCs w:val="24"/>
                <w:lang w:val="hr-HR"/>
              </w:rPr>
            </w:pPr>
          </w:p>
        </w:tc>
        <w:tc>
          <w:tcPr>
            <w:tcW w:w="3600" w:type="dxa"/>
          </w:tcPr>
          <w:p w14:paraId="32534A6A" w14:textId="77777777" w:rsidR="009D6C7A" w:rsidRPr="006B7160" w:rsidRDefault="009D6C7A" w:rsidP="001F0A91">
            <w:pPr>
              <w:spacing w:line="276" w:lineRule="auto"/>
              <w:jc w:val="center"/>
              <w:rPr>
                <w:b/>
                <w:color w:val="000000" w:themeColor="text1"/>
                <w:szCs w:val="24"/>
                <w:lang w:val="hr-HR"/>
              </w:rPr>
            </w:pPr>
            <w:r w:rsidRPr="006B7160">
              <w:rPr>
                <w:b/>
                <w:color w:val="000000" w:themeColor="text1"/>
                <w:szCs w:val="24"/>
                <w:lang w:val="hr-HR"/>
              </w:rPr>
              <w:t>Stranih državljana</w:t>
            </w:r>
          </w:p>
        </w:tc>
        <w:tc>
          <w:tcPr>
            <w:tcW w:w="1765" w:type="dxa"/>
          </w:tcPr>
          <w:p w14:paraId="405A8120" w14:textId="77777777" w:rsidR="009D6C7A" w:rsidRPr="006B7160" w:rsidRDefault="009D6C7A" w:rsidP="001F0A91">
            <w:pPr>
              <w:spacing w:line="276" w:lineRule="auto"/>
              <w:jc w:val="center"/>
              <w:rPr>
                <w:b/>
                <w:color w:val="000000" w:themeColor="text1"/>
                <w:szCs w:val="24"/>
                <w:lang w:val="hr-HR"/>
              </w:rPr>
            </w:pPr>
            <w:r w:rsidRPr="006B7160">
              <w:rPr>
                <w:b/>
                <w:color w:val="000000" w:themeColor="text1"/>
                <w:szCs w:val="24"/>
                <w:lang w:val="hr-HR"/>
              </w:rPr>
              <w:t>1</w:t>
            </w:r>
          </w:p>
        </w:tc>
      </w:tr>
    </w:tbl>
    <w:p w14:paraId="26044465" w14:textId="77777777" w:rsidR="009D6C7A" w:rsidRPr="006B7160" w:rsidRDefault="009D6C7A" w:rsidP="001F0A91">
      <w:pPr>
        <w:spacing w:line="276" w:lineRule="auto"/>
        <w:jc w:val="center"/>
        <w:rPr>
          <w:color w:val="000000" w:themeColor="text1"/>
          <w:szCs w:val="24"/>
          <w:lang w:val="hr-HR"/>
        </w:rPr>
      </w:pPr>
    </w:p>
    <w:p w14:paraId="0CC0AC57" w14:textId="77777777" w:rsidR="004B1649" w:rsidRPr="006B7160" w:rsidRDefault="009D6C7A" w:rsidP="001F0A91">
      <w:pPr>
        <w:spacing w:line="276" w:lineRule="auto"/>
        <w:jc w:val="center"/>
        <w:rPr>
          <w:i/>
          <w:color w:val="000000" w:themeColor="text1"/>
          <w:szCs w:val="24"/>
          <w:lang w:val="hr-HR"/>
        </w:rPr>
      </w:pPr>
      <w:r w:rsidRPr="006B7160">
        <w:rPr>
          <w:i/>
          <w:color w:val="000000" w:themeColor="text1"/>
          <w:szCs w:val="24"/>
          <w:lang w:val="hr-HR"/>
        </w:rPr>
        <w:t>Tabela s podacima o broju lica lišenih slobode u periodu od 1.</w:t>
      </w:r>
      <w:r w:rsidR="004765F3">
        <w:rPr>
          <w:i/>
          <w:color w:val="000000" w:themeColor="text1"/>
          <w:szCs w:val="24"/>
          <w:lang w:val="hr-HR"/>
        </w:rPr>
        <w:t xml:space="preserve"> </w:t>
      </w:r>
      <w:r w:rsidRPr="006B7160">
        <w:rPr>
          <w:i/>
          <w:color w:val="000000" w:themeColor="text1"/>
          <w:szCs w:val="24"/>
          <w:lang w:val="hr-HR"/>
        </w:rPr>
        <w:t>1. do 30.</w:t>
      </w:r>
      <w:r w:rsidR="004765F3">
        <w:rPr>
          <w:i/>
          <w:color w:val="000000" w:themeColor="text1"/>
          <w:szCs w:val="24"/>
          <w:lang w:val="hr-HR"/>
        </w:rPr>
        <w:t xml:space="preserve"> </w:t>
      </w:r>
      <w:r w:rsidRPr="006B7160">
        <w:rPr>
          <w:i/>
          <w:color w:val="000000" w:themeColor="text1"/>
          <w:szCs w:val="24"/>
          <w:lang w:val="hr-HR"/>
        </w:rPr>
        <w:t>11.</w:t>
      </w:r>
      <w:r w:rsidR="004765F3">
        <w:rPr>
          <w:i/>
          <w:color w:val="000000" w:themeColor="text1"/>
          <w:szCs w:val="24"/>
          <w:lang w:val="hr-HR"/>
        </w:rPr>
        <w:t xml:space="preserve"> </w:t>
      </w:r>
      <w:r w:rsidRPr="006B7160">
        <w:rPr>
          <w:i/>
          <w:color w:val="000000" w:themeColor="text1"/>
          <w:szCs w:val="24"/>
          <w:lang w:val="hr-HR"/>
        </w:rPr>
        <w:t>2023. godine</w:t>
      </w:r>
      <w:r w:rsidR="004765F3">
        <w:rPr>
          <w:i/>
          <w:color w:val="000000" w:themeColor="text1"/>
          <w:szCs w:val="24"/>
          <w:lang w:val="hr-HR"/>
        </w:rPr>
        <w:t>.</w:t>
      </w:r>
    </w:p>
    <w:p w14:paraId="56A02A52" w14:textId="77777777" w:rsidR="004B1649" w:rsidRPr="006B7160" w:rsidRDefault="004B1649" w:rsidP="001F0A91">
      <w:pPr>
        <w:spacing w:line="276" w:lineRule="auto"/>
        <w:rPr>
          <w:b/>
          <w:color w:val="000000" w:themeColor="text1"/>
          <w:szCs w:val="24"/>
          <w:lang w:val="hr-HR"/>
        </w:rPr>
      </w:pPr>
    </w:p>
    <w:p w14:paraId="598465C7" w14:textId="77777777" w:rsidR="00C02E28" w:rsidRPr="006B7160" w:rsidRDefault="00C02E28" w:rsidP="001F0A91">
      <w:pPr>
        <w:spacing w:line="276" w:lineRule="auto"/>
        <w:rPr>
          <w:b/>
          <w:color w:val="000000" w:themeColor="text1"/>
          <w:szCs w:val="24"/>
          <w:lang w:val="hr-HR"/>
        </w:rPr>
      </w:pPr>
      <w:r w:rsidRPr="006B7160">
        <w:rPr>
          <w:b/>
          <w:color w:val="000000" w:themeColor="text1"/>
          <w:szCs w:val="24"/>
          <w:lang w:val="hr-HR"/>
        </w:rPr>
        <w:t>Ishrana</w:t>
      </w:r>
    </w:p>
    <w:p w14:paraId="474162E7" w14:textId="77777777" w:rsidR="00C02E28" w:rsidRPr="006B7160" w:rsidRDefault="00C02E28" w:rsidP="001F0A91">
      <w:pPr>
        <w:spacing w:line="276" w:lineRule="auto"/>
        <w:rPr>
          <w:b/>
          <w:color w:val="000000" w:themeColor="text1"/>
          <w:szCs w:val="24"/>
          <w:lang w:val="hr-HR"/>
        </w:rPr>
      </w:pPr>
    </w:p>
    <w:p w14:paraId="327C0911" w14:textId="77777777" w:rsidR="00650547" w:rsidRPr="006B7160" w:rsidRDefault="009D6C7A" w:rsidP="001F0A91">
      <w:pPr>
        <w:spacing w:line="276" w:lineRule="auto"/>
        <w:rPr>
          <w:color w:val="000000" w:themeColor="text1"/>
          <w:szCs w:val="24"/>
          <w:lang w:val="hr-HR"/>
        </w:rPr>
      </w:pPr>
      <w:r w:rsidRPr="006B7160">
        <w:rPr>
          <w:color w:val="000000" w:themeColor="text1"/>
          <w:szCs w:val="24"/>
          <w:lang w:val="hr-HR"/>
        </w:rPr>
        <w:t>Lica lišena slobode obrok dobi</w:t>
      </w:r>
      <w:r w:rsidR="00C02E28" w:rsidRPr="006B7160">
        <w:rPr>
          <w:color w:val="000000" w:themeColor="text1"/>
          <w:szCs w:val="24"/>
          <w:lang w:val="hr-HR"/>
        </w:rPr>
        <w:t xml:space="preserve">vaju na svakih </w:t>
      </w:r>
      <w:r w:rsidR="001B2CB1">
        <w:rPr>
          <w:color w:val="000000" w:themeColor="text1"/>
          <w:szCs w:val="24"/>
          <w:lang w:val="hr-HR"/>
        </w:rPr>
        <w:t>osam</w:t>
      </w:r>
      <w:r w:rsidR="00C02E28" w:rsidRPr="006B7160">
        <w:rPr>
          <w:color w:val="000000" w:themeColor="text1"/>
          <w:szCs w:val="24"/>
          <w:lang w:val="hr-HR"/>
        </w:rPr>
        <w:t xml:space="preserve"> sati, a </w:t>
      </w:r>
      <w:r w:rsidR="004765F3">
        <w:rPr>
          <w:color w:val="000000" w:themeColor="text1"/>
          <w:szCs w:val="24"/>
          <w:lang w:val="hr-HR"/>
        </w:rPr>
        <w:t>osiguravaju</w:t>
      </w:r>
      <w:r w:rsidRPr="006B7160">
        <w:rPr>
          <w:color w:val="000000" w:themeColor="text1"/>
          <w:szCs w:val="24"/>
          <w:lang w:val="hr-HR"/>
        </w:rPr>
        <w:t xml:space="preserve"> </w:t>
      </w:r>
      <w:r w:rsidR="00AC53E2" w:rsidRPr="006B7160">
        <w:rPr>
          <w:color w:val="000000" w:themeColor="text1"/>
          <w:szCs w:val="24"/>
          <w:lang w:val="hr-HR"/>
        </w:rPr>
        <w:t>(kupuju</w:t>
      </w:r>
      <w:r w:rsidR="00C02E28" w:rsidRPr="006B7160">
        <w:rPr>
          <w:color w:val="000000" w:themeColor="text1"/>
          <w:szCs w:val="24"/>
          <w:lang w:val="hr-HR"/>
        </w:rPr>
        <w:t>)</w:t>
      </w:r>
      <w:r w:rsidR="004765F3">
        <w:rPr>
          <w:color w:val="000000" w:themeColor="text1"/>
          <w:szCs w:val="24"/>
          <w:lang w:val="hr-HR"/>
        </w:rPr>
        <w:t xml:space="preserve"> ga</w:t>
      </w:r>
      <w:r w:rsidR="00C02E28" w:rsidRPr="006B7160">
        <w:rPr>
          <w:color w:val="000000" w:themeColor="text1"/>
          <w:szCs w:val="24"/>
          <w:lang w:val="hr-HR"/>
        </w:rPr>
        <w:t xml:space="preserve"> policijski službenici</w:t>
      </w:r>
      <w:r w:rsidR="00CF05C1" w:rsidRPr="006B7160">
        <w:rPr>
          <w:color w:val="000000" w:themeColor="text1"/>
          <w:szCs w:val="24"/>
          <w:lang w:val="hr-HR"/>
        </w:rPr>
        <w:t xml:space="preserve"> iz vlastitih novčanih sredstava, </w:t>
      </w:r>
      <w:r w:rsidR="00C02E28" w:rsidRPr="006B7160">
        <w:rPr>
          <w:color w:val="000000" w:themeColor="text1"/>
          <w:szCs w:val="24"/>
          <w:lang w:val="hr-HR"/>
        </w:rPr>
        <w:t xml:space="preserve">bez </w:t>
      </w:r>
      <w:r w:rsidR="00CF05C1" w:rsidRPr="006B7160">
        <w:rPr>
          <w:color w:val="000000" w:themeColor="text1"/>
          <w:szCs w:val="24"/>
          <w:lang w:val="hr-HR"/>
        </w:rPr>
        <w:t xml:space="preserve">mogućnosti </w:t>
      </w:r>
      <w:r w:rsidR="00C02E28" w:rsidRPr="006B7160">
        <w:rPr>
          <w:color w:val="000000" w:themeColor="text1"/>
          <w:szCs w:val="24"/>
          <w:lang w:val="hr-HR"/>
        </w:rPr>
        <w:t>refundacije</w:t>
      </w:r>
      <w:r w:rsidR="00CF05C1" w:rsidRPr="006B7160">
        <w:rPr>
          <w:color w:val="000000" w:themeColor="text1"/>
          <w:szCs w:val="24"/>
          <w:lang w:val="hr-HR"/>
        </w:rPr>
        <w:t xml:space="preserve">. </w:t>
      </w:r>
      <w:r w:rsidR="00C02E28" w:rsidRPr="006B7160">
        <w:rPr>
          <w:color w:val="000000" w:themeColor="text1"/>
          <w:szCs w:val="24"/>
          <w:lang w:val="hr-HR"/>
        </w:rPr>
        <w:t xml:space="preserve">Postoji i </w:t>
      </w:r>
      <w:r w:rsidRPr="006B7160">
        <w:rPr>
          <w:color w:val="000000" w:themeColor="text1"/>
          <w:szCs w:val="24"/>
          <w:lang w:val="hr-HR"/>
        </w:rPr>
        <w:t xml:space="preserve">mogućnost da članovi porodice donesu obrok i lijekove koje lice koristi kao redovnu terapiju, </w:t>
      </w:r>
      <w:r w:rsidR="00C02E28" w:rsidRPr="006B7160">
        <w:rPr>
          <w:color w:val="000000" w:themeColor="text1"/>
          <w:szCs w:val="24"/>
          <w:lang w:val="hr-HR"/>
        </w:rPr>
        <w:t xml:space="preserve">a </w:t>
      </w:r>
      <w:r w:rsidRPr="006B7160">
        <w:rPr>
          <w:color w:val="000000" w:themeColor="text1"/>
          <w:szCs w:val="24"/>
          <w:lang w:val="hr-HR"/>
        </w:rPr>
        <w:t xml:space="preserve">nakon što policijski službenici izvrše pregled. </w:t>
      </w:r>
      <w:r w:rsidR="00650547" w:rsidRPr="006B7160">
        <w:rPr>
          <w:color w:val="000000" w:themeColor="text1"/>
          <w:szCs w:val="24"/>
          <w:lang w:val="hr-HR"/>
        </w:rPr>
        <w:t xml:space="preserve">S tim u vezi, </w:t>
      </w:r>
      <w:r w:rsidR="004765F3">
        <w:rPr>
          <w:color w:val="000000" w:themeColor="text1"/>
          <w:szCs w:val="24"/>
          <w:lang w:val="hr-HR"/>
        </w:rPr>
        <w:t>o</w:t>
      </w:r>
      <w:r w:rsidR="00650547" w:rsidRPr="006B7160">
        <w:rPr>
          <w:color w:val="000000" w:themeColor="text1"/>
          <w:szCs w:val="24"/>
          <w:lang w:val="hr-HR"/>
        </w:rPr>
        <w:t>mbudsmeni konstat</w:t>
      </w:r>
      <w:r w:rsidR="004765F3">
        <w:rPr>
          <w:color w:val="000000" w:themeColor="text1"/>
          <w:szCs w:val="24"/>
          <w:lang w:val="hr-HR"/>
        </w:rPr>
        <w:t>ira</w:t>
      </w:r>
      <w:r w:rsidR="00650547" w:rsidRPr="006B7160">
        <w:rPr>
          <w:color w:val="000000" w:themeColor="text1"/>
          <w:szCs w:val="24"/>
          <w:lang w:val="hr-HR"/>
        </w:rPr>
        <w:t>ju da je ova praksa u suprotnosti s članom 25. Upu</w:t>
      </w:r>
      <w:r w:rsidR="004765F3">
        <w:rPr>
          <w:color w:val="000000" w:themeColor="text1"/>
          <w:szCs w:val="24"/>
          <w:lang w:val="hr-HR"/>
        </w:rPr>
        <w:t>t</w:t>
      </w:r>
      <w:r w:rsidR="00650547" w:rsidRPr="006B7160">
        <w:rPr>
          <w:color w:val="000000" w:themeColor="text1"/>
          <w:szCs w:val="24"/>
          <w:lang w:val="hr-HR"/>
        </w:rPr>
        <w:t>stva o postupanju sa licima lišenim slobode</w:t>
      </w:r>
      <w:r w:rsidR="004765F3">
        <w:rPr>
          <w:color w:val="000000" w:themeColor="text1"/>
          <w:szCs w:val="24"/>
          <w:lang w:val="hr-HR"/>
        </w:rPr>
        <w:t>,</w:t>
      </w:r>
      <w:r w:rsidR="00650547" w:rsidRPr="006B7160">
        <w:rPr>
          <w:color w:val="000000" w:themeColor="text1"/>
          <w:szCs w:val="24"/>
          <w:lang w:val="hr-HR"/>
        </w:rPr>
        <w:t xml:space="preserve"> u kojem je navedeno da se licima lišenim slobode </w:t>
      </w:r>
      <w:r w:rsidR="004765F3">
        <w:rPr>
          <w:color w:val="000000" w:themeColor="text1"/>
          <w:szCs w:val="24"/>
          <w:lang w:val="hr-HR"/>
        </w:rPr>
        <w:t>osigurava</w:t>
      </w:r>
      <w:r w:rsidR="00650547" w:rsidRPr="006B7160">
        <w:rPr>
          <w:color w:val="000000" w:themeColor="text1"/>
          <w:szCs w:val="24"/>
          <w:lang w:val="hr-HR"/>
        </w:rPr>
        <w:t xml:space="preserve"> najmanje jedan besplatan obrok svakih osam </w:t>
      </w:r>
      <w:r w:rsidR="004765F3">
        <w:rPr>
          <w:color w:val="000000" w:themeColor="text1"/>
          <w:szCs w:val="24"/>
          <w:lang w:val="hr-HR"/>
        </w:rPr>
        <w:t>sati.</w:t>
      </w:r>
    </w:p>
    <w:p w14:paraId="5B74A026" w14:textId="77777777" w:rsidR="00C02E28" w:rsidRPr="006B7160" w:rsidRDefault="00C02E28" w:rsidP="001F0A91">
      <w:pPr>
        <w:spacing w:line="276" w:lineRule="auto"/>
        <w:rPr>
          <w:color w:val="000000" w:themeColor="text1"/>
          <w:szCs w:val="24"/>
          <w:lang w:val="hr-HR"/>
        </w:rPr>
      </w:pPr>
    </w:p>
    <w:p w14:paraId="2430BCE1" w14:textId="77777777" w:rsidR="009D6C7A" w:rsidRPr="006B7160" w:rsidRDefault="009D6C7A" w:rsidP="001F0A91">
      <w:pPr>
        <w:spacing w:line="276" w:lineRule="auto"/>
        <w:rPr>
          <w:color w:val="000000" w:themeColor="text1"/>
          <w:szCs w:val="24"/>
          <w:lang w:val="hr-HR"/>
        </w:rPr>
      </w:pPr>
      <w:r w:rsidRPr="006B7160">
        <w:rPr>
          <w:color w:val="000000" w:themeColor="text1"/>
          <w:szCs w:val="24"/>
          <w:lang w:val="hr-HR"/>
        </w:rPr>
        <w:t xml:space="preserve">Vodi se računa o posebnim potrebama lica koje se odnose na režim ishrane, u smislu </w:t>
      </w:r>
      <w:r w:rsidR="00C02E28" w:rsidRPr="006B7160">
        <w:rPr>
          <w:color w:val="000000" w:themeColor="text1"/>
          <w:szCs w:val="24"/>
          <w:lang w:val="hr-HR"/>
        </w:rPr>
        <w:t>v</w:t>
      </w:r>
      <w:r w:rsidRPr="006B7160">
        <w:rPr>
          <w:color w:val="000000" w:themeColor="text1"/>
          <w:szCs w:val="24"/>
          <w:lang w:val="hr-HR"/>
        </w:rPr>
        <w:t xml:space="preserve">jerskih, kulturnih ili zdravstvenih </w:t>
      </w:r>
      <w:r w:rsidR="004765F3">
        <w:rPr>
          <w:color w:val="000000" w:themeColor="text1"/>
          <w:szCs w:val="24"/>
          <w:lang w:val="hr-HR"/>
        </w:rPr>
        <w:t xml:space="preserve">i </w:t>
      </w:r>
      <w:r w:rsidRPr="006B7160">
        <w:rPr>
          <w:color w:val="000000" w:themeColor="text1"/>
          <w:szCs w:val="24"/>
          <w:lang w:val="hr-HR"/>
        </w:rPr>
        <w:t xml:space="preserve">drugih razloga. </w:t>
      </w:r>
    </w:p>
    <w:p w14:paraId="7CCACCDD" w14:textId="77777777" w:rsidR="005144C2" w:rsidRPr="006B7160" w:rsidRDefault="005144C2" w:rsidP="001F0A91">
      <w:pPr>
        <w:spacing w:line="276" w:lineRule="auto"/>
        <w:rPr>
          <w:color w:val="000000" w:themeColor="text1"/>
          <w:szCs w:val="24"/>
          <w:lang w:val="hr-HR"/>
        </w:rPr>
      </w:pPr>
    </w:p>
    <w:p w14:paraId="0B224548" w14:textId="77777777" w:rsidR="005144C2" w:rsidRPr="006B7160" w:rsidRDefault="005144C2" w:rsidP="001F0A91">
      <w:pPr>
        <w:spacing w:line="276" w:lineRule="auto"/>
        <w:rPr>
          <w:b/>
          <w:color w:val="000000" w:themeColor="text1"/>
          <w:szCs w:val="24"/>
          <w:lang w:val="hr-HR"/>
        </w:rPr>
      </w:pPr>
      <w:r w:rsidRPr="006B7160">
        <w:rPr>
          <w:b/>
          <w:color w:val="000000" w:themeColor="text1"/>
          <w:szCs w:val="24"/>
          <w:lang w:val="hr-HR"/>
        </w:rPr>
        <w:t>Prava lica lišenih slobode</w:t>
      </w:r>
    </w:p>
    <w:p w14:paraId="3CC88C89" w14:textId="77777777" w:rsidR="005144C2" w:rsidRPr="006B7160" w:rsidRDefault="005144C2" w:rsidP="001F0A91">
      <w:pPr>
        <w:spacing w:line="276" w:lineRule="auto"/>
        <w:rPr>
          <w:color w:val="000000" w:themeColor="text1"/>
          <w:szCs w:val="24"/>
          <w:lang w:val="hr-HR"/>
        </w:rPr>
      </w:pPr>
    </w:p>
    <w:p w14:paraId="74C43224" w14:textId="77777777" w:rsidR="005144C2" w:rsidRPr="006B7160" w:rsidRDefault="005144C2" w:rsidP="001F0A91">
      <w:pPr>
        <w:spacing w:line="276" w:lineRule="auto"/>
        <w:rPr>
          <w:color w:val="000000" w:themeColor="text1"/>
          <w:szCs w:val="24"/>
          <w:lang w:val="hr-HR"/>
        </w:rPr>
      </w:pPr>
      <w:r w:rsidRPr="006B7160">
        <w:rPr>
          <w:color w:val="000000" w:themeColor="text1"/>
          <w:szCs w:val="24"/>
          <w:lang w:val="hr-HR"/>
        </w:rPr>
        <w:t>Uvidom u nasumično odabrane predmete utvrđeno je da se evidencije uredno vode,</w:t>
      </w:r>
      <w:r w:rsidR="00850DEC" w:rsidRPr="006B7160">
        <w:rPr>
          <w:color w:val="000000" w:themeColor="text1"/>
          <w:szCs w:val="24"/>
          <w:lang w:val="hr-HR"/>
        </w:rPr>
        <w:t xml:space="preserve"> da </w:t>
      </w:r>
      <w:r w:rsidRPr="006B7160">
        <w:rPr>
          <w:color w:val="000000" w:themeColor="text1"/>
          <w:szCs w:val="24"/>
          <w:lang w:val="hr-HR"/>
        </w:rPr>
        <w:t xml:space="preserve">su lica lišena slobode uredno obaviještena o </w:t>
      </w:r>
      <w:r w:rsidR="00850DEC" w:rsidRPr="006B7160">
        <w:rPr>
          <w:color w:val="000000" w:themeColor="text1"/>
          <w:szCs w:val="24"/>
          <w:lang w:val="hr-HR"/>
        </w:rPr>
        <w:t>pravu na branioca, pravu</w:t>
      </w:r>
      <w:r w:rsidRPr="006B7160">
        <w:rPr>
          <w:color w:val="000000" w:themeColor="text1"/>
          <w:szCs w:val="24"/>
          <w:lang w:val="hr-HR"/>
        </w:rPr>
        <w:t xml:space="preserve"> na korištenje usluga medicinskog os</w:t>
      </w:r>
      <w:r w:rsidR="00850DEC" w:rsidRPr="006B7160">
        <w:rPr>
          <w:color w:val="000000" w:themeColor="text1"/>
          <w:szCs w:val="24"/>
          <w:lang w:val="hr-HR"/>
        </w:rPr>
        <w:t>oblja i medicinske pomoći, pravu</w:t>
      </w:r>
      <w:r w:rsidRPr="006B7160">
        <w:rPr>
          <w:color w:val="000000" w:themeColor="text1"/>
          <w:szCs w:val="24"/>
          <w:lang w:val="hr-HR"/>
        </w:rPr>
        <w:t xml:space="preserve"> na kontaktiranje člana uže porodice, </w:t>
      </w:r>
      <w:r w:rsidRPr="006B7160">
        <w:rPr>
          <w:color w:val="000000" w:themeColor="text1"/>
          <w:szCs w:val="24"/>
          <w:lang w:val="hr-HR"/>
        </w:rPr>
        <w:lastRenderedPageBreak/>
        <w:t>prijatelja i ostalih u skladu s Uputstvom o postupanju sa licima lišenim slobode</w:t>
      </w:r>
      <w:r w:rsidR="00850DEC" w:rsidRPr="006B7160">
        <w:rPr>
          <w:color w:val="000000" w:themeColor="text1"/>
          <w:szCs w:val="24"/>
          <w:lang w:val="hr-HR"/>
        </w:rPr>
        <w:t>, a dokaz tom</w:t>
      </w:r>
      <w:r w:rsidR="004765F3">
        <w:rPr>
          <w:color w:val="000000" w:themeColor="text1"/>
          <w:szCs w:val="24"/>
          <w:lang w:val="hr-HR"/>
        </w:rPr>
        <w:t>e</w:t>
      </w:r>
      <w:r w:rsidR="00850DEC" w:rsidRPr="006B7160">
        <w:rPr>
          <w:color w:val="000000" w:themeColor="text1"/>
          <w:szCs w:val="24"/>
          <w:lang w:val="hr-HR"/>
        </w:rPr>
        <w:t xml:space="preserve"> je potpis lica lišenog slobode. </w:t>
      </w:r>
    </w:p>
    <w:p w14:paraId="25C48F22" w14:textId="77777777" w:rsidR="005144C2" w:rsidRPr="006B7160" w:rsidRDefault="005144C2" w:rsidP="001F0A91">
      <w:pPr>
        <w:spacing w:line="276" w:lineRule="auto"/>
        <w:rPr>
          <w:color w:val="000000" w:themeColor="text1"/>
          <w:szCs w:val="24"/>
          <w:lang w:val="hr-HR"/>
        </w:rPr>
      </w:pPr>
    </w:p>
    <w:p w14:paraId="00B3CF2A" w14:textId="77777777" w:rsidR="005144C2" w:rsidRPr="006B7160" w:rsidRDefault="005144C2" w:rsidP="001F0A91">
      <w:pPr>
        <w:spacing w:line="276" w:lineRule="auto"/>
        <w:rPr>
          <w:color w:val="000000" w:themeColor="text1"/>
          <w:szCs w:val="24"/>
          <w:lang w:val="hr-HR"/>
        </w:rPr>
      </w:pPr>
      <w:r w:rsidRPr="006B7160">
        <w:rPr>
          <w:color w:val="000000" w:themeColor="text1"/>
          <w:szCs w:val="24"/>
          <w:lang w:val="hr-HR"/>
        </w:rPr>
        <w:t xml:space="preserve">O činjenici lišenja slobode maloljetnih osoba obavještavaju </w:t>
      </w:r>
      <w:r w:rsidR="00B95621" w:rsidRPr="006B7160">
        <w:rPr>
          <w:color w:val="000000" w:themeColor="text1"/>
          <w:szCs w:val="24"/>
          <w:lang w:val="hr-HR"/>
        </w:rPr>
        <w:t>se</w:t>
      </w:r>
      <w:r w:rsidR="00B74829" w:rsidRPr="006B7160">
        <w:rPr>
          <w:color w:val="000000" w:themeColor="text1"/>
          <w:szCs w:val="24"/>
          <w:lang w:val="hr-HR"/>
        </w:rPr>
        <w:t xml:space="preserve"> </w:t>
      </w:r>
      <w:r w:rsidRPr="006B7160">
        <w:rPr>
          <w:color w:val="000000" w:themeColor="text1"/>
          <w:szCs w:val="24"/>
          <w:lang w:val="hr-HR"/>
        </w:rPr>
        <w:t>roditelji i nadležni centar za socijalni rad.</w:t>
      </w:r>
    </w:p>
    <w:p w14:paraId="0D1F407F" w14:textId="77777777" w:rsidR="005144C2" w:rsidRPr="006B7160" w:rsidRDefault="005144C2" w:rsidP="001F0A91">
      <w:pPr>
        <w:spacing w:line="276" w:lineRule="auto"/>
        <w:rPr>
          <w:color w:val="000000" w:themeColor="text1"/>
          <w:szCs w:val="24"/>
          <w:lang w:val="hr-HR"/>
        </w:rPr>
      </w:pPr>
    </w:p>
    <w:p w14:paraId="02FA117F" w14:textId="77777777" w:rsidR="00850DEC" w:rsidRPr="006B7160" w:rsidRDefault="005144C2" w:rsidP="001F0A91">
      <w:pPr>
        <w:spacing w:line="276" w:lineRule="auto"/>
        <w:rPr>
          <w:color w:val="000000" w:themeColor="text1"/>
          <w:szCs w:val="24"/>
          <w:lang w:val="hr-HR"/>
        </w:rPr>
      </w:pPr>
      <w:r w:rsidRPr="006B7160">
        <w:rPr>
          <w:color w:val="000000" w:themeColor="text1"/>
          <w:szCs w:val="24"/>
          <w:lang w:val="hr-HR"/>
        </w:rPr>
        <w:t>Vodi se računa o spolnoj i dobnoj strukturi (mal</w:t>
      </w:r>
      <w:r w:rsidR="00B74829" w:rsidRPr="006B7160">
        <w:rPr>
          <w:color w:val="000000" w:themeColor="text1"/>
          <w:szCs w:val="24"/>
          <w:lang w:val="hr-HR"/>
        </w:rPr>
        <w:t xml:space="preserve">oljetnici) prilikom smještaja </w:t>
      </w:r>
      <w:r w:rsidRPr="006B7160">
        <w:rPr>
          <w:color w:val="000000" w:themeColor="text1"/>
          <w:szCs w:val="24"/>
          <w:lang w:val="hr-HR"/>
        </w:rPr>
        <w:t>lica u prostorije za zadržavanje, kao i o spolu osobe nad kojom se vrši pretres. Policijska stanica Prijedor 1 među zaposlenim</w:t>
      </w:r>
      <w:r w:rsidR="004765F3">
        <w:rPr>
          <w:color w:val="000000" w:themeColor="text1"/>
          <w:szCs w:val="24"/>
          <w:lang w:val="hr-HR"/>
        </w:rPr>
        <w:t>a</w:t>
      </w:r>
      <w:r w:rsidRPr="006B7160">
        <w:rPr>
          <w:color w:val="000000" w:themeColor="text1"/>
          <w:szCs w:val="24"/>
          <w:lang w:val="hr-HR"/>
        </w:rPr>
        <w:t xml:space="preserve"> ima lica oba </w:t>
      </w:r>
      <w:r w:rsidR="004765F3">
        <w:rPr>
          <w:color w:val="000000" w:themeColor="text1"/>
          <w:szCs w:val="24"/>
          <w:lang w:val="hr-HR"/>
        </w:rPr>
        <w:t>s</w:t>
      </w:r>
      <w:r w:rsidRPr="006B7160">
        <w:rPr>
          <w:color w:val="000000" w:themeColor="text1"/>
          <w:szCs w:val="24"/>
          <w:lang w:val="hr-HR"/>
        </w:rPr>
        <w:t xml:space="preserve">pola, a istaknuto je i da postoji dobra saradnja među policijskim stanicama Policijske uprave Prijedor te da, </w:t>
      </w:r>
      <w:r w:rsidR="004765F3">
        <w:rPr>
          <w:color w:val="000000" w:themeColor="text1"/>
          <w:szCs w:val="24"/>
          <w:lang w:val="hr-HR"/>
        </w:rPr>
        <w:t>a</w:t>
      </w:r>
      <w:r w:rsidRPr="006B7160">
        <w:rPr>
          <w:color w:val="000000" w:themeColor="text1"/>
          <w:szCs w:val="24"/>
          <w:lang w:val="hr-HR"/>
        </w:rPr>
        <w:t xml:space="preserve">ko se desi situacija da u trenutku lišenja slobode lica ženskog </w:t>
      </w:r>
      <w:r w:rsidR="004765F3">
        <w:rPr>
          <w:color w:val="000000" w:themeColor="text1"/>
          <w:szCs w:val="24"/>
          <w:lang w:val="hr-HR"/>
        </w:rPr>
        <w:t>s</w:t>
      </w:r>
      <w:r w:rsidRPr="006B7160">
        <w:rPr>
          <w:color w:val="000000" w:themeColor="text1"/>
          <w:szCs w:val="24"/>
          <w:lang w:val="hr-HR"/>
        </w:rPr>
        <w:t>pola Policijska stanica Prijedor 1 nema dežurnu službenicu ženskog spola, angaž</w:t>
      </w:r>
      <w:r w:rsidR="004765F3">
        <w:rPr>
          <w:color w:val="000000" w:themeColor="text1"/>
          <w:szCs w:val="24"/>
          <w:lang w:val="hr-HR"/>
        </w:rPr>
        <w:t>ira</w:t>
      </w:r>
      <w:r w:rsidRPr="006B7160">
        <w:rPr>
          <w:color w:val="000000" w:themeColor="text1"/>
          <w:szCs w:val="24"/>
          <w:lang w:val="hr-HR"/>
        </w:rPr>
        <w:t xml:space="preserve"> se službenica iz druge policijske stanice u sklopu ove </w:t>
      </w:r>
      <w:r w:rsidR="004765F3">
        <w:rPr>
          <w:color w:val="000000" w:themeColor="text1"/>
          <w:szCs w:val="24"/>
          <w:lang w:val="hr-HR"/>
        </w:rPr>
        <w:t>p</w:t>
      </w:r>
      <w:r w:rsidRPr="006B7160">
        <w:rPr>
          <w:color w:val="000000" w:themeColor="text1"/>
          <w:szCs w:val="24"/>
          <w:lang w:val="hr-HR"/>
        </w:rPr>
        <w:t>olicijske uprave. Prilikom vršenja pretresa sačinjava se Zapisnik o pretresanju</w:t>
      </w:r>
      <w:r w:rsidR="004765F3">
        <w:rPr>
          <w:color w:val="000000" w:themeColor="text1"/>
          <w:szCs w:val="24"/>
          <w:lang w:val="hr-HR"/>
        </w:rPr>
        <w:t>,</w:t>
      </w:r>
      <w:r w:rsidRPr="006B7160">
        <w:rPr>
          <w:color w:val="000000" w:themeColor="text1"/>
          <w:szCs w:val="24"/>
          <w:lang w:val="hr-HR"/>
        </w:rPr>
        <w:t xml:space="preserve"> u ko</w:t>
      </w:r>
      <w:r w:rsidR="004765F3">
        <w:rPr>
          <w:color w:val="000000" w:themeColor="text1"/>
          <w:szCs w:val="24"/>
          <w:lang w:val="hr-HR"/>
        </w:rPr>
        <w:t>je</w:t>
      </w:r>
      <w:r w:rsidRPr="006B7160">
        <w:rPr>
          <w:color w:val="000000" w:themeColor="text1"/>
          <w:szCs w:val="24"/>
          <w:lang w:val="hr-HR"/>
        </w:rPr>
        <w:t>m su tačno opisani predmeti i isprave koji se oduzimaju. Zapisnik, pored lica koje je izvršilo pretres, potpisuje i lice na kojem/kod ko</w:t>
      </w:r>
      <w:r w:rsidR="005D2C68">
        <w:rPr>
          <w:color w:val="000000" w:themeColor="text1"/>
          <w:szCs w:val="24"/>
          <w:lang w:val="hr-HR"/>
        </w:rPr>
        <w:t>jeg</w:t>
      </w:r>
      <w:r w:rsidRPr="006B7160">
        <w:rPr>
          <w:color w:val="000000" w:themeColor="text1"/>
          <w:szCs w:val="24"/>
          <w:lang w:val="hr-HR"/>
        </w:rPr>
        <w:t xml:space="preserve"> se vrši pretresanje. Oduzeti predmeti licu se vraćaju kada se završi zadržavanje i ono tada potpisom potvrđuje da ih je primilo. </w:t>
      </w:r>
    </w:p>
    <w:p w14:paraId="4E7DED72" w14:textId="77777777" w:rsidR="00850DEC" w:rsidRPr="006B7160" w:rsidRDefault="00850DEC" w:rsidP="001F0A91">
      <w:pPr>
        <w:spacing w:line="276" w:lineRule="auto"/>
        <w:rPr>
          <w:color w:val="000000" w:themeColor="text1"/>
          <w:szCs w:val="24"/>
          <w:lang w:val="hr-HR"/>
        </w:rPr>
      </w:pPr>
    </w:p>
    <w:p w14:paraId="500B085E" w14:textId="77777777" w:rsidR="000F4C6D" w:rsidRPr="006B7160" w:rsidRDefault="005144C2" w:rsidP="0077447B">
      <w:pPr>
        <w:spacing w:line="276" w:lineRule="auto"/>
        <w:rPr>
          <w:color w:val="000000" w:themeColor="text1"/>
          <w:szCs w:val="24"/>
          <w:lang w:val="hr-HR"/>
        </w:rPr>
      </w:pPr>
      <w:r w:rsidRPr="006B7160">
        <w:rPr>
          <w:color w:val="000000" w:themeColor="text1"/>
          <w:szCs w:val="24"/>
          <w:lang w:val="hr-HR"/>
        </w:rPr>
        <w:t>Zadržanim licima se obavezno oduzimaju predmeti kojim</w:t>
      </w:r>
      <w:r w:rsidR="005D2C68">
        <w:rPr>
          <w:color w:val="000000" w:themeColor="text1"/>
          <w:szCs w:val="24"/>
          <w:lang w:val="hr-HR"/>
        </w:rPr>
        <w:t>a</w:t>
      </w:r>
      <w:r w:rsidRPr="006B7160">
        <w:rPr>
          <w:color w:val="000000" w:themeColor="text1"/>
          <w:szCs w:val="24"/>
          <w:lang w:val="hr-HR"/>
        </w:rPr>
        <w:t xml:space="preserve"> bi mogli </w:t>
      </w:r>
      <w:r w:rsidR="008E7EC3" w:rsidRPr="006B7160">
        <w:rPr>
          <w:color w:val="000000" w:themeColor="text1"/>
          <w:szCs w:val="24"/>
          <w:lang w:val="hr-HR"/>
        </w:rPr>
        <w:t>povrijediti sebe ili druge (kaiš, pertle...)</w:t>
      </w:r>
      <w:r w:rsidR="004765F3">
        <w:rPr>
          <w:color w:val="000000" w:themeColor="text1"/>
          <w:szCs w:val="24"/>
          <w:lang w:val="hr-HR"/>
        </w:rPr>
        <w:t>.</w:t>
      </w:r>
    </w:p>
    <w:p w14:paraId="524CDE0E" w14:textId="77777777" w:rsidR="000F4C6D" w:rsidRPr="006B7160" w:rsidRDefault="000F4C6D" w:rsidP="001F0A91">
      <w:pPr>
        <w:spacing w:line="276" w:lineRule="auto"/>
        <w:jc w:val="center"/>
        <w:rPr>
          <w:color w:val="000000" w:themeColor="text1"/>
          <w:szCs w:val="24"/>
          <w:lang w:val="hr-HR"/>
        </w:rPr>
      </w:pPr>
    </w:p>
    <w:p w14:paraId="69EFAC1B" w14:textId="77777777" w:rsidR="00443C3D" w:rsidRPr="006B7160" w:rsidRDefault="00443C3D" w:rsidP="001F0A91">
      <w:pPr>
        <w:spacing w:line="276" w:lineRule="auto"/>
        <w:jc w:val="center"/>
        <w:rPr>
          <w:b/>
          <w:color w:val="000000" w:themeColor="text1"/>
          <w:szCs w:val="24"/>
          <w:lang w:val="hr-HR"/>
        </w:rPr>
      </w:pPr>
      <w:r w:rsidRPr="006B7160">
        <w:rPr>
          <w:b/>
          <w:color w:val="000000" w:themeColor="text1"/>
          <w:szCs w:val="24"/>
          <w:lang w:val="hr-HR"/>
        </w:rPr>
        <w:t xml:space="preserve">Preporuke </w:t>
      </w:r>
      <w:r w:rsidR="004765F3">
        <w:rPr>
          <w:b/>
          <w:color w:val="000000" w:themeColor="text1"/>
          <w:szCs w:val="24"/>
          <w:lang w:val="hr-HR"/>
        </w:rPr>
        <w:t>o</w:t>
      </w:r>
      <w:r w:rsidRPr="006B7160">
        <w:rPr>
          <w:b/>
          <w:color w:val="000000" w:themeColor="text1"/>
          <w:szCs w:val="24"/>
          <w:lang w:val="hr-HR"/>
        </w:rPr>
        <w:t>mbudsmena Bosne i Hercegovine</w:t>
      </w:r>
    </w:p>
    <w:p w14:paraId="2AAA6CAA" w14:textId="77777777" w:rsidR="00073DC7" w:rsidRPr="006B7160" w:rsidRDefault="00073DC7" w:rsidP="001F0A91">
      <w:pPr>
        <w:spacing w:line="276" w:lineRule="auto"/>
        <w:jc w:val="center"/>
        <w:rPr>
          <w:b/>
          <w:color w:val="000000" w:themeColor="text1"/>
          <w:szCs w:val="24"/>
          <w:lang w:val="hr-HR"/>
        </w:rPr>
      </w:pPr>
    </w:p>
    <w:tbl>
      <w:tblPr>
        <w:tblStyle w:val="TableGrid"/>
        <w:tblW w:w="0" w:type="auto"/>
        <w:tblLook w:val="04A0" w:firstRow="1" w:lastRow="0" w:firstColumn="1" w:lastColumn="0" w:noHBand="0" w:noVBand="1"/>
      </w:tblPr>
      <w:tblGrid>
        <w:gridCol w:w="9017"/>
      </w:tblGrid>
      <w:tr w:rsidR="00443C3D" w:rsidRPr="00597D8F" w14:paraId="36678B3A" w14:textId="77777777" w:rsidTr="00443C3D">
        <w:tc>
          <w:tcPr>
            <w:tcW w:w="9855" w:type="dxa"/>
          </w:tcPr>
          <w:p w14:paraId="67177BF7" w14:textId="77777777" w:rsidR="00993CBC" w:rsidRPr="006B7160" w:rsidRDefault="00993CBC" w:rsidP="001F0A91">
            <w:pPr>
              <w:spacing w:line="276" w:lineRule="auto"/>
              <w:rPr>
                <w:b/>
                <w:color w:val="000000" w:themeColor="text1"/>
                <w:szCs w:val="24"/>
                <w:lang w:val="hr-HR"/>
              </w:rPr>
            </w:pPr>
          </w:p>
          <w:p w14:paraId="0AFB9424" w14:textId="77777777" w:rsidR="00443C3D" w:rsidRPr="006B7160" w:rsidRDefault="00443C3D" w:rsidP="001F0A91">
            <w:pPr>
              <w:spacing w:line="276" w:lineRule="auto"/>
              <w:rPr>
                <w:b/>
                <w:color w:val="000000" w:themeColor="text1"/>
                <w:szCs w:val="24"/>
                <w:lang w:val="hr-HR"/>
              </w:rPr>
            </w:pPr>
            <w:r w:rsidRPr="006B7160">
              <w:rPr>
                <w:b/>
                <w:color w:val="000000" w:themeColor="text1"/>
                <w:szCs w:val="24"/>
                <w:lang w:val="hr-HR"/>
              </w:rPr>
              <w:t>Ministarstvu unutrašnjih poslova Republike Srpske, Policijskoj upravi Prijedor, Policijskoj stanici Prijedor 1:</w:t>
            </w:r>
          </w:p>
          <w:p w14:paraId="706EE1A5" w14:textId="77777777" w:rsidR="00993CBC" w:rsidRPr="006B7160" w:rsidRDefault="00993CBC" w:rsidP="001F0A91">
            <w:pPr>
              <w:spacing w:line="276" w:lineRule="auto"/>
              <w:rPr>
                <w:b/>
                <w:color w:val="000000" w:themeColor="text1"/>
                <w:szCs w:val="24"/>
                <w:lang w:val="hr-HR"/>
              </w:rPr>
            </w:pPr>
          </w:p>
          <w:p w14:paraId="68D37C76" w14:textId="77777777" w:rsidR="00443C3D" w:rsidRPr="006B7160" w:rsidRDefault="0045679E" w:rsidP="001F0A91">
            <w:pPr>
              <w:pStyle w:val="ListParagraph"/>
              <w:numPr>
                <w:ilvl w:val="0"/>
                <w:numId w:val="30"/>
              </w:numPr>
              <w:spacing w:line="276" w:lineRule="auto"/>
              <w:rPr>
                <w:color w:val="000000" w:themeColor="text1"/>
                <w:szCs w:val="24"/>
                <w:lang w:val="hr-HR"/>
              </w:rPr>
            </w:pPr>
            <w:r>
              <w:rPr>
                <w:color w:val="000000" w:themeColor="text1"/>
                <w:szCs w:val="24"/>
                <w:lang w:val="hr-HR"/>
              </w:rPr>
              <w:t>d</w:t>
            </w:r>
            <w:r w:rsidR="00443C3D" w:rsidRPr="006B7160">
              <w:rPr>
                <w:color w:val="000000" w:themeColor="text1"/>
                <w:szCs w:val="24"/>
                <w:lang w:val="hr-HR"/>
              </w:rPr>
              <w:t>a</w:t>
            </w:r>
            <w:r w:rsidR="005D2C68">
              <w:rPr>
                <w:color w:val="000000" w:themeColor="text1"/>
                <w:szCs w:val="24"/>
                <w:lang w:val="hr-HR"/>
              </w:rPr>
              <w:t xml:space="preserve"> se</w:t>
            </w:r>
            <w:r w:rsidR="00443C3D" w:rsidRPr="006B7160">
              <w:rPr>
                <w:color w:val="000000" w:themeColor="text1"/>
                <w:szCs w:val="24"/>
                <w:lang w:val="hr-HR"/>
              </w:rPr>
              <w:t xml:space="preserve"> izvrš</w:t>
            </w:r>
            <w:r w:rsidR="005D2C68">
              <w:rPr>
                <w:color w:val="000000" w:themeColor="text1"/>
                <w:szCs w:val="24"/>
                <w:lang w:val="hr-HR"/>
              </w:rPr>
              <w:t>i</w:t>
            </w:r>
            <w:r w:rsidR="00443C3D" w:rsidRPr="006B7160">
              <w:rPr>
                <w:color w:val="000000" w:themeColor="text1"/>
                <w:szCs w:val="24"/>
                <w:lang w:val="hr-HR"/>
              </w:rPr>
              <w:t xml:space="preserve"> adaptacij</w:t>
            </w:r>
            <w:r w:rsidR="005D2C68">
              <w:rPr>
                <w:color w:val="000000" w:themeColor="text1"/>
                <w:szCs w:val="24"/>
                <w:lang w:val="hr-HR"/>
              </w:rPr>
              <w:t>a</w:t>
            </w:r>
            <w:r w:rsidR="00443C3D" w:rsidRPr="006B7160">
              <w:rPr>
                <w:color w:val="000000" w:themeColor="text1"/>
                <w:szCs w:val="24"/>
                <w:lang w:val="hr-HR"/>
              </w:rPr>
              <w:t xml:space="preserve"> prostorija za zadržavanje na način da se omogući dotok svježeg </w:t>
            </w:r>
            <w:r>
              <w:rPr>
                <w:color w:val="000000" w:themeColor="text1"/>
                <w:szCs w:val="24"/>
                <w:lang w:val="hr-HR"/>
              </w:rPr>
              <w:t>zraka</w:t>
            </w:r>
            <w:r w:rsidR="00443C3D" w:rsidRPr="006B7160">
              <w:rPr>
                <w:color w:val="000000" w:themeColor="text1"/>
                <w:szCs w:val="24"/>
                <w:lang w:val="hr-HR"/>
              </w:rPr>
              <w:t xml:space="preserve"> i prirodne svjetlosti;</w:t>
            </w:r>
          </w:p>
          <w:p w14:paraId="145AAF15" w14:textId="77777777" w:rsidR="00443C3D" w:rsidRPr="006B7160" w:rsidRDefault="0045679E" w:rsidP="001F0A91">
            <w:pPr>
              <w:pStyle w:val="ListParagraph"/>
              <w:numPr>
                <w:ilvl w:val="0"/>
                <w:numId w:val="29"/>
              </w:numPr>
              <w:spacing w:line="276" w:lineRule="auto"/>
              <w:rPr>
                <w:color w:val="000000" w:themeColor="text1"/>
                <w:szCs w:val="24"/>
                <w:lang w:val="hr-HR"/>
              </w:rPr>
            </w:pPr>
            <w:r>
              <w:rPr>
                <w:color w:val="000000" w:themeColor="text1"/>
                <w:szCs w:val="24"/>
                <w:lang w:val="hr-HR"/>
              </w:rPr>
              <w:t>d</w:t>
            </w:r>
            <w:r w:rsidR="00443C3D" w:rsidRPr="006B7160">
              <w:rPr>
                <w:color w:val="000000" w:themeColor="text1"/>
                <w:szCs w:val="24"/>
                <w:lang w:val="hr-HR"/>
              </w:rPr>
              <w:t>a</w:t>
            </w:r>
            <w:r>
              <w:rPr>
                <w:color w:val="000000" w:themeColor="text1"/>
                <w:szCs w:val="24"/>
                <w:lang w:val="hr-HR"/>
              </w:rPr>
              <w:t xml:space="preserve"> se</w:t>
            </w:r>
            <w:r w:rsidR="00443C3D" w:rsidRPr="006B7160">
              <w:rPr>
                <w:color w:val="000000" w:themeColor="text1"/>
                <w:szCs w:val="24"/>
                <w:lang w:val="hr-HR"/>
              </w:rPr>
              <w:t xml:space="preserve"> u postojećim prostorijama za zadržavanje uspostav</w:t>
            </w:r>
            <w:r>
              <w:rPr>
                <w:color w:val="000000" w:themeColor="text1"/>
                <w:szCs w:val="24"/>
                <w:lang w:val="hr-HR"/>
              </w:rPr>
              <w:t>i</w:t>
            </w:r>
            <w:r w:rsidR="00443C3D" w:rsidRPr="006B7160">
              <w:rPr>
                <w:color w:val="000000" w:themeColor="text1"/>
                <w:szCs w:val="24"/>
                <w:lang w:val="hr-HR"/>
              </w:rPr>
              <w:t xml:space="preserve"> videonadzor, koji će omogućiti nadzor nad licima lišeni</w:t>
            </w:r>
            <w:r w:rsidR="005D2C68">
              <w:rPr>
                <w:color w:val="000000" w:themeColor="text1"/>
                <w:szCs w:val="24"/>
                <w:lang w:val="hr-HR"/>
              </w:rPr>
              <w:t>m</w:t>
            </w:r>
            <w:r w:rsidR="00443C3D" w:rsidRPr="006B7160">
              <w:rPr>
                <w:color w:val="000000" w:themeColor="text1"/>
                <w:szCs w:val="24"/>
                <w:lang w:val="hr-HR"/>
              </w:rPr>
              <w:t xml:space="preserve"> slobode u svrhu prevencije bijega i njihovog samopovređivanja, a ujedno omogućiti i pošt</w:t>
            </w:r>
            <w:r>
              <w:rPr>
                <w:color w:val="000000" w:themeColor="text1"/>
                <w:szCs w:val="24"/>
                <w:lang w:val="hr-HR"/>
              </w:rPr>
              <w:t>o</w:t>
            </w:r>
            <w:r w:rsidR="00443C3D" w:rsidRPr="006B7160">
              <w:rPr>
                <w:color w:val="000000" w:themeColor="text1"/>
                <w:szCs w:val="24"/>
                <w:lang w:val="hr-HR"/>
              </w:rPr>
              <w:t>vanje ljudskog dostojanstva i u najvećoj mogućoj mjeri privatnost lica lišenih slobode</w:t>
            </w:r>
            <w:r>
              <w:rPr>
                <w:color w:val="000000" w:themeColor="text1"/>
                <w:szCs w:val="24"/>
                <w:lang w:val="hr-HR"/>
              </w:rPr>
              <w:t>;</w:t>
            </w:r>
          </w:p>
          <w:p w14:paraId="75FB87E6" w14:textId="77777777" w:rsidR="00443C3D" w:rsidRPr="006B7160" w:rsidRDefault="0045679E" w:rsidP="001F0A91">
            <w:pPr>
              <w:pStyle w:val="ListParagraph"/>
              <w:numPr>
                <w:ilvl w:val="0"/>
                <w:numId w:val="30"/>
              </w:numPr>
              <w:spacing w:line="276" w:lineRule="auto"/>
              <w:rPr>
                <w:color w:val="000000" w:themeColor="text1"/>
                <w:szCs w:val="24"/>
                <w:lang w:val="hr-HR"/>
              </w:rPr>
            </w:pPr>
            <w:r>
              <w:rPr>
                <w:color w:val="000000" w:themeColor="text1"/>
                <w:szCs w:val="24"/>
                <w:lang w:val="hr-HR"/>
              </w:rPr>
              <w:t>d</w:t>
            </w:r>
            <w:r w:rsidR="00443C3D" w:rsidRPr="006B7160">
              <w:rPr>
                <w:color w:val="000000" w:themeColor="text1"/>
                <w:szCs w:val="24"/>
                <w:lang w:val="hr-HR"/>
              </w:rPr>
              <w:t>a</w:t>
            </w:r>
            <w:r>
              <w:rPr>
                <w:color w:val="000000" w:themeColor="text1"/>
                <w:szCs w:val="24"/>
                <w:lang w:val="hr-HR"/>
              </w:rPr>
              <w:t xml:space="preserve"> se</w:t>
            </w:r>
            <w:r w:rsidR="00443C3D" w:rsidRPr="006B7160">
              <w:rPr>
                <w:color w:val="000000" w:themeColor="text1"/>
                <w:szCs w:val="24"/>
                <w:lang w:val="hr-HR"/>
              </w:rPr>
              <w:t xml:space="preserve"> u prostorijama za zadržavanje instalira</w:t>
            </w:r>
            <w:r>
              <w:rPr>
                <w:color w:val="000000" w:themeColor="text1"/>
                <w:szCs w:val="24"/>
                <w:lang w:val="hr-HR"/>
              </w:rPr>
              <w:t xml:space="preserve"> </w:t>
            </w:r>
            <w:r w:rsidR="00443C3D" w:rsidRPr="006B7160">
              <w:rPr>
                <w:color w:val="000000" w:themeColor="text1"/>
                <w:szCs w:val="24"/>
                <w:lang w:val="hr-HR"/>
              </w:rPr>
              <w:t>taster za pozivanje službenog lica;</w:t>
            </w:r>
          </w:p>
          <w:p w14:paraId="4D998980" w14:textId="77777777" w:rsidR="005144C2" w:rsidRPr="006B7160" w:rsidRDefault="0045679E" w:rsidP="001F0A91">
            <w:pPr>
              <w:pStyle w:val="ListParagraph"/>
              <w:numPr>
                <w:ilvl w:val="0"/>
                <w:numId w:val="30"/>
              </w:numPr>
              <w:spacing w:line="276" w:lineRule="auto"/>
              <w:rPr>
                <w:color w:val="000000" w:themeColor="text1"/>
                <w:szCs w:val="24"/>
                <w:lang w:val="hr-HR"/>
              </w:rPr>
            </w:pPr>
            <w:r>
              <w:rPr>
                <w:color w:val="000000" w:themeColor="text1"/>
                <w:szCs w:val="24"/>
                <w:lang w:val="hr-HR"/>
              </w:rPr>
              <w:t>d</w:t>
            </w:r>
            <w:r w:rsidR="00443C3D" w:rsidRPr="006B7160">
              <w:rPr>
                <w:color w:val="000000" w:themeColor="text1"/>
                <w:szCs w:val="24"/>
                <w:lang w:val="hr-HR"/>
              </w:rPr>
              <w:t>a</w:t>
            </w:r>
            <w:r>
              <w:rPr>
                <w:color w:val="000000" w:themeColor="text1"/>
                <w:szCs w:val="24"/>
                <w:lang w:val="hr-HR"/>
              </w:rPr>
              <w:t xml:space="preserve"> se</w:t>
            </w:r>
            <w:r w:rsidR="00443C3D" w:rsidRPr="006B7160">
              <w:rPr>
                <w:color w:val="000000" w:themeColor="text1"/>
                <w:szCs w:val="24"/>
                <w:lang w:val="hr-HR"/>
              </w:rPr>
              <w:t xml:space="preserve"> poduzmu neophodne aktivnosti u cilju </w:t>
            </w:r>
            <w:r>
              <w:rPr>
                <w:color w:val="000000" w:themeColor="text1"/>
                <w:szCs w:val="24"/>
                <w:lang w:val="hr-HR"/>
              </w:rPr>
              <w:t>osiguravanja</w:t>
            </w:r>
            <w:r w:rsidR="00443C3D" w:rsidRPr="006B7160">
              <w:rPr>
                <w:color w:val="000000" w:themeColor="text1"/>
                <w:szCs w:val="24"/>
                <w:lang w:val="hr-HR"/>
              </w:rPr>
              <w:t xml:space="preserve"> dodatnih smještajnih kapaciteta za lica lišena slobode</w:t>
            </w:r>
            <w:r>
              <w:rPr>
                <w:color w:val="000000" w:themeColor="text1"/>
                <w:szCs w:val="24"/>
                <w:lang w:val="hr-HR"/>
              </w:rPr>
              <w:t>;</w:t>
            </w:r>
          </w:p>
          <w:p w14:paraId="163CD296" w14:textId="77777777" w:rsidR="00443C3D" w:rsidRPr="006B7160" w:rsidRDefault="0045679E" w:rsidP="001F0A91">
            <w:pPr>
              <w:pStyle w:val="ListParagraph"/>
              <w:numPr>
                <w:ilvl w:val="0"/>
                <w:numId w:val="30"/>
              </w:numPr>
              <w:spacing w:line="276" w:lineRule="auto"/>
              <w:rPr>
                <w:color w:val="000000" w:themeColor="text1"/>
                <w:szCs w:val="24"/>
                <w:lang w:val="hr-HR"/>
              </w:rPr>
            </w:pPr>
            <w:r>
              <w:rPr>
                <w:color w:val="000000" w:themeColor="text1"/>
                <w:szCs w:val="24"/>
                <w:lang w:val="hr-HR"/>
              </w:rPr>
              <w:t>d</w:t>
            </w:r>
            <w:r w:rsidR="005144C2" w:rsidRPr="006B7160">
              <w:rPr>
                <w:color w:val="000000" w:themeColor="text1"/>
                <w:szCs w:val="24"/>
                <w:lang w:val="hr-HR"/>
              </w:rPr>
              <w:t xml:space="preserve">a se osiguraju novčana sredstva za </w:t>
            </w:r>
            <w:r>
              <w:rPr>
                <w:color w:val="000000" w:themeColor="text1"/>
                <w:szCs w:val="24"/>
                <w:lang w:val="hr-HR"/>
              </w:rPr>
              <w:t>osiguravanje</w:t>
            </w:r>
            <w:r w:rsidR="005144C2" w:rsidRPr="006B7160">
              <w:rPr>
                <w:color w:val="000000" w:themeColor="text1"/>
                <w:szCs w:val="24"/>
                <w:lang w:val="hr-HR"/>
              </w:rPr>
              <w:t xml:space="preserve"> obroka licima lišenim slobode.</w:t>
            </w:r>
          </w:p>
        </w:tc>
      </w:tr>
    </w:tbl>
    <w:p w14:paraId="3D54F588" w14:textId="77777777" w:rsidR="00386A94" w:rsidRPr="006B7160" w:rsidRDefault="00386A94" w:rsidP="001F0A91">
      <w:pPr>
        <w:spacing w:line="276" w:lineRule="auto"/>
        <w:rPr>
          <w:color w:val="000000" w:themeColor="text1"/>
          <w:szCs w:val="24"/>
          <w:lang w:val="hr-HR"/>
        </w:rPr>
      </w:pPr>
    </w:p>
    <w:p w14:paraId="7F5C247D" w14:textId="77777777" w:rsidR="00F10A54" w:rsidRPr="006B7160" w:rsidRDefault="00F10A54" w:rsidP="001F0A91">
      <w:pPr>
        <w:spacing w:line="276" w:lineRule="auto"/>
        <w:rPr>
          <w:color w:val="000000" w:themeColor="text1"/>
          <w:szCs w:val="24"/>
          <w:lang w:val="hr-HR"/>
        </w:rPr>
      </w:pPr>
    </w:p>
    <w:p w14:paraId="0CF0D78F" w14:textId="77777777" w:rsidR="00073DC7" w:rsidRPr="006B7160" w:rsidRDefault="00073DC7" w:rsidP="001F0A91">
      <w:pPr>
        <w:spacing w:line="276" w:lineRule="auto"/>
        <w:rPr>
          <w:color w:val="000000" w:themeColor="text1"/>
          <w:szCs w:val="24"/>
          <w:lang w:val="hr-HR"/>
        </w:rPr>
      </w:pPr>
    </w:p>
    <w:p w14:paraId="0E8A3E14" w14:textId="77777777" w:rsidR="00073DC7" w:rsidRPr="006B7160" w:rsidRDefault="00073DC7" w:rsidP="001F0A91">
      <w:pPr>
        <w:spacing w:line="276" w:lineRule="auto"/>
        <w:rPr>
          <w:color w:val="000000" w:themeColor="text1"/>
          <w:szCs w:val="24"/>
          <w:lang w:val="hr-HR"/>
        </w:rPr>
      </w:pPr>
    </w:p>
    <w:p w14:paraId="687C306C" w14:textId="77777777" w:rsidR="00073DC7" w:rsidRPr="006B7160" w:rsidRDefault="00073DC7" w:rsidP="001F0A91">
      <w:pPr>
        <w:spacing w:line="276" w:lineRule="auto"/>
        <w:rPr>
          <w:color w:val="000000" w:themeColor="text1"/>
          <w:szCs w:val="24"/>
          <w:lang w:val="hr-HR"/>
        </w:rPr>
      </w:pPr>
    </w:p>
    <w:p w14:paraId="7F5A910C" w14:textId="77777777" w:rsidR="00073DC7" w:rsidRPr="006B7160" w:rsidRDefault="00073DC7" w:rsidP="001F0A91">
      <w:pPr>
        <w:spacing w:line="276" w:lineRule="auto"/>
        <w:rPr>
          <w:color w:val="000000" w:themeColor="text1"/>
          <w:szCs w:val="24"/>
          <w:lang w:val="hr-HR"/>
        </w:rPr>
      </w:pPr>
    </w:p>
    <w:p w14:paraId="507B7630" w14:textId="77777777" w:rsidR="00073DC7" w:rsidRPr="006B7160" w:rsidRDefault="00073DC7" w:rsidP="001F0A91">
      <w:pPr>
        <w:spacing w:line="276" w:lineRule="auto"/>
        <w:rPr>
          <w:color w:val="000000" w:themeColor="text1"/>
          <w:szCs w:val="24"/>
          <w:lang w:val="hr-HR"/>
        </w:rPr>
      </w:pPr>
    </w:p>
    <w:p w14:paraId="2B7200F5" w14:textId="77777777" w:rsidR="00C57E86" w:rsidRPr="006B7160" w:rsidRDefault="00993CBC" w:rsidP="001F0A91">
      <w:pPr>
        <w:pStyle w:val="Heading3"/>
        <w:numPr>
          <w:ilvl w:val="2"/>
          <w:numId w:val="33"/>
        </w:numPr>
        <w:rPr>
          <w:color w:val="000000" w:themeColor="text1"/>
          <w:lang w:val="hr-HR"/>
        </w:rPr>
      </w:pPr>
      <w:r w:rsidRPr="006B7160">
        <w:rPr>
          <w:color w:val="000000" w:themeColor="text1"/>
          <w:lang w:val="hr-HR"/>
        </w:rPr>
        <w:lastRenderedPageBreak/>
        <w:t xml:space="preserve"> </w:t>
      </w:r>
      <w:bookmarkStart w:id="22" w:name="_Toc166485022"/>
      <w:r w:rsidR="00C57E86" w:rsidRPr="006B7160">
        <w:rPr>
          <w:color w:val="000000" w:themeColor="text1"/>
          <w:lang w:val="hr-HR"/>
        </w:rPr>
        <w:t>Policijska uprava Doboj</w:t>
      </w:r>
      <w:bookmarkEnd w:id="22"/>
    </w:p>
    <w:p w14:paraId="4F9B7199" w14:textId="77777777" w:rsidR="0041026B" w:rsidRPr="006B7160" w:rsidRDefault="0041026B" w:rsidP="0041026B">
      <w:pPr>
        <w:spacing w:line="276" w:lineRule="auto"/>
        <w:rPr>
          <w:b/>
          <w:color w:val="000000" w:themeColor="text1"/>
          <w:szCs w:val="24"/>
          <w:lang w:val="hr-HR"/>
        </w:rPr>
      </w:pPr>
    </w:p>
    <w:p w14:paraId="1961D612" w14:textId="77777777" w:rsidR="0041026B" w:rsidRPr="006B7160" w:rsidRDefault="0041026B" w:rsidP="0041026B">
      <w:pPr>
        <w:spacing w:line="276" w:lineRule="auto"/>
        <w:rPr>
          <w:color w:val="000000" w:themeColor="text1"/>
          <w:szCs w:val="24"/>
          <w:lang w:val="hr-HR"/>
        </w:rPr>
      </w:pPr>
      <w:r w:rsidRPr="006B7160">
        <w:rPr>
          <w:color w:val="000000" w:themeColor="text1"/>
          <w:szCs w:val="24"/>
          <w:lang w:val="hr-HR"/>
        </w:rPr>
        <w:t>Policijska uprava obuhvata devet policijskih stanica, i to: PS Doboj 1, PS Doboj 2, PS BS Doboj, PS Teslić, PS Derventa, PS Modriča, PS Petrovo, PS Brod i PS Stana</w:t>
      </w:r>
      <w:r w:rsidR="005D2C68">
        <w:rPr>
          <w:color w:val="000000" w:themeColor="text1"/>
          <w:szCs w:val="24"/>
          <w:lang w:val="hr-HR"/>
        </w:rPr>
        <w:t>ri.</w:t>
      </w:r>
    </w:p>
    <w:p w14:paraId="595E420F" w14:textId="77777777" w:rsidR="0041026B" w:rsidRPr="006B7160" w:rsidRDefault="0041026B" w:rsidP="0041026B">
      <w:pPr>
        <w:spacing w:line="276" w:lineRule="auto"/>
        <w:rPr>
          <w:b/>
          <w:color w:val="000000" w:themeColor="text1"/>
          <w:szCs w:val="24"/>
          <w:lang w:val="hr-HR"/>
        </w:rPr>
      </w:pPr>
    </w:p>
    <w:p w14:paraId="10192B45" w14:textId="77777777" w:rsidR="0041026B" w:rsidRPr="006B7160" w:rsidRDefault="0041026B" w:rsidP="0041026B">
      <w:pPr>
        <w:pStyle w:val="Heading4"/>
        <w:rPr>
          <w:color w:val="000000" w:themeColor="text1"/>
          <w:lang w:val="hr-HR"/>
        </w:rPr>
      </w:pPr>
      <w:r w:rsidRPr="006B7160">
        <w:rPr>
          <w:color w:val="000000" w:themeColor="text1"/>
          <w:lang w:val="hr-HR"/>
        </w:rPr>
        <w:t>Policijska stanica Doboj 1</w:t>
      </w:r>
    </w:p>
    <w:p w14:paraId="309DA62C" w14:textId="77777777" w:rsidR="0041026B" w:rsidRPr="006B7160" w:rsidRDefault="0041026B" w:rsidP="0041026B">
      <w:pPr>
        <w:spacing w:line="276" w:lineRule="auto"/>
        <w:rPr>
          <w:b/>
          <w:color w:val="000000" w:themeColor="text1"/>
          <w:szCs w:val="24"/>
          <w:lang w:val="hr-HR"/>
        </w:rPr>
      </w:pPr>
    </w:p>
    <w:p w14:paraId="2AFCB0FD" w14:textId="77777777" w:rsidR="0041026B" w:rsidRPr="006B7160" w:rsidRDefault="0041026B" w:rsidP="0041026B">
      <w:pPr>
        <w:spacing w:line="276" w:lineRule="auto"/>
        <w:rPr>
          <w:color w:val="000000" w:themeColor="text1"/>
          <w:szCs w:val="24"/>
          <w:lang w:val="hr-HR"/>
        </w:rPr>
      </w:pPr>
      <w:r w:rsidRPr="006B7160">
        <w:rPr>
          <w:color w:val="000000" w:themeColor="text1"/>
          <w:szCs w:val="24"/>
          <w:lang w:val="hr-HR"/>
        </w:rPr>
        <w:t>Posjeta Policijskoj stanici Doboj 1 obavljena je dana 25.</w:t>
      </w:r>
      <w:r w:rsidR="001C0E01">
        <w:rPr>
          <w:color w:val="000000" w:themeColor="text1"/>
          <w:szCs w:val="24"/>
          <w:lang w:val="hr-HR"/>
        </w:rPr>
        <w:t xml:space="preserve"> </w:t>
      </w:r>
      <w:r w:rsidRPr="006B7160">
        <w:rPr>
          <w:color w:val="000000" w:themeColor="text1"/>
          <w:szCs w:val="24"/>
          <w:lang w:val="hr-HR"/>
        </w:rPr>
        <w:t>10.</w:t>
      </w:r>
      <w:r w:rsidR="001C0E01">
        <w:rPr>
          <w:color w:val="000000" w:themeColor="text1"/>
          <w:szCs w:val="24"/>
          <w:lang w:val="hr-HR"/>
        </w:rPr>
        <w:t xml:space="preserve"> </w:t>
      </w:r>
      <w:r w:rsidRPr="006B7160">
        <w:rPr>
          <w:color w:val="000000" w:themeColor="text1"/>
          <w:szCs w:val="24"/>
          <w:lang w:val="hr-HR"/>
        </w:rPr>
        <w:t xml:space="preserve">2023. godine. </w:t>
      </w:r>
    </w:p>
    <w:p w14:paraId="3B1EACEE" w14:textId="77777777" w:rsidR="0041026B" w:rsidRPr="006B7160" w:rsidRDefault="0041026B" w:rsidP="0041026B">
      <w:pPr>
        <w:spacing w:line="276" w:lineRule="auto"/>
        <w:rPr>
          <w:color w:val="000000" w:themeColor="text1"/>
          <w:szCs w:val="24"/>
          <w:lang w:val="hr-HR"/>
        </w:rPr>
      </w:pPr>
    </w:p>
    <w:p w14:paraId="22DD0A31" w14:textId="77777777" w:rsidR="0041026B" w:rsidRPr="006B7160" w:rsidRDefault="0041026B" w:rsidP="0041026B">
      <w:pPr>
        <w:spacing w:line="276" w:lineRule="auto"/>
        <w:rPr>
          <w:b/>
          <w:color w:val="000000" w:themeColor="text1"/>
          <w:szCs w:val="24"/>
          <w:lang w:val="hr-HR"/>
        </w:rPr>
      </w:pPr>
      <w:r w:rsidRPr="006B7160">
        <w:rPr>
          <w:b/>
          <w:color w:val="000000" w:themeColor="text1"/>
          <w:szCs w:val="24"/>
          <w:lang w:val="hr-HR"/>
        </w:rPr>
        <w:t>Razgovor s predstavnicima Uprave</w:t>
      </w:r>
    </w:p>
    <w:p w14:paraId="14DCCA94" w14:textId="77777777" w:rsidR="0041026B" w:rsidRPr="006B7160" w:rsidRDefault="0041026B" w:rsidP="0041026B">
      <w:pPr>
        <w:spacing w:line="276" w:lineRule="auto"/>
        <w:rPr>
          <w:color w:val="000000" w:themeColor="text1"/>
          <w:szCs w:val="24"/>
          <w:lang w:val="hr-HR"/>
        </w:rPr>
      </w:pPr>
    </w:p>
    <w:p w14:paraId="75543BE5" w14:textId="77777777" w:rsidR="0041026B" w:rsidRPr="006B7160" w:rsidRDefault="0041026B" w:rsidP="0041026B">
      <w:pPr>
        <w:spacing w:line="276" w:lineRule="auto"/>
        <w:rPr>
          <w:color w:val="000000" w:themeColor="text1"/>
          <w:szCs w:val="24"/>
          <w:lang w:val="hr-HR"/>
        </w:rPr>
      </w:pPr>
      <w:r w:rsidRPr="006B7160">
        <w:rPr>
          <w:color w:val="000000" w:themeColor="text1"/>
          <w:szCs w:val="24"/>
          <w:lang w:val="hr-HR"/>
        </w:rPr>
        <w:t>U razgovoru s komandirom Policijske stanice</w:t>
      </w:r>
      <w:r w:rsidRPr="006B7160">
        <w:rPr>
          <w:color w:val="000000" w:themeColor="text1"/>
          <w:szCs w:val="24"/>
          <w:vertAlign w:val="superscript"/>
          <w:lang w:val="hr-HR"/>
        </w:rPr>
        <w:footnoteReference w:id="63"/>
      </w:r>
      <w:r w:rsidRPr="006B7160">
        <w:rPr>
          <w:color w:val="000000" w:themeColor="text1"/>
          <w:szCs w:val="24"/>
          <w:lang w:val="hr-HR"/>
        </w:rPr>
        <w:t xml:space="preserve"> ukazano je na razlog posjete, kao i ciljeve koji se </w:t>
      </w:r>
      <w:r w:rsidR="001A7F54">
        <w:rPr>
          <w:color w:val="000000" w:themeColor="text1"/>
          <w:szCs w:val="24"/>
          <w:lang w:val="hr-HR"/>
        </w:rPr>
        <w:t>njom</w:t>
      </w:r>
      <w:r w:rsidRPr="006B7160">
        <w:rPr>
          <w:color w:val="000000" w:themeColor="text1"/>
          <w:szCs w:val="24"/>
          <w:lang w:val="hr-HR"/>
        </w:rPr>
        <w:t xml:space="preserve"> žele postići. Komandir Policijske stanice predstavio je rad Policijske stanice i ukazao na osnovne probleme s kojima se suočavaju u radu. Sistematizacija radnih mjesta trenutno nije popunjena, ali u narednom periodu očekuj</w:t>
      </w:r>
      <w:r w:rsidR="001A7F54">
        <w:rPr>
          <w:color w:val="000000" w:themeColor="text1"/>
          <w:szCs w:val="24"/>
          <w:lang w:val="hr-HR"/>
        </w:rPr>
        <w:t>e</w:t>
      </w:r>
      <w:r w:rsidRPr="006B7160">
        <w:rPr>
          <w:color w:val="000000" w:themeColor="text1"/>
          <w:szCs w:val="24"/>
          <w:lang w:val="hr-HR"/>
        </w:rPr>
        <w:t xml:space="preserve"> se angaž</w:t>
      </w:r>
      <w:r w:rsidR="001A7F54">
        <w:rPr>
          <w:color w:val="000000" w:themeColor="text1"/>
          <w:szCs w:val="24"/>
          <w:lang w:val="hr-HR"/>
        </w:rPr>
        <w:t>ir</w:t>
      </w:r>
      <w:r w:rsidRPr="006B7160">
        <w:rPr>
          <w:color w:val="000000" w:themeColor="text1"/>
          <w:szCs w:val="24"/>
          <w:lang w:val="hr-HR"/>
        </w:rPr>
        <w:t>anje novih policijskih službenika.</w:t>
      </w:r>
    </w:p>
    <w:p w14:paraId="3B8ABFDF" w14:textId="77777777" w:rsidR="0041026B" w:rsidRPr="006B7160" w:rsidRDefault="0041026B" w:rsidP="0041026B">
      <w:pPr>
        <w:spacing w:line="276" w:lineRule="auto"/>
        <w:rPr>
          <w:color w:val="000000" w:themeColor="text1"/>
          <w:szCs w:val="24"/>
          <w:lang w:val="hr-HR"/>
        </w:rPr>
      </w:pPr>
    </w:p>
    <w:p w14:paraId="54EF9544" w14:textId="77777777" w:rsidR="0041026B" w:rsidRPr="006B7160" w:rsidRDefault="0041026B" w:rsidP="0041026B">
      <w:pPr>
        <w:spacing w:line="276" w:lineRule="auto"/>
        <w:rPr>
          <w:color w:val="000000" w:themeColor="text1"/>
          <w:szCs w:val="24"/>
          <w:lang w:val="hr-HR"/>
        </w:rPr>
      </w:pPr>
      <w:r w:rsidRPr="006B7160">
        <w:rPr>
          <w:color w:val="000000" w:themeColor="text1"/>
          <w:szCs w:val="24"/>
          <w:lang w:val="hr-HR"/>
        </w:rPr>
        <w:t>Koma</w:t>
      </w:r>
      <w:r w:rsidR="001A7F54">
        <w:rPr>
          <w:color w:val="000000" w:themeColor="text1"/>
          <w:szCs w:val="24"/>
          <w:lang w:val="hr-HR"/>
        </w:rPr>
        <w:t>n</w:t>
      </w:r>
      <w:r w:rsidRPr="006B7160">
        <w:rPr>
          <w:color w:val="000000" w:themeColor="text1"/>
          <w:szCs w:val="24"/>
          <w:lang w:val="hr-HR"/>
        </w:rPr>
        <w:t xml:space="preserve">dir Policijske stanice Doboj 1 naveo je da ova </w:t>
      </w:r>
      <w:r w:rsidR="001A7F54">
        <w:rPr>
          <w:color w:val="000000" w:themeColor="text1"/>
          <w:szCs w:val="24"/>
          <w:lang w:val="hr-HR"/>
        </w:rPr>
        <w:t>p</w:t>
      </w:r>
      <w:r w:rsidRPr="006B7160">
        <w:rPr>
          <w:color w:val="000000" w:themeColor="text1"/>
          <w:szCs w:val="24"/>
          <w:lang w:val="hr-HR"/>
        </w:rPr>
        <w:t xml:space="preserve">olicijska stanica ima veoma dobru saradnju s nadležnim tužilaštvom i centrom za socijalni rad. </w:t>
      </w:r>
    </w:p>
    <w:p w14:paraId="063E47F2" w14:textId="77777777" w:rsidR="0041026B" w:rsidRPr="006B7160" w:rsidRDefault="0041026B" w:rsidP="0041026B">
      <w:pPr>
        <w:spacing w:line="276" w:lineRule="auto"/>
        <w:rPr>
          <w:color w:val="000000" w:themeColor="text1"/>
          <w:szCs w:val="24"/>
          <w:lang w:val="hr-HR"/>
        </w:rPr>
      </w:pPr>
    </w:p>
    <w:p w14:paraId="1E5AB428" w14:textId="77777777" w:rsidR="0041026B" w:rsidRPr="006B7160" w:rsidRDefault="0041026B" w:rsidP="0041026B">
      <w:pPr>
        <w:spacing w:line="276" w:lineRule="auto"/>
        <w:rPr>
          <w:color w:val="000000" w:themeColor="text1"/>
          <w:szCs w:val="24"/>
          <w:lang w:val="hr-HR"/>
        </w:rPr>
      </w:pPr>
      <w:r w:rsidRPr="006B7160">
        <w:rPr>
          <w:color w:val="000000" w:themeColor="text1"/>
          <w:szCs w:val="24"/>
          <w:lang w:val="hr-HR"/>
        </w:rPr>
        <w:t>Početkom 2019. godine, tačnije u mjesecu martu 2019.</w:t>
      </w:r>
      <w:r w:rsidR="001A7F54">
        <w:rPr>
          <w:color w:val="000000" w:themeColor="text1"/>
          <w:szCs w:val="24"/>
          <w:lang w:val="hr-HR"/>
        </w:rPr>
        <w:t xml:space="preserve"> </w:t>
      </w:r>
      <w:r w:rsidRPr="006B7160">
        <w:rPr>
          <w:color w:val="000000" w:themeColor="text1"/>
          <w:szCs w:val="24"/>
          <w:lang w:val="hr-HR"/>
        </w:rPr>
        <w:t>godine</w:t>
      </w:r>
      <w:r w:rsidR="001A7F54">
        <w:rPr>
          <w:color w:val="000000" w:themeColor="text1"/>
          <w:szCs w:val="24"/>
          <w:lang w:val="hr-HR"/>
        </w:rPr>
        <w:t>,</w:t>
      </w:r>
      <w:r w:rsidRPr="006B7160">
        <w:rPr>
          <w:color w:val="000000" w:themeColor="text1"/>
          <w:szCs w:val="24"/>
          <w:lang w:val="hr-HR"/>
        </w:rPr>
        <w:t xml:space="preserve"> Policijska stanica Doboj 1 premještena je u potpuno novi objekt, u okviru kojeg se nalaze i prostorije za zadržavanje, koje su izgrađene u skladu s </w:t>
      </w:r>
      <w:r w:rsidR="001A7F54">
        <w:rPr>
          <w:color w:val="000000" w:themeColor="text1"/>
          <w:szCs w:val="24"/>
          <w:lang w:val="hr-HR"/>
        </w:rPr>
        <w:t>e</w:t>
      </w:r>
      <w:r w:rsidRPr="006B7160">
        <w:rPr>
          <w:color w:val="000000" w:themeColor="text1"/>
          <w:szCs w:val="24"/>
          <w:lang w:val="hr-HR"/>
        </w:rPr>
        <w:t>vropskim standardima</w:t>
      </w:r>
      <w:r w:rsidR="001A7F54">
        <w:rPr>
          <w:color w:val="000000" w:themeColor="text1"/>
          <w:szCs w:val="24"/>
          <w:lang w:val="hr-HR"/>
        </w:rPr>
        <w:t>,</w:t>
      </w:r>
      <w:r w:rsidRPr="006B7160">
        <w:rPr>
          <w:color w:val="000000" w:themeColor="text1"/>
          <w:szCs w:val="24"/>
          <w:vertAlign w:val="superscript"/>
          <w:lang w:val="hr-HR"/>
        </w:rPr>
        <w:footnoteReference w:id="64"/>
      </w:r>
      <w:r w:rsidRPr="006B7160">
        <w:rPr>
          <w:color w:val="000000" w:themeColor="text1"/>
          <w:szCs w:val="24"/>
          <w:lang w:val="hr-HR"/>
        </w:rPr>
        <w:t xml:space="preserve"> a čija izgradnja je finansirana sredstvima UNDP-a.</w:t>
      </w:r>
    </w:p>
    <w:p w14:paraId="18BE2093" w14:textId="77777777" w:rsidR="0041026B" w:rsidRPr="006B7160" w:rsidRDefault="0041026B" w:rsidP="0041026B">
      <w:pPr>
        <w:spacing w:line="276" w:lineRule="auto"/>
        <w:rPr>
          <w:b/>
          <w:color w:val="000000" w:themeColor="text1"/>
          <w:szCs w:val="24"/>
          <w:lang w:val="hr-HR"/>
        </w:rPr>
      </w:pPr>
    </w:p>
    <w:p w14:paraId="50F46A2A" w14:textId="77777777" w:rsidR="0041026B" w:rsidRPr="006B7160" w:rsidRDefault="0041026B" w:rsidP="0041026B">
      <w:pPr>
        <w:spacing w:line="276" w:lineRule="auto"/>
        <w:rPr>
          <w:b/>
          <w:color w:val="000000" w:themeColor="text1"/>
          <w:szCs w:val="24"/>
          <w:lang w:val="hr-HR"/>
        </w:rPr>
      </w:pPr>
      <w:r w:rsidRPr="006B7160">
        <w:rPr>
          <w:b/>
          <w:color w:val="000000" w:themeColor="text1"/>
          <w:szCs w:val="24"/>
          <w:lang w:val="hr-HR"/>
        </w:rPr>
        <w:t>Prostorni resursi</w:t>
      </w:r>
    </w:p>
    <w:p w14:paraId="4B99A107" w14:textId="77777777" w:rsidR="0041026B" w:rsidRPr="006B7160" w:rsidRDefault="0041026B" w:rsidP="0041026B">
      <w:pPr>
        <w:spacing w:line="276" w:lineRule="auto"/>
        <w:rPr>
          <w:b/>
          <w:color w:val="000000" w:themeColor="text1"/>
          <w:szCs w:val="24"/>
          <w:lang w:val="hr-HR"/>
        </w:rPr>
      </w:pPr>
    </w:p>
    <w:p w14:paraId="5FC3663A" w14:textId="77777777" w:rsidR="0041026B" w:rsidRPr="006B7160" w:rsidRDefault="0041026B" w:rsidP="0041026B">
      <w:pPr>
        <w:spacing w:line="276" w:lineRule="auto"/>
        <w:rPr>
          <w:color w:val="000000" w:themeColor="text1"/>
          <w:szCs w:val="24"/>
          <w:lang w:val="hr-HR"/>
        </w:rPr>
      </w:pPr>
      <w:r w:rsidRPr="006B7160">
        <w:rPr>
          <w:color w:val="000000" w:themeColor="text1"/>
          <w:szCs w:val="24"/>
          <w:lang w:val="hr-HR"/>
        </w:rPr>
        <w:t xml:space="preserve">Policijska stanica Doboj 1 raspolaže s četiri prostorije za zadržavanje lica lišenih slobode. Tri prostorije za zadržavanje su s po jednim krevetom, dok je jedna prostorija za zadržavanje predviđena kao </w:t>
      </w:r>
      <w:r w:rsidR="001A7F54">
        <w:rPr>
          <w:color w:val="000000" w:themeColor="text1"/>
          <w:szCs w:val="24"/>
          <w:lang w:val="hr-HR"/>
        </w:rPr>
        <w:t>„</w:t>
      </w:r>
      <w:r w:rsidRPr="006B7160">
        <w:rPr>
          <w:color w:val="000000" w:themeColor="text1"/>
          <w:szCs w:val="24"/>
          <w:lang w:val="hr-HR"/>
        </w:rPr>
        <w:t>prostorija za otrežnjenje</w:t>
      </w:r>
      <w:r w:rsidR="001A7F54">
        <w:rPr>
          <w:color w:val="000000" w:themeColor="text1"/>
          <w:szCs w:val="24"/>
          <w:lang w:val="hr-HR"/>
        </w:rPr>
        <w:t>“</w:t>
      </w:r>
      <w:r w:rsidRPr="006B7160">
        <w:rPr>
          <w:color w:val="000000" w:themeColor="text1"/>
          <w:szCs w:val="24"/>
          <w:lang w:val="hr-HR"/>
        </w:rPr>
        <w:t>. U prostoriji za otrežnjenje nalaze se tri klupe sa spužvama, raspoređene na L.</w:t>
      </w:r>
    </w:p>
    <w:p w14:paraId="6635B35B" w14:textId="77777777" w:rsidR="0041026B" w:rsidRPr="006B7160" w:rsidRDefault="0041026B" w:rsidP="0041026B">
      <w:pPr>
        <w:spacing w:line="276" w:lineRule="auto"/>
        <w:rPr>
          <w:color w:val="000000" w:themeColor="text1"/>
          <w:szCs w:val="24"/>
          <w:lang w:val="hr-HR"/>
        </w:rPr>
      </w:pPr>
    </w:p>
    <w:p w14:paraId="352EA6AA" w14:textId="77777777" w:rsidR="0041026B" w:rsidRPr="006B7160" w:rsidRDefault="0041026B" w:rsidP="0041026B">
      <w:pPr>
        <w:spacing w:line="276" w:lineRule="auto"/>
        <w:rPr>
          <w:color w:val="000000" w:themeColor="text1"/>
          <w:szCs w:val="24"/>
          <w:lang w:val="hr-HR"/>
        </w:rPr>
      </w:pPr>
      <w:r w:rsidRPr="006B7160">
        <w:rPr>
          <w:color w:val="000000" w:themeColor="text1"/>
          <w:szCs w:val="24"/>
          <w:lang w:val="hr-HR"/>
        </w:rPr>
        <w:t xml:space="preserve">Higijenski </w:t>
      </w:r>
      <w:r w:rsidR="001A7F54">
        <w:rPr>
          <w:color w:val="000000" w:themeColor="text1"/>
          <w:szCs w:val="24"/>
          <w:lang w:val="hr-HR"/>
        </w:rPr>
        <w:t>uvjeti</w:t>
      </w:r>
      <w:r w:rsidRPr="006B7160">
        <w:rPr>
          <w:color w:val="000000" w:themeColor="text1"/>
          <w:szCs w:val="24"/>
          <w:lang w:val="hr-HR"/>
        </w:rPr>
        <w:t xml:space="preserve"> u obje prostorije su dobri, sanitarni čvorovi su uredni i čisti, nema neugodnih mirisa. Postoji metalni lavabo s hladnom vodom i u svim prostorijama se nalaze sapun, toalet</w:t>
      </w:r>
      <w:r w:rsidR="001A7F54">
        <w:rPr>
          <w:color w:val="000000" w:themeColor="text1"/>
          <w:szCs w:val="24"/>
          <w:lang w:val="hr-HR"/>
        </w:rPr>
        <w:t>ni</w:t>
      </w:r>
      <w:r w:rsidRPr="006B7160">
        <w:rPr>
          <w:color w:val="000000" w:themeColor="text1"/>
          <w:szCs w:val="24"/>
          <w:lang w:val="hr-HR"/>
        </w:rPr>
        <w:t xml:space="preserve"> papir, ubrus, plastične čaše. Zidovi su okrečeni i čisti (s izuzetkom dijelova naslona </w:t>
      </w:r>
      <w:r w:rsidR="001A7F54">
        <w:rPr>
          <w:color w:val="000000" w:themeColor="text1"/>
          <w:szCs w:val="24"/>
          <w:lang w:val="hr-HR"/>
        </w:rPr>
        <w:t xml:space="preserve">za glavu </w:t>
      </w:r>
      <w:r w:rsidRPr="006B7160">
        <w:rPr>
          <w:color w:val="000000" w:themeColor="text1"/>
          <w:szCs w:val="24"/>
          <w:lang w:val="hr-HR"/>
        </w:rPr>
        <w:t>uz madrac), dok je pod premazani betonski, tzv. štampani beton. Grijanje u prostorijama je podno. Osvjetljenje je vještačko, postoje prozori, međutim dotok prirodne svjetlosti je nedovoljan, ali se može kompenzirati velikim staklenim (neprobojno staklo) otvorom na vratima prostorija za zadržavanje</w:t>
      </w:r>
      <w:r w:rsidR="001A7F54">
        <w:rPr>
          <w:color w:val="000000" w:themeColor="text1"/>
          <w:szCs w:val="24"/>
          <w:lang w:val="hr-HR"/>
        </w:rPr>
        <w:t>,</w:t>
      </w:r>
      <w:r w:rsidRPr="006B7160">
        <w:rPr>
          <w:color w:val="000000" w:themeColor="text1"/>
          <w:szCs w:val="24"/>
          <w:lang w:val="hr-HR"/>
        </w:rPr>
        <w:t xml:space="preserve"> koj</w:t>
      </w:r>
      <w:r w:rsidR="005D2C68">
        <w:rPr>
          <w:color w:val="000000" w:themeColor="text1"/>
          <w:szCs w:val="24"/>
          <w:lang w:val="hr-HR"/>
        </w:rPr>
        <w:t>i</w:t>
      </w:r>
      <w:r w:rsidRPr="006B7160">
        <w:rPr>
          <w:color w:val="000000" w:themeColor="text1"/>
          <w:szCs w:val="24"/>
          <w:lang w:val="hr-HR"/>
        </w:rPr>
        <w:t xml:space="preserve"> omogućava dotok vještačkog osvjetljenja iz hodnika. U prostorijama se nalaze metalni kreveti s debelim madracem i dekom. Konstat</w:t>
      </w:r>
      <w:r w:rsidR="001A7F54">
        <w:rPr>
          <w:color w:val="000000" w:themeColor="text1"/>
          <w:szCs w:val="24"/>
          <w:lang w:val="hr-HR"/>
        </w:rPr>
        <w:t>ir</w:t>
      </w:r>
      <w:r w:rsidRPr="006B7160">
        <w:rPr>
          <w:color w:val="000000" w:themeColor="text1"/>
          <w:szCs w:val="24"/>
          <w:lang w:val="hr-HR"/>
        </w:rPr>
        <w:t>ano</w:t>
      </w:r>
      <w:r w:rsidR="004E6FA5">
        <w:rPr>
          <w:color w:val="000000" w:themeColor="text1"/>
          <w:szCs w:val="24"/>
          <w:lang w:val="hr-HR"/>
        </w:rPr>
        <w:t xml:space="preserve"> je</w:t>
      </w:r>
      <w:r w:rsidRPr="006B7160">
        <w:rPr>
          <w:color w:val="000000" w:themeColor="text1"/>
          <w:szCs w:val="24"/>
          <w:lang w:val="hr-HR"/>
        </w:rPr>
        <w:t xml:space="preserve"> da su kreveti fiksirani za pod. </w:t>
      </w:r>
    </w:p>
    <w:p w14:paraId="59BCA438" w14:textId="77777777" w:rsidR="0041026B" w:rsidRPr="006B7160" w:rsidRDefault="0041026B" w:rsidP="0041026B">
      <w:pPr>
        <w:spacing w:line="276" w:lineRule="auto"/>
        <w:rPr>
          <w:color w:val="000000" w:themeColor="text1"/>
          <w:szCs w:val="24"/>
          <w:lang w:val="hr-HR"/>
        </w:rPr>
      </w:pPr>
      <w:r w:rsidRPr="006B7160">
        <w:rPr>
          <w:color w:val="000000" w:themeColor="text1"/>
          <w:szCs w:val="24"/>
          <w:lang w:val="hr-HR"/>
        </w:rPr>
        <w:lastRenderedPageBreak/>
        <w:t>Prostorije su pokrivene videonadzorom, koji ne pokriva sanitarni čvor. Nadzor nad licima lišenim slobode vrši se i neposrednim opažanjem na svakih 15 minuta. U trenutku posjete u prostorijama za zadržavanje nisu zatečena lica lišena slobode.</w:t>
      </w:r>
    </w:p>
    <w:p w14:paraId="34F4D7BA" w14:textId="77777777" w:rsidR="0041026B" w:rsidRPr="006B7160" w:rsidRDefault="0041026B" w:rsidP="0041026B">
      <w:pPr>
        <w:rPr>
          <w:color w:val="000000" w:themeColor="text1"/>
          <w:spacing w:val="2"/>
          <w:position w:val="2"/>
          <w:szCs w:val="24"/>
          <w:lang w:val="hr-HR"/>
        </w:rPr>
      </w:pPr>
    </w:p>
    <w:tbl>
      <w:tblPr>
        <w:tblStyle w:val="TableGrid1"/>
        <w:tblW w:w="0" w:type="auto"/>
        <w:jc w:val="center"/>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shd w:val="pct10" w:color="auto" w:fill="auto"/>
        <w:tblLook w:val="04A0" w:firstRow="1" w:lastRow="0" w:firstColumn="1" w:lastColumn="0" w:noHBand="0" w:noVBand="1"/>
      </w:tblPr>
      <w:tblGrid>
        <w:gridCol w:w="3988"/>
        <w:gridCol w:w="2277"/>
        <w:gridCol w:w="1954"/>
      </w:tblGrid>
      <w:tr w:rsidR="0041026B" w:rsidRPr="006B7160" w14:paraId="66DE6597" w14:textId="77777777" w:rsidTr="0077447B">
        <w:trPr>
          <w:trHeight w:val="175"/>
          <w:jc w:val="center"/>
        </w:trPr>
        <w:tc>
          <w:tcPr>
            <w:tcW w:w="3988" w:type="dxa"/>
            <w:vMerge w:val="restart"/>
            <w:shd w:val="pct10" w:color="auto" w:fill="auto"/>
          </w:tcPr>
          <w:p w14:paraId="3004DD2D" w14:textId="77777777" w:rsidR="0041026B" w:rsidRPr="006B7160" w:rsidRDefault="0041026B" w:rsidP="00EB1B10">
            <w:pPr>
              <w:spacing w:line="276" w:lineRule="auto"/>
              <w:rPr>
                <w:b/>
                <w:color w:val="000000" w:themeColor="text1"/>
                <w:spacing w:val="2"/>
                <w:position w:val="2"/>
                <w:szCs w:val="24"/>
                <w:lang w:val="hr-HR"/>
              </w:rPr>
            </w:pPr>
            <w:r w:rsidRPr="006B7160">
              <w:rPr>
                <w:b/>
                <w:color w:val="000000" w:themeColor="text1"/>
                <w:spacing w:val="2"/>
                <w:position w:val="2"/>
                <w:szCs w:val="24"/>
                <w:lang w:val="hr-HR"/>
              </w:rPr>
              <w:t>Ukupan broj zadržanih lica</w:t>
            </w:r>
          </w:p>
          <w:p w14:paraId="45A5E2AF" w14:textId="77777777" w:rsidR="0041026B" w:rsidRPr="006B7160" w:rsidRDefault="0041026B" w:rsidP="00EB1B10">
            <w:pPr>
              <w:spacing w:line="276" w:lineRule="auto"/>
              <w:rPr>
                <w:b/>
                <w:color w:val="000000" w:themeColor="text1"/>
                <w:spacing w:val="2"/>
                <w:position w:val="2"/>
                <w:szCs w:val="24"/>
                <w:lang w:val="hr-HR"/>
              </w:rPr>
            </w:pPr>
            <w:r w:rsidRPr="006B7160">
              <w:rPr>
                <w:b/>
                <w:color w:val="000000" w:themeColor="text1"/>
                <w:spacing w:val="2"/>
                <w:position w:val="2"/>
                <w:szCs w:val="24"/>
                <w:lang w:val="hr-HR"/>
              </w:rPr>
              <w:t>136</w:t>
            </w:r>
          </w:p>
        </w:tc>
        <w:tc>
          <w:tcPr>
            <w:tcW w:w="2277" w:type="dxa"/>
            <w:shd w:val="pct10" w:color="auto" w:fill="auto"/>
          </w:tcPr>
          <w:p w14:paraId="07F63D87" w14:textId="77777777" w:rsidR="0041026B" w:rsidRPr="006B7160" w:rsidRDefault="0041026B" w:rsidP="00EB1B10">
            <w:pPr>
              <w:spacing w:line="276" w:lineRule="auto"/>
              <w:rPr>
                <w:color w:val="000000" w:themeColor="text1"/>
                <w:spacing w:val="2"/>
                <w:position w:val="2"/>
                <w:szCs w:val="24"/>
                <w:lang w:val="hr-HR"/>
              </w:rPr>
            </w:pPr>
            <w:r w:rsidRPr="006B7160">
              <w:rPr>
                <w:b/>
                <w:color w:val="000000" w:themeColor="text1"/>
                <w:spacing w:val="2"/>
                <w:position w:val="2"/>
                <w:szCs w:val="24"/>
                <w:lang w:val="hr-HR"/>
              </w:rPr>
              <w:t>Ženskih lica</w:t>
            </w:r>
          </w:p>
        </w:tc>
        <w:tc>
          <w:tcPr>
            <w:tcW w:w="1954" w:type="dxa"/>
            <w:shd w:val="pct10" w:color="auto" w:fill="auto"/>
          </w:tcPr>
          <w:p w14:paraId="0CA31161" w14:textId="77777777" w:rsidR="0041026B" w:rsidRPr="006B7160" w:rsidRDefault="0041026B" w:rsidP="00EB1B10">
            <w:pPr>
              <w:spacing w:line="276" w:lineRule="auto"/>
              <w:rPr>
                <w:b/>
                <w:color w:val="000000" w:themeColor="text1"/>
                <w:spacing w:val="2"/>
                <w:position w:val="2"/>
                <w:szCs w:val="24"/>
                <w:lang w:val="hr-HR"/>
              </w:rPr>
            </w:pPr>
            <w:r w:rsidRPr="006B7160">
              <w:rPr>
                <w:b/>
                <w:color w:val="000000" w:themeColor="text1"/>
                <w:spacing w:val="2"/>
                <w:position w:val="2"/>
                <w:szCs w:val="24"/>
                <w:lang w:val="hr-HR"/>
              </w:rPr>
              <w:t>5</w:t>
            </w:r>
          </w:p>
        </w:tc>
      </w:tr>
      <w:tr w:rsidR="0041026B" w:rsidRPr="006B7160" w14:paraId="6648B88B" w14:textId="77777777" w:rsidTr="0077447B">
        <w:trPr>
          <w:trHeight w:val="137"/>
          <w:jc w:val="center"/>
        </w:trPr>
        <w:tc>
          <w:tcPr>
            <w:tcW w:w="3988" w:type="dxa"/>
            <w:vMerge/>
            <w:shd w:val="pct10" w:color="auto" w:fill="auto"/>
          </w:tcPr>
          <w:p w14:paraId="7CEC4A43" w14:textId="77777777" w:rsidR="0041026B" w:rsidRPr="006B7160" w:rsidRDefault="0041026B" w:rsidP="00EB1B10">
            <w:pPr>
              <w:spacing w:line="276" w:lineRule="auto"/>
              <w:rPr>
                <w:b/>
                <w:color w:val="000000" w:themeColor="text1"/>
                <w:spacing w:val="2"/>
                <w:position w:val="2"/>
                <w:szCs w:val="24"/>
                <w:lang w:val="hr-HR"/>
              </w:rPr>
            </w:pPr>
          </w:p>
        </w:tc>
        <w:tc>
          <w:tcPr>
            <w:tcW w:w="2277" w:type="dxa"/>
            <w:shd w:val="pct10" w:color="auto" w:fill="auto"/>
          </w:tcPr>
          <w:p w14:paraId="0FE9E893" w14:textId="77777777" w:rsidR="0041026B" w:rsidRPr="006B7160" w:rsidRDefault="0041026B" w:rsidP="00EB1B10">
            <w:pPr>
              <w:spacing w:line="276" w:lineRule="auto"/>
              <w:rPr>
                <w:color w:val="000000" w:themeColor="text1"/>
                <w:spacing w:val="2"/>
                <w:position w:val="2"/>
                <w:szCs w:val="24"/>
                <w:lang w:val="hr-HR"/>
              </w:rPr>
            </w:pPr>
            <w:r w:rsidRPr="006B7160">
              <w:rPr>
                <w:b/>
                <w:color w:val="000000" w:themeColor="text1"/>
                <w:spacing w:val="2"/>
                <w:position w:val="2"/>
                <w:szCs w:val="24"/>
                <w:lang w:val="hr-HR"/>
              </w:rPr>
              <w:t>Muških lica</w:t>
            </w:r>
          </w:p>
        </w:tc>
        <w:tc>
          <w:tcPr>
            <w:tcW w:w="1954" w:type="dxa"/>
            <w:shd w:val="pct10" w:color="auto" w:fill="auto"/>
          </w:tcPr>
          <w:p w14:paraId="1B8C092D" w14:textId="77777777" w:rsidR="0041026B" w:rsidRPr="006B7160" w:rsidRDefault="0041026B" w:rsidP="00EB1B10">
            <w:pPr>
              <w:spacing w:line="276" w:lineRule="auto"/>
              <w:rPr>
                <w:b/>
                <w:color w:val="000000" w:themeColor="text1"/>
                <w:spacing w:val="2"/>
                <w:position w:val="2"/>
                <w:szCs w:val="24"/>
                <w:lang w:val="hr-HR"/>
              </w:rPr>
            </w:pPr>
            <w:r w:rsidRPr="006B7160">
              <w:rPr>
                <w:b/>
                <w:color w:val="000000" w:themeColor="text1"/>
                <w:spacing w:val="2"/>
                <w:position w:val="2"/>
                <w:szCs w:val="24"/>
                <w:lang w:val="hr-HR"/>
              </w:rPr>
              <w:t>131</w:t>
            </w:r>
          </w:p>
        </w:tc>
      </w:tr>
      <w:tr w:rsidR="0041026B" w:rsidRPr="006B7160" w14:paraId="0793CF73" w14:textId="77777777" w:rsidTr="0077447B">
        <w:trPr>
          <w:trHeight w:val="125"/>
          <w:jc w:val="center"/>
        </w:trPr>
        <w:tc>
          <w:tcPr>
            <w:tcW w:w="3988" w:type="dxa"/>
            <w:vMerge/>
            <w:shd w:val="pct10" w:color="auto" w:fill="auto"/>
          </w:tcPr>
          <w:p w14:paraId="0EDCAB5A" w14:textId="77777777" w:rsidR="0041026B" w:rsidRPr="006B7160" w:rsidRDefault="0041026B" w:rsidP="00EB1B10">
            <w:pPr>
              <w:spacing w:line="276" w:lineRule="auto"/>
              <w:rPr>
                <w:b/>
                <w:color w:val="000000" w:themeColor="text1"/>
                <w:spacing w:val="2"/>
                <w:position w:val="2"/>
                <w:szCs w:val="24"/>
                <w:lang w:val="hr-HR"/>
              </w:rPr>
            </w:pPr>
          </w:p>
        </w:tc>
        <w:tc>
          <w:tcPr>
            <w:tcW w:w="2277" w:type="dxa"/>
            <w:shd w:val="pct10" w:color="auto" w:fill="auto"/>
          </w:tcPr>
          <w:p w14:paraId="42A66307" w14:textId="77777777" w:rsidR="0041026B" w:rsidRPr="006B7160" w:rsidRDefault="0041026B" w:rsidP="00EB1B10">
            <w:pPr>
              <w:spacing w:line="276" w:lineRule="auto"/>
              <w:rPr>
                <w:color w:val="000000" w:themeColor="text1"/>
                <w:spacing w:val="2"/>
                <w:position w:val="2"/>
                <w:szCs w:val="24"/>
                <w:lang w:val="hr-HR"/>
              </w:rPr>
            </w:pPr>
            <w:r w:rsidRPr="006B7160">
              <w:rPr>
                <w:b/>
                <w:color w:val="000000" w:themeColor="text1"/>
                <w:spacing w:val="2"/>
                <w:position w:val="2"/>
                <w:szCs w:val="24"/>
                <w:lang w:val="hr-HR"/>
              </w:rPr>
              <w:t>Maloljetnih lica</w:t>
            </w:r>
          </w:p>
        </w:tc>
        <w:tc>
          <w:tcPr>
            <w:tcW w:w="1954" w:type="dxa"/>
            <w:shd w:val="pct10" w:color="auto" w:fill="auto"/>
          </w:tcPr>
          <w:p w14:paraId="0431DA64" w14:textId="77777777" w:rsidR="0041026B" w:rsidRPr="006B7160" w:rsidRDefault="00B778DC" w:rsidP="00EB1B10">
            <w:pPr>
              <w:spacing w:line="276" w:lineRule="auto"/>
              <w:rPr>
                <w:b/>
                <w:color w:val="000000" w:themeColor="text1"/>
                <w:spacing w:val="2"/>
                <w:position w:val="2"/>
                <w:szCs w:val="24"/>
                <w:lang w:val="hr-HR"/>
              </w:rPr>
            </w:pPr>
            <w:r>
              <w:rPr>
                <w:b/>
                <w:color w:val="000000" w:themeColor="text1"/>
                <w:spacing w:val="2"/>
                <w:position w:val="2"/>
                <w:szCs w:val="24"/>
                <w:lang w:val="hr-HR"/>
              </w:rPr>
              <w:t>/</w:t>
            </w:r>
          </w:p>
        </w:tc>
      </w:tr>
      <w:tr w:rsidR="0041026B" w:rsidRPr="006B7160" w14:paraId="68BB6C8C" w14:textId="77777777" w:rsidTr="0077447B">
        <w:trPr>
          <w:trHeight w:val="138"/>
          <w:jc w:val="center"/>
        </w:trPr>
        <w:tc>
          <w:tcPr>
            <w:tcW w:w="3988" w:type="dxa"/>
            <w:vMerge/>
            <w:shd w:val="pct10" w:color="auto" w:fill="auto"/>
          </w:tcPr>
          <w:p w14:paraId="4C8A2D31" w14:textId="77777777" w:rsidR="0041026B" w:rsidRPr="006B7160" w:rsidRDefault="0041026B" w:rsidP="00EB1B10">
            <w:pPr>
              <w:spacing w:line="276" w:lineRule="auto"/>
              <w:rPr>
                <w:b/>
                <w:color w:val="000000" w:themeColor="text1"/>
                <w:spacing w:val="2"/>
                <w:position w:val="2"/>
                <w:szCs w:val="24"/>
                <w:lang w:val="hr-HR"/>
              </w:rPr>
            </w:pPr>
          </w:p>
        </w:tc>
        <w:tc>
          <w:tcPr>
            <w:tcW w:w="2277" w:type="dxa"/>
            <w:shd w:val="pct10" w:color="auto" w:fill="auto"/>
          </w:tcPr>
          <w:p w14:paraId="6BF49667" w14:textId="77777777" w:rsidR="0041026B" w:rsidRPr="006B7160" w:rsidRDefault="0041026B" w:rsidP="00EB1B10">
            <w:pPr>
              <w:spacing w:line="276" w:lineRule="auto"/>
              <w:rPr>
                <w:color w:val="000000" w:themeColor="text1"/>
                <w:spacing w:val="2"/>
                <w:position w:val="2"/>
                <w:szCs w:val="24"/>
                <w:lang w:val="hr-HR"/>
              </w:rPr>
            </w:pPr>
            <w:r w:rsidRPr="006B7160">
              <w:rPr>
                <w:b/>
                <w:color w:val="000000" w:themeColor="text1"/>
                <w:spacing w:val="2"/>
                <w:position w:val="2"/>
                <w:szCs w:val="24"/>
                <w:lang w:val="hr-HR"/>
              </w:rPr>
              <w:t>Stranih državljana</w:t>
            </w:r>
          </w:p>
        </w:tc>
        <w:tc>
          <w:tcPr>
            <w:tcW w:w="1954" w:type="dxa"/>
            <w:shd w:val="pct10" w:color="auto" w:fill="auto"/>
          </w:tcPr>
          <w:p w14:paraId="213AD2F3" w14:textId="77777777" w:rsidR="0041026B" w:rsidRPr="006B7160" w:rsidRDefault="00B778DC" w:rsidP="00EB1B10">
            <w:pPr>
              <w:spacing w:line="276" w:lineRule="auto"/>
              <w:rPr>
                <w:b/>
                <w:color w:val="000000" w:themeColor="text1"/>
                <w:spacing w:val="2"/>
                <w:position w:val="2"/>
                <w:szCs w:val="24"/>
                <w:lang w:val="hr-HR"/>
              </w:rPr>
            </w:pPr>
            <w:r>
              <w:rPr>
                <w:b/>
                <w:color w:val="000000" w:themeColor="text1"/>
                <w:spacing w:val="2"/>
                <w:position w:val="2"/>
                <w:szCs w:val="24"/>
                <w:lang w:val="hr-HR"/>
              </w:rPr>
              <w:t>/</w:t>
            </w:r>
          </w:p>
        </w:tc>
      </w:tr>
    </w:tbl>
    <w:p w14:paraId="79402081" w14:textId="77777777" w:rsidR="0041026B" w:rsidRPr="006B7160" w:rsidRDefault="0041026B" w:rsidP="0041026B">
      <w:pPr>
        <w:rPr>
          <w:color w:val="000000" w:themeColor="text1"/>
          <w:spacing w:val="2"/>
          <w:position w:val="2"/>
          <w:szCs w:val="24"/>
          <w:lang w:val="hr-HR"/>
        </w:rPr>
      </w:pPr>
    </w:p>
    <w:p w14:paraId="2C2BF96A" w14:textId="77777777" w:rsidR="0041026B" w:rsidRPr="006B7160" w:rsidRDefault="0041026B" w:rsidP="0041026B">
      <w:pPr>
        <w:spacing w:line="276" w:lineRule="auto"/>
        <w:rPr>
          <w:i/>
          <w:color w:val="000000" w:themeColor="text1"/>
          <w:szCs w:val="24"/>
          <w:lang w:val="hr-HR"/>
        </w:rPr>
      </w:pPr>
      <w:r w:rsidRPr="006B7160">
        <w:rPr>
          <w:i/>
          <w:color w:val="000000" w:themeColor="text1"/>
          <w:szCs w:val="24"/>
          <w:lang w:val="hr-HR"/>
        </w:rPr>
        <w:t>Tabela s podacima o broju lica lišenih slobode u periodu od 1.</w:t>
      </w:r>
      <w:r w:rsidR="004E6FA5">
        <w:rPr>
          <w:i/>
          <w:color w:val="000000" w:themeColor="text1"/>
          <w:szCs w:val="24"/>
          <w:lang w:val="hr-HR"/>
        </w:rPr>
        <w:t xml:space="preserve"> </w:t>
      </w:r>
      <w:r w:rsidRPr="006B7160">
        <w:rPr>
          <w:i/>
          <w:color w:val="000000" w:themeColor="text1"/>
          <w:szCs w:val="24"/>
          <w:lang w:val="hr-HR"/>
        </w:rPr>
        <w:t>1. do 25.</w:t>
      </w:r>
      <w:r w:rsidR="004E6FA5">
        <w:rPr>
          <w:i/>
          <w:color w:val="000000" w:themeColor="text1"/>
          <w:szCs w:val="24"/>
          <w:lang w:val="hr-HR"/>
        </w:rPr>
        <w:t xml:space="preserve"> </w:t>
      </w:r>
      <w:r w:rsidRPr="006B7160">
        <w:rPr>
          <w:i/>
          <w:color w:val="000000" w:themeColor="text1"/>
          <w:szCs w:val="24"/>
          <w:lang w:val="hr-HR"/>
        </w:rPr>
        <w:t>10.</w:t>
      </w:r>
      <w:r w:rsidR="004E6FA5">
        <w:rPr>
          <w:i/>
          <w:color w:val="000000" w:themeColor="text1"/>
          <w:szCs w:val="24"/>
          <w:lang w:val="hr-HR"/>
        </w:rPr>
        <w:t xml:space="preserve"> </w:t>
      </w:r>
      <w:r w:rsidRPr="006B7160">
        <w:rPr>
          <w:i/>
          <w:color w:val="000000" w:themeColor="text1"/>
          <w:szCs w:val="24"/>
          <w:lang w:val="hr-HR"/>
        </w:rPr>
        <w:t>2023. godine</w:t>
      </w:r>
      <w:r w:rsidR="004E6FA5">
        <w:rPr>
          <w:i/>
          <w:color w:val="000000" w:themeColor="text1"/>
          <w:szCs w:val="24"/>
          <w:lang w:val="hr-HR"/>
        </w:rPr>
        <w:t>.</w:t>
      </w:r>
    </w:p>
    <w:p w14:paraId="2E0C176C" w14:textId="77777777" w:rsidR="000F4C6D" w:rsidRPr="006B7160" w:rsidRDefault="000F4C6D" w:rsidP="0041026B">
      <w:pPr>
        <w:spacing w:line="276" w:lineRule="auto"/>
        <w:rPr>
          <w:b/>
          <w:color w:val="000000" w:themeColor="text1"/>
          <w:szCs w:val="24"/>
          <w:lang w:val="hr-HR"/>
        </w:rPr>
      </w:pPr>
    </w:p>
    <w:p w14:paraId="20EB61C1" w14:textId="77777777" w:rsidR="0041026B" w:rsidRPr="006B7160" w:rsidRDefault="0041026B" w:rsidP="0041026B">
      <w:pPr>
        <w:spacing w:line="276" w:lineRule="auto"/>
        <w:rPr>
          <w:b/>
          <w:color w:val="000000" w:themeColor="text1"/>
          <w:szCs w:val="24"/>
          <w:lang w:val="hr-HR"/>
        </w:rPr>
      </w:pPr>
      <w:r w:rsidRPr="006B7160">
        <w:rPr>
          <w:b/>
          <w:color w:val="000000" w:themeColor="text1"/>
          <w:szCs w:val="24"/>
          <w:lang w:val="hr-HR"/>
        </w:rPr>
        <w:t>Ishrana</w:t>
      </w:r>
    </w:p>
    <w:p w14:paraId="0111E296" w14:textId="77777777" w:rsidR="0041026B" w:rsidRPr="006B7160" w:rsidRDefault="0041026B" w:rsidP="0041026B">
      <w:pPr>
        <w:spacing w:line="276" w:lineRule="auto"/>
        <w:rPr>
          <w:b/>
          <w:color w:val="000000" w:themeColor="text1"/>
          <w:szCs w:val="24"/>
          <w:lang w:val="hr-HR"/>
        </w:rPr>
      </w:pPr>
    </w:p>
    <w:p w14:paraId="262E542F" w14:textId="77777777" w:rsidR="0041026B" w:rsidRPr="006B7160" w:rsidRDefault="0041026B" w:rsidP="0041026B">
      <w:pPr>
        <w:spacing w:line="276" w:lineRule="auto"/>
        <w:rPr>
          <w:color w:val="000000" w:themeColor="text1"/>
          <w:szCs w:val="24"/>
          <w:lang w:val="hr-HR"/>
        </w:rPr>
      </w:pPr>
      <w:r w:rsidRPr="006B7160">
        <w:rPr>
          <w:color w:val="000000" w:themeColor="text1"/>
          <w:szCs w:val="24"/>
          <w:lang w:val="hr-HR"/>
        </w:rPr>
        <w:t xml:space="preserve">Zadržana lica obrok dobijaju nakon proteka vremenskog roka od osam sati od trenutka lišavanja slobode. Kada je u pitanju količina i vrsta hrane, kako uprava navodi, poštuju se zahtjevi lica, posebno </w:t>
      </w:r>
      <w:r w:rsidR="004E6FA5">
        <w:rPr>
          <w:color w:val="000000" w:themeColor="text1"/>
          <w:szCs w:val="24"/>
          <w:lang w:val="hr-HR"/>
        </w:rPr>
        <w:t>a</w:t>
      </w:r>
      <w:r w:rsidRPr="006B7160">
        <w:rPr>
          <w:color w:val="000000" w:themeColor="text1"/>
          <w:szCs w:val="24"/>
          <w:lang w:val="hr-HR"/>
        </w:rPr>
        <w:t>ko lice zaht</w:t>
      </w:r>
      <w:r w:rsidR="004E6FA5">
        <w:rPr>
          <w:color w:val="000000" w:themeColor="text1"/>
          <w:szCs w:val="24"/>
          <w:lang w:val="hr-HR"/>
        </w:rPr>
        <w:t>i</w:t>
      </w:r>
      <w:r w:rsidRPr="006B7160">
        <w:rPr>
          <w:color w:val="000000" w:themeColor="text1"/>
          <w:szCs w:val="24"/>
          <w:lang w:val="hr-HR"/>
        </w:rPr>
        <w:t xml:space="preserve">jeva specijalni režim ishrane zbog vjerskih, kulturnih ili zdravstvenih razloga. Hrana se ne priprema u prostorijama </w:t>
      </w:r>
      <w:r w:rsidR="007A1D26">
        <w:rPr>
          <w:color w:val="000000" w:themeColor="text1"/>
          <w:szCs w:val="24"/>
          <w:lang w:val="hr-HR"/>
        </w:rPr>
        <w:t>p</w:t>
      </w:r>
      <w:r w:rsidRPr="006B7160">
        <w:rPr>
          <w:color w:val="000000" w:themeColor="text1"/>
          <w:szCs w:val="24"/>
          <w:lang w:val="hr-HR"/>
        </w:rPr>
        <w:t xml:space="preserve">olicijske stanice već se kupuje i donosi licu lišenom slobode, a troškovi se zatim pravdaju putem fiskalnog računa i refundiraju sredstvima iz budžeta </w:t>
      </w:r>
      <w:r w:rsidR="004E6FA5">
        <w:rPr>
          <w:color w:val="000000" w:themeColor="text1"/>
          <w:szCs w:val="24"/>
          <w:lang w:val="hr-HR"/>
        </w:rPr>
        <w:t>t</w:t>
      </w:r>
      <w:r w:rsidRPr="006B7160">
        <w:rPr>
          <w:color w:val="000000" w:themeColor="text1"/>
          <w:szCs w:val="24"/>
          <w:lang w:val="hr-HR"/>
        </w:rPr>
        <w:t xml:space="preserve">užilaštva ili </w:t>
      </w:r>
      <w:r w:rsidR="004E6FA5">
        <w:rPr>
          <w:color w:val="000000" w:themeColor="text1"/>
          <w:szCs w:val="24"/>
          <w:lang w:val="hr-HR"/>
        </w:rPr>
        <w:t>u</w:t>
      </w:r>
      <w:r w:rsidRPr="006B7160">
        <w:rPr>
          <w:color w:val="000000" w:themeColor="text1"/>
          <w:szCs w:val="24"/>
          <w:lang w:val="hr-HR"/>
        </w:rPr>
        <w:t>prave.</w:t>
      </w:r>
    </w:p>
    <w:p w14:paraId="5A6051AF" w14:textId="77777777" w:rsidR="0041026B" w:rsidRPr="006B7160" w:rsidRDefault="0041026B" w:rsidP="0041026B">
      <w:pPr>
        <w:spacing w:line="276" w:lineRule="auto"/>
        <w:rPr>
          <w:color w:val="000000" w:themeColor="text1"/>
          <w:szCs w:val="24"/>
          <w:lang w:val="hr-HR"/>
        </w:rPr>
      </w:pPr>
    </w:p>
    <w:p w14:paraId="3C2A9E46" w14:textId="77777777" w:rsidR="0041026B" w:rsidRPr="006B7160" w:rsidRDefault="0041026B" w:rsidP="0041026B">
      <w:pPr>
        <w:spacing w:line="276" w:lineRule="auto"/>
        <w:rPr>
          <w:b/>
          <w:color w:val="000000" w:themeColor="text1"/>
          <w:szCs w:val="24"/>
          <w:lang w:val="hr-HR"/>
        </w:rPr>
      </w:pPr>
      <w:r w:rsidRPr="006B7160">
        <w:rPr>
          <w:b/>
          <w:color w:val="000000" w:themeColor="text1"/>
          <w:szCs w:val="24"/>
          <w:lang w:val="hr-HR"/>
        </w:rPr>
        <w:t>Prava lica lišenih slobode</w:t>
      </w:r>
    </w:p>
    <w:p w14:paraId="4A06B09B" w14:textId="77777777" w:rsidR="0041026B" w:rsidRPr="006B7160" w:rsidRDefault="0041026B" w:rsidP="0041026B">
      <w:pPr>
        <w:spacing w:line="276" w:lineRule="auto"/>
        <w:rPr>
          <w:color w:val="000000" w:themeColor="text1"/>
          <w:szCs w:val="24"/>
          <w:lang w:val="hr-HR"/>
        </w:rPr>
      </w:pPr>
    </w:p>
    <w:p w14:paraId="7DB20797" w14:textId="77777777" w:rsidR="0041026B" w:rsidRPr="006B7160" w:rsidRDefault="0041026B" w:rsidP="0041026B">
      <w:pPr>
        <w:spacing w:line="276" w:lineRule="auto"/>
        <w:rPr>
          <w:color w:val="000000" w:themeColor="text1"/>
          <w:szCs w:val="24"/>
          <w:lang w:val="hr-HR"/>
        </w:rPr>
      </w:pPr>
      <w:r w:rsidRPr="006B7160">
        <w:rPr>
          <w:color w:val="000000" w:themeColor="text1"/>
          <w:szCs w:val="24"/>
          <w:lang w:val="hr-HR"/>
        </w:rPr>
        <w:t>Policijska stanica Doboj 1 je stanica koja vrši prihvat lica nakon njihove obrade u matičnoj stanici. Svako lišavanje slobode se evidentira u elektr</w:t>
      </w:r>
      <w:r w:rsidR="004E6FA5">
        <w:rPr>
          <w:color w:val="000000" w:themeColor="text1"/>
          <w:szCs w:val="24"/>
          <w:lang w:val="hr-HR"/>
        </w:rPr>
        <w:t>o</w:t>
      </w:r>
      <w:r w:rsidRPr="006B7160">
        <w:rPr>
          <w:color w:val="000000" w:themeColor="text1"/>
          <w:szCs w:val="24"/>
          <w:lang w:val="hr-HR"/>
        </w:rPr>
        <w:t>nskoj bazi podataka na nivou Ministarstva unutrašnjih poslova Republike Srpske. Šefovi smjena su odgovorni za ažurnost unošenja podataka, a u evidenciji su usklađena krivična djela. Pored elekt</w:t>
      </w:r>
      <w:r w:rsidR="004E6FA5">
        <w:rPr>
          <w:color w:val="000000" w:themeColor="text1"/>
          <w:szCs w:val="24"/>
          <w:lang w:val="hr-HR"/>
        </w:rPr>
        <w:t>r</w:t>
      </w:r>
      <w:r w:rsidRPr="006B7160">
        <w:rPr>
          <w:color w:val="000000" w:themeColor="text1"/>
          <w:szCs w:val="24"/>
          <w:lang w:val="hr-HR"/>
        </w:rPr>
        <w:t>onske evidencije</w:t>
      </w:r>
      <w:r w:rsidR="004E6FA5">
        <w:rPr>
          <w:color w:val="000000" w:themeColor="text1"/>
          <w:szCs w:val="24"/>
          <w:lang w:val="hr-HR"/>
        </w:rPr>
        <w:t>,</w:t>
      </w:r>
      <w:r w:rsidRPr="006B7160">
        <w:rPr>
          <w:color w:val="000000" w:themeColor="text1"/>
          <w:szCs w:val="24"/>
          <w:lang w:val="hr-HR"/>
        </w:rPr>
        <w:t xml:space="preserve"> vodi se i manuelna/ručna evidencija o lišenju slobode. </w:t>
      </w:r>
      <w:r w:rsidR="004E6FA5">
        <w:rPr>
          <w:color w:val="000000" w:themeColor="text1"/>
          <w:szCs w:val="24"/>
          <w:lang w:val="hr-HR"/>
        </w:rPr>
        <w:t>A</w:t>
      </w:r>
      <w:r w:rsidRPr="006B7160">
        <w:rPr>
          <w:color w:val="000000" w:themeColor="text1"/>
          <w:szCs w:val="24"/>
          <w:lang w:val="hr-HR"/>
        </w:rPr>
        <w:t xml:space="preserve">ko je lice smješteno u prostorije za zadržavanje po nalogu tužilaštva, za sve aktivnosti u vezi </w:t>
      </w:r>
      <w:r w:rsidR="004E6FA5">
        <w:rPr>
          <w:color w:val="000000" w:themeColor="text1"/>
          <w:szCs w:val="24"/>
          <w:lang w:val="hr-HR"/>
        </w:rPr>
        <w:t xml:space="preserve">s </w:t>
      </w:r>
      <w:r w:rsidRPr="006B7160">
        <w:rPr>
          <w:color w:val="000000" w:themeColor="text1"/>
          <w:szCs w:val="24"/>
          <w:lang w:val="hr-HR"/>
        </w:rPr>
        <w:t>postupanj</w:t>
      </w:r>
      <w:r w:rsidR="004E6FA5">
        <w:rPr>
          <w:color w:val="000000" w:themeColor="text1"/>
          <w:szCs w:val="24"/>
          <w:lang w:val="hr-HR"/>
        </w:rPr>
        <w:t>em</w:t>
      </w:r>
      <w:r w:rsidRPr="006B7160">
        <w:rPr>
          <w:color w:val="000000" w:themeColor="text1"/>
          <w:szCs w:val="24"/>
          <w:lang w:val="hr-HR"/>
        </w:rPr>
        <w:t xml:space="preserve"> s licem lišenim slobode zahtijeva se saglasnost nadležnog tužioca. Kada i </w:t>
      </w:r>
      <w:r w:rsidR="004E6FA5">
        <w:rPr>
          <w:color w:val="000000" w:themeColor="text1"/>
          <w:szCs w:val="24"/>
          <w:lang w:val="hr-HR"/>
        </w:rPr>
        <w:t>a</w:t>
      </w:r>
      <w:r w:rsidRPr="006B7160">
        <w:rPr>
          <w:color w:val="000000" w:themeColor="text1"/>
          <w:szCs w:val="24"/>
          <w:lang w:val="hr-HR"/>
        </w:rPr>
        <w:t xml:space="preserve">ko sud donese rješenje o određivanju pritvora, sudska policija preuzima lice lišeno slobode. </w:t>
      </w:r>
    </w:p>
    <w:p w14:paraId="31DA3187" w14:textId="77777777" w:rsidR="0041026B" w:rsidRPr="006B7160" w:rsidRDefault="0041026B" w:rsidP="0041026B">
      <w:pPr>
        <w:spacing w:line="276" w:lineRule="auto"/>
        <w:rPr>
          <w:color w:val="000000" w:themeColor="text1"/>
          <w:szCs w:val="24"/>
          <w:lang w:val="hr-HR"/>
        </w:rPr>
      </w:pPr>
    </w:p>
    <w:p w14:paraId="1AAAE3AF" w14:textId="77777777" w:rsidR="0041026B" w:rsidRPr="006B7160" w:rsidRDefault="0041026B" w:rsidP="0041026B">
      <w:pPr>
        <w:spacing w:line="276" w:lineRule="auto"/>
        <w:rPr>
          <w:color w:val="000000" w:themeColor="text1"/>
          <w:szCs w:val="24"/>
          <w:lang w:val="hr-HR"/>
        </w:rPr>
      </w:pPr>
      <w:r w:rsidRPr="006B7160">
        <w:rPr>
          <w:color w:val="000000" w:themeColor="text1"/>
          <w:szCs w:val="24"/>
          <w:lang w:val="hr-HR"/>
        </w:rPr>
        <w:t xml:space="preserve">Na osnovu uvida u nasumično odabrane predmete iz </w:t>
      </w:r>
      <w:r w:rsidR="004E6FA5">
        <w:rPr>
          <w:color w:val="000000" w:themeColor="text1"/>
          <w:szCs w:val="24"/>
          <w:lang w:val="hr-HR"/>
        </w:rPr>
        <w:t>e</w:t>
      </w:r>
      <w:r w:rsidRPr="006B7160">
        <w:rPr>
          <w:color w:val="000000" w:themeColor="text1"/>
          <w:szCs w:val="24"/>
          <w:lang w:val="hr-HR"/>
        </w:rPr>
        <w:t>videncije o lišenju slobode u Policijskoj stanici Doboj 1</w:t>
      </w:r>
      <w:r w:rsidR="004E6FA5">
        <w:rPr>
          <w:color w:val="000000" w:themeColor="text1"/>
          <w:szCs w:val="24"/>
          <w:lang w:val="hr-HR"/>
        </w:rPr>
        <w:t>,</w:t>
      </w:r>
      <w:r w:rsidRPr="006B7160">
        <w:rPr>
          <w:color w:val="000000" w:themeColor="text1"/>
          <w:szCs w:val="24"/>
          <w:lang w:val="hr-HR"/>
        </w:rPr>
        <w:t xml:space="preserve"> utvrđeno je da su lica lišena slobode uredno obaviještena o pravima, te da su im izdate sve odgovarajuće potvrde u skladu s važećim propisima. Također, izvršen je uvid i u elektronsku evidenciju, te je prezent</w:t>
      </w:r>
      <w:r w:rsidR="004E6FA5">
        <w:rPr>
          <w:color w:val="000000" w:themeColor="text1"/>
          <w:szCs w:val="24"/>
          <w:lang w:val="hr-HR"/>
        </w:rPr>
        <w:t>ir</w:t>
      </w:r>
      <w:r w:rsidRPr="006B7160">
        <w:rPr>
          <w:color w:val="000000" w:themeColor="text1"/>
          <w:szCs w:val="24"/>
          <w:lang w:val="hr-HR"/>
        </w:rPr>
        <w:t>an način funkcioni</w:t>
      </w:r>
      <w:r w:rsidR="004E6FA5">
        <w:rPr>
          <w:color w:val="000000" w:themeColor="text1"/>
          <w:szCs w:val="24"/>
          <w:lang w:val="hr-HR"/>
        </w:rPr>
        <w:t>r</w:t>
      </w:r>
      <w:r w:rsidRPr="006B7160">
        <w:rPr>
          <w:color w:val="000000" w:themeColor="text1"/>
          <w:szCs w:val="24"/>
          <w:lang w:val="hr-HR"/>
        </w:rPr>
        <w:t>anja ove evidencije i baze podataka o</w:t>
      </w:r>
      <w:r w:rsidR="007A1D26">
        <w:rPr>
          <w:color w:val="000000" w:themeColor="text1"/>
          <w:szCs w:val="24"/>
          <w:lang w:val="hr-HR"/>
        </w:rPr>
        <w:t xml:space="preserve"> licima</w:t>
      </w:r>
      <w:r w:rsidRPr="006B7160">
        <w:rPr>
          <w:color w:val="000000" w:themeColor="text1"/>
          <w:szCs w:val="24"/>
          <w:lang w:val="hr-HR"/>
        </w:rPr>
        <w:t xml:space="preserve"> lišenim </w:t>
      </w:r>
      <w:r w:rsidR="007A1D26">
        <w:rPr>
          <w:color w:val="000000" w:themeColor="text1"/>
          <w:szCs w:val="24"/>
          <w:lang w:val="hr-HR"/>
        </w:rPr>
        <w:t>slobode</w:t>
      </w:r>
      <w:r w:rsidRPr="006B7160">
        <w:rPr>
          <w:color w:val="000000" w:themeColor="text1"/>
          <w:szCs w:val="24"/>
          <w:lang w:val="hr-HR"/>
        </w:rPr>
        <w:t>.</w:t>
      </w:r>
    </w:p>
    <w:p w14:paraId="28ED69AC" w14:textId="77777777" w:rsidR="0041026B" w:rsidRPr="006B7160" w:rsidRDefault="0041026B" w:rsidP="0041026B">
      <w:pPr>
        <w:spacing w:line="276" w:lineRule="auto"/>
        <w:rPr>
          <w:color w:val="000000" w:themeColor="text1"/>
          <w:szCs w:val="24"/>
          <w:lang w:val="hr-HR"/>
        </w:rPr>
      </w:pPr>
    </w:p>
    <w:p w14:paraId="36FBAEB2" w14:textId="77777777" w:rsidR="0041026B" w:rsidRPr="006B7160" w:rsidRDefault="0041026B" w:rsidP="0041026B">
      <w:pPr>
        <w:spacing w:line="276" w:lineRule="auto"/>
        <w:rPr>
          <w:color w:val="000000" w:themeColor="text1"/>
          <w:szCs w:val="24"/>
          <w:lang w:val="hr-HR"/>
        </w:rPr>
      </w:pPr>
      <w:r w:rsidRPr="006B7160">
        <w:rPr>
          <w:color w:val="000000" w:themeColor="text1"/>
          <w:szCs w:val="24"/>
          <w:lang w:val="hr-HR"/>
        </w:rPr>
        <w:t>Prilikom smještaja lica u prostorije za zadržavanje istaknuto je da se vodi računa o spolnoj strukturi, kao i o činjenici da se odvojeno smjeste maloljetna i punoljetna lica, a pretres vrše ovlaštena službena lica istog spola kao i lice koje se pretresa. Prilikom vršenja pretresa sačinjava se Zapisnik o pretresanju</w:t>
      </w:r>
      <w:r w:rsidR="00D47E6C">
        <w:rPr>
          <w:color w:val="000000" w:themeColor="text1"/>
          <w:szCs w:val="24"/>
          <w:lang w:val="hr-HR"/>
        </w:rPr>
        <w:t>,</w:t>
      </w:r>
      <w:r w:rsidRPr="006B7160">
        <w:rPr>
          <w:color w:val="000000" w:themeColor="text1"/>
          <w:szCs w:val="24"/>
          <w:lang w:val="hr-HR"/>
        </w:rPr>
        <w:t xml:space="preserve"> u ko</w:t>
      </w:r>
      <w:r w:rsidR="00D47E6C">
        <w:rPr>
          <w:color w:val="000000" w:themeColor="text1"/>
          <w:szCs w:val="24"/>
          <w:lang w:val="hr-HR"/>
        </w:rPr>
        <w:t>jem</w:t>
      </w:r>
      <w:r w:rsidRPr="006B7160">
        <w:rPr>
          <w:color w:val="000000" w:themeColor="text1"/>
          <w:szCs w:val="24"/>
          <w:lang w:val="hr-HR"/>
        </w:rPr>
        <w:t xml:space="preserve"> su tačno opisani predmeti i isprave koji se oduzimaju. Zapisnik, pored lica koje je izvršilo pretres, potpisuje i lice na kojem/kod ko</w:t>
      </w:r>
      <w:r w:rsidR="007A1D26">
        <w:rPr>
          <w:color w:val="000000" w:themeColor="text1"/>
          <w:szCs w:val="24"/>
          <w:lang w:val="hr-HR"/>
        </w:rPr>
        <w:t>jeg</w:t>
      </w:r>
      <w:r w:rsidRPr="006B7160">
        <w:rPr>
          <w:color w:val="000000" w:themeColor="text1"/>
          <w:szCs w:val="24"/>
          <w:lang w:val="hr-HR"/>
        </w:rPr>
        <w:t xml:space="preserve"> se vrši pretresanje. Oduzeti predmeti licu se vraćaju kada se završi zadržavanje, koje potpisom </w:t>
      </w:r>
      <w:r w:rsidRPr="006B7160">
        <w:rPr>
          <w:color w:val="000000" w:themeColor="text1"/>
          <w:szCs w:val="24"/>
          <w:lang w:val="hr-HR"/>
        </w:rPr>
        <w:lastRenderedPageBreak/>
        <w:t>potvrđuje da ih je primilo. Zadržanim licima se obavezno oduzimaju predmeti kojim</w:t>
      </w:r>
      <w:r w:rsidR="007A1D26">
        <w:rPr>
          <w:color w:val="000000" w:themeColor="text1"/>
          <w:szCs w:val="24"/>
          <w:lang w:val="hr-HR"/>
        </w:rPr>
        <w:t>a</w:t>
      </w:r>
      <w:r w:rsidRPr="006B7160">
        <w:rPr>
          <w:color w:val="000000" w:themeColor="text1"/>
          <w:szCs w:val="24"/>
          <w:lang w:val="hr-HR"/>
        </w:rPr>
        <w:t xml:space="preserve"> bi mogli povrijedi</w:t>
      </w:r>
      <w:r w:rsidR="00084E0A" w:rsidRPr="006B7160">
        <w:rPr>
          <w:color w:val="000000" w:themeColor="text1"/>
          <w:szCs w:val="24"/>
          <w:lang w:val="hr-HR"/>
        </w:rPr>
        <w:t>ti sebe ili druge (kaiš, pertle</w:t>
      </w:r>
      <w:r w:rsidRPr="006B7160">
        <w:rPr>
          <w:color w:val="000000" w:themeColor="text1"/>
          <w:szCs w:val="24"/>
          <w:lang w:val="hr-HR"/>
        </w:rPr>
        <w:t xml:space="preserve">...). Oduzeti predmeti se čuvaju u kasi kod šefa smjene. </w:t>
      </w:r>
    </w:p>
    <w:p w14:paraId="7069B9E1" w14:textId="77777777" w:rsidR="00F10A54" w:rsidRPr="006B7160" w:rsidRDefault="00F10A54" w:rsidP="001F0A91">
      <w:pPr>
        <w:spacing w:line="276" w:lineRule="auto"/>
        <w:rPr>
          <w:color w:val="000000" w:themeColor="text1"/>
          <w:szCs w:val="24"/>
          <w:lang w:val="hr-HR"/>
        </w:rPr>
      </w:pPr>
    </w:p>
    <w:p w14:paraId="230CD710" w14:textId="77777777" w:rsidR="00084E0A" w:rsidRPr="006B7160" w:rsidRDefault="00073DC7" w:rsidP="001F0A91">
      <w:pPr>
        <w:spacing w:line="276" w:lineRule="auto"/>
        <w:rPr>
          <w:color w:val="000000" w:themeColor="text1"/>
          <w:szCs w:val="24"/>
          <w:lang w:val="hr-HR"/>
        </w:rPr>
      </w:pPr>
      <w:r w:rsidRPr="006B7160">
        <w:rPr>
          <w:color w:val="000000" w:themeColor="text1"/>
          <w:szCs w:val="24"/>
          <w:lang w:val="hr-HR"/>
        </w:rPr>
        <w:t xml:space="preserve">Preporuka </w:t>
      </w:r>
      <w:r w:rsidR="00D47E6C">
        <w:rPr>
          <w:color w:val="000000" w:themeColor="text1"/>
          <w:szCs w:val="24"/>
          <w:lang w:val="hr-HR"/>
        </w:rPr>
        <w:t>o</w:t>
      </w:r>
      <w:r w:rsidRPr="006B7160">
        <w:rPr>
          <w:color w:val="000000" w:themeColor="text1"/>
          <w:szCs w:val="24"/>
          <w:lang w:val="hr-HR"/>
        </w:rPr>
        <w:t>mbudsmena dat</w:t>
      </w:r>
      <w:r w:rsidR="000871E6" w:rsidRPr="006B7160">
        <w:rPr>
          <w:color w:val="000000" w:themeColor="text1"/>
          <w:szCs w:val="24"/>
          <w:lang w:val="hr-HR"/>
        </w:rPr>
        <w:t xml:space="preserve">a u Specijalnom izvještaju iz 2019. godine je ispoštovana. </w:t>
      </w:r>
    </w:p>
    <w:p w14:paraId="3EA35110" w14:textId="77777777" w:rsidR="0041026B" w:rsidRPr="006B7160" w:rsidRDefault="0041026B" w:rsidP="001F0A91">
      <w:pPr>
        <w:spacing w:line="276" w:lineRule="auto"/>
        <w:rPr>
          <w:b/>
          <w:color w:val="000000" w:themeColor="text1"/>
          <w:szCs w:val="24"/>
          <w:lang w:val="hr-HR"/>
        </w:rPr>
      </w:pPr>
    </w:p>
    <w:p w14:paraId="1A699AE5" w14:textId="77777777" w:rsidR="005D30E8" w:rsidRPr="006B7160" w:rsidRDefault="005D30E8" w:rsidP="001F0A91">
      <w:pPr>
        <w:spacing w:line="276" w:lineRule="auto"/>
        <w:rPr>
          <w:b/>
          <w:color w:val="000000" w:themeColor="text1"/>
          <w:szCs w:val="24"/>
          <w:lang w:val="hr-HR"/>
        </w:rPr>
      </w:pPr>
      <w:r w:rsidRPr="006B7160">
        <w:rPr>
          <w:b/>
          <w:color w:val="000000" w:themeColor="text1"/>
          <w:szCs w:val="24"/>
          <w:lang w:val="hr-HR"/>
        </w:rPr>
        <w:t>Prep</w:t>
      </w:r>
      <w:r w:rsidR="00175F40" w:rsidRPr="006B7160">
        <w:rPr>
          <w:b/>
          <w:color w:val="000000" w:themeColor="text1"/>
          <w:szCs w:val="24"/>
          <w:lang w:val="hr-HR"/>
        </w:rPr>
        <w:t>o</w:t>
      </w:r>
      <w:r w:rsidRPr="006B7160">
        <w:rPr>
          <w:b/>
          <w:color w:val="000000" w:themeColor="text1"/>
          <w:szCs w:val="24"/>
          <w:lang w:val="hr-HR"/>
        </w:rPr>
        <w:t xml:space="preserve">ruke </w:t>
      </w:r>
      <w:r w:rsidR="00D47E6C">
        <w:rPr>
          <w:b/>
          <w:color w:val="000000" w:themeColor="text1"/>
          <w:szCs w:val="24"/>
          <w:lang w:val="hr-HR"/>
        </w:rPr>
        <w:t>o</w:t>
      </w:r>
      <w:r w:rsidRPr="006B7160">
        <w:rPr>
          <w:b/>
          <w:color w:val="000000" w:themeColor="text1"/>
          <w:szCs w:val="24"/>
          <w:lang w:val="hr-HR"/>
        </w:rPr>
        <w:t xml:space="preserve">mbudsmena BiH </w:t>
      </w:r>
    </w:p>
    <w:tbl>
      <w:tblPr>
        <w:tblStyle w:val="TableGrid"/>
        <w:tblW w:w="0" w:type="auto"/>
        <w:tblLook w:val="04A0" w:firstRow="1" w:lastRow="0" w:firstColumn="1" w:lastColumn="0" w:noHBand="0" w:noVBand="1"/>
      </w:tblPr>
      <w:tblGrid>
        <w:gridCol w:w="9017"/>
      </w:tblGrid>
      <w:tr w:rsidR="005D30E8" w:rsidRPr="00597D8F" w14:paraId="126C9D1D" w14:textId="77777777" w:rsidTr="005D30E8">
        <w:tc>
          <w:tcPr>
            <w:tcW w:w="9855" w:type="dxa"/>
          </w:tcPr>
          <w:p w14:paraId="606812FD" w14:textId="77777777" w:rsidR="00175F40" w:rsidRPr="006B7160" w:rsidRDefault="00175F40" w:rsidP="001F0A91">
            <w:pPr>
              <w:spacing w:line="276" w:lineRule="auto"/>
              <w:rPr>
                <w:b/>
                <w:color w:val="000000" w:themeColor="text1"/>
                <w:szCs w:val="24"/>
                <w:lang w:val="hr-HR"/>
              </w:rPr>
            </w:pPr>
          </w:p>
          <w:p w14:paraId="13AD5EE9" w14:textId="77777777" w:rsidR="005D30E8" w:rsidRPr="006B7160" w:rsidRDefault="005D30E8" w:rsidP="001F0A91">
            <w:pPr>
              <w:spacing w:line="276" w:lineRule="auto"/>
              <w:rPr>
                <w:b/>
                <w:color w:val="000000" w:themeColor="text1"/>
                <w:szCs w:val="24"/>
                <w:lang w:val="hr-HR"/>
              </w:rPr>
            </w:pPr>
            <w:r w:rsidRPr="006B7160">
              <w:rPr>
                <w:b/>
                <w:color w:val="000000" w:themeColor="text1"/>
                <w:szCs w:val="24"/>
                <w:lang w:val="hr-HR"/>
              </w:rPr>
              <w:t>Ministarstvu unutrašnjih poslova Republike Srpske, Policijskoj upravi Doboj, Policijskoj stanici Doboj 1:</w:t>
            </w:r>
          </w:p>
          <w:p w14:paraId="7D1ED2CE" w14:textId="77777777" w:rsidR="005D30E8" w:rsidRPr="006B7160" w:rsidRDefault="005D30E8" w:rsidP="001F0A91">
            <w:pPr>
              <w:spacing w:line="276" w:lineRule="auto"/>
              <w:rPr>
                <w:color w:val="000000" w:themeColor="text1"/>
                <w:szCs w:val="24"/>
                <w:lang w:val="hr-HR"/>
              </w:rPr>
            </w:pPr>
          </w:p>
          <w:p w14:paraId="228A1196" w14:textId="77777777" w:rsidR="005D30E8" w:rsidRPr="006B7160" w:rsidRDefault="00D47E6C" w:rsidP="001F0A91">
            <w:pPr>
              <w:pStyle w:val="ListParagraph"/>
              <w:numPr>
                <w:ilvl w:val="0"/>
                <w:numId w:val="30"/>
              </w:numPr>
              <w:spacing w:line="276" w:lineRule="auto"/>
              <w:rPr>
                <w:color w:val="000000" w:themeColor="text1"/>
                <w:szCs w:val="24"/>
                <w:lang w:val="hr-HR"/>
              </w:rPr>
            </w:pPr>
            <w:r>
              <w:rPr>
                <w:color w:val="000000" w:themeColor="text1"/>
                <w:szCs w:val="24"/>
                <w:lang w:val="hr-HR"/>
              </w:rPr>
              <w:t>d</w:t>
            </w:r>
            <w:r w:rsidR="0093642D" w:rsidRPr="006B7160">
              <w:rPr>
                <w:color w:val="000000" w:themeColor="text1"/>
                <w:szCs w:val="24"/>
                <w:lang w:val="hr-HR"/>
              </w:rPr>
              <w:t xml:space="preserve">a </w:t>
            </w:r>
            <w:r>
              <w:rPr>
                <w:color w:val="000000" w:themeColor="text1"/>
                <w:szCs w:val="24"/>
                <w:lang w:val="hr-HR"/>
              </w:rPr>
              <w:t xml:space="preserve">se </w:t>
            </w:r>
            <w:r w:rsidR="0093642D" w:rsidRPr="006B7160">
              <w:rPr>
                <w:color w:val="000000" w:themeColor="text1"/>
                <w:szCs w:val="24"/>
                <w:lang w:val="hr-HR"/>
              </w:rPr>
              <w:t>u prostorijama za zadržavanje instalira taster za pozivanje službenog lica</w:t>
            </w:r>
            <w:r w:rsidR="00FC08B9" w:rsidRPr="006B7160">
              <w:rPr>
                <w:color w:val="000000" w:themeColor="text1"/>
                <w:szCs w:val="24"/>
                <w:lang w:val="hr-HR"/>
              </w:rPr>
              <w:t>.</w:t>
            </w:r>
          </w:p>
          <w:p w14:paraId="25D17EEF" w14:textId="77777777" w:rsidR="005D30E8" w:rsidRPr="006B7160" w:rsidRDefault="005D30E8" w:rsidP="001F0A91">
            <w:pPr>
              <w:spacing w:line="276" w:lineRule="auto"/>
              <w:rPr>
                <w:color w:val="000000" w:themeColor="text1"/>
                <w:szCs w:val="24"/>
                <w:lang w:val="hr-HR"/>
              </w:rPr>
            </w:pPr>
          </w:p>
          <w:p w14:paraId="70FF6FB0" w14:textId="77777777" w:rsidR="005D30E8" w:rsidRPr="006B7160" w:rsidRDefault="005D30E8" w:rsidP="001F0A91">
            <w:pPr>
              <w:spacing w:line="276" w:lineRule="auto"/>
              <w:rPr>
                <w:color w:val="000000" w:themeColor="text1"/>
                <w:szCs w:val="24"/>
                <w:lang w:val="hr-HR"/>
              </w:rPr>
            </w:pPr>
          </w:p>
        </w:tc>
      </w:tr>
    </w:tbl>
    <w:p w14:paraId="6BD423D8" w14:textId="77777777" w:rsidR="005D30E8" w:rsidRPr="006B7160" w:rsidRDefault="005D30E8" w:rsidP="001F0A91">
      <w:pPr>
        <w:spacing w:line="276" w:lineRule="auto"/>
        <w:rPr>
          <w:color w:val="000000" w:themeColor="text1"/>
          <w:szCs w:val="24"/>
          <w:lang w:val="hr-HR"/>
        </w:rPr>
      </w:pPr>
    </w:p>
    <w:p w14:paraId="44700C28" w14:textId="77777777" w:rsidR="007F3465" w:rsidRPr="006B7160" w:rsidRDefault="007F3465" w:rsidP="001F0A91">
      <w:pPr>
        <w:spacing w:line="276" w:lineRule="auto"/>
        <w:rPr>
          <w:color w:val="000000" w:themeColor="text1"/>
          <w:szCs w:val="24"/>
          <w:lang w:val="hr-HR"/>
        </w:rPr>
      </w:pPr>
    </w:p>
    <w:p w14:paraId="198F2995" w14:textId="77777777" w:rsidR="000F4C6D" w:rsidRPr="006B7160" w:rsidRDefault="000F4C6D" w:rsidP="001F0A91">
      <w:pPr>
        <w:spacing w:line="276" w:lineRule="auto"/>
        <w:rPr>
          <w:color w:val="000000" w:themeColor="text1"/>
          <w:szCs w:val="24"/>
          <w:lang w:val="hr-HR"/>
        </w:rPr>
      </w:pPr>
    </w:p>
    <w:p w14:paraId="243B04CF" w14:textId="77777777" w:rsidR="00CA13AB" w:rsidRPr="006B7160" w:rsidRDefault="00C57E86" w:rsidP="001F0A91">
      <w:pPr>
        <w:pStyle w:val="Heading3"/>
        <w:numPr>
          <w:ilvl w:val="2"/>
          <w:numId w:val="33"/>
        </w:numPr>
        <w:rPr>
          <w:color w:val="000000" w:themeColor="text1"/>
          <w:lang w:val="hr-HR"/>
        </w:rPr>
      </w:pPr>
      <w:bookmarkStart w:id="23" w:name="_Toc166485023"/>
      <w:r w:rsidRPr="006B7160">
        <w:rPr>
          <w:color w:val="000000" w:themeColor="text1"/>
          <w:lang w:val="hr-HR"/>
        </w:rPr>
        <w:t>Policijska uprava Bijeljina</w:t>
      </w:r>
      <w:bookmarkEnd w:id="23"/>
      <w:r w:rsidRPr="006B7160">
        <w:rPr>
          <w:color w:val="000000" w:themeColor="text1"/>
          <w:lang w:val="hr-HR"/>
        </w:rPr>
        <w:tab/>
      </w:r>
    </w:p>
    <w:p w14:paraId="07343E36" w14:textId="77777777" w:rsidR="00CA13AB" w:rsidRPr="006B7160" w:rsidRDefault="00CA13AB" w:rsidP="001F0A91">
      <w:pPr>
        <w:spacing w:line="276" w:lineRule="auto"/>
        <w:rPr>
          <w:color w:val="000000" w:themeColor="text1"/>
          <w:szCs w:val="24"/>
          <w:lang w:val="hr-HR"/>
        </w:rPr>
      </w:pPr>
    </w:p>
    <w:p w14:paraId="7A435C41" w14:textId="77777777" w:rsidR="00CA13AB" w:rsidRPr="006B7160" w:rsidRDefault="00CA13AB" w:rsidP="001F0A91">
      <w:pPr>
        <w:spacing w:line="276" w:lineRule="auto"/>
        <w:rPr>
          <w:color w:val="000000" w:themeColor="text1"/>
          <w:szCs w:val="24"/>
          <w:lang w:val="hr-HR"/>
        </w:rPr>
      </w:pPr>
      <w:r w:rsidRPr="006B7160">
        <w:rPr>
          <w:color w:val="000000" w:themeColor="text1"/>
          <w:szCs w:val="24"/>
          <w:lang w:val="hr-HR"/>
        </w:rPr>
        <w:t>U okviru Policijske uprave Bijeljina nalazi se osam policijskih stanica</w:t>
      </w:r>
      <w:r w:rsidR="007A1D26">
        <w:rPr>
          <w:color w:val="000000" w:themeColor="text1"/>
          <w:szCs w:val="24"/>
          <w:lang w:val="hr-HR"/>
        </w:rPr>
        <w:t>,</w:t>
      </w:r>
      <w:r w:rsidRPr="006B7160">
        <w:rPr>
          <w:color w:val="000000" w:themeColor="text1"/>
          <w:szCs w:val="24"/>
          <w:lang w:val="hr-HR"/>
        </w:rPr>
        <w:t xml:space="preserve"> i to: Policijska stanica Bijeljina 1, Policijska stanica Bijeljina 2, Policijska stanica za bezbjednost saobraćaja Bijeljina, Policijska stanica Janja, Policijska stanica Lopare, Policijska stanica Ugljevik, Policijska stanica Šamac i Policijska stanica Pelagićevo. </w:t>
      </w:r>
    </w:p>
    <w:p w14:paraId="05372420" w14:textId="77777777" w:rsidR="00386A94" w:rsidRPr="006B7160" w:rsidRDefault="00386A94" w:rsidP="001F0A91">
      <w:pPr>
        <w:spacing w:line="276" w:lineRule="auto"/>
        <w:rPr>
          <w:color w:val="000000" w:themeColor="text1"/>
          <w:szCs w:val="24"/>
          <w:lang w:val="hr-HR"/>
        </w:rPr>
      </w:pPr>
    </w:p>
    <w:p w14:paraId="2F719281" w14:textId="77777777" w:rsidR="00CA13AB" w:rsidRPr="006B7160" w:rsidRDefault="00CA13AB" w:rsidP="001F0A91">
      <w:pPr>
        <w:spacing w:line="276" w:lineRule="auto"/>
        <w:rPr>
          <w:color w:val="000000" w:themeColor="text1"/>
          <w:szCs w:val="24"/>
          <w:lang w:val="hr-HR"/>
        </w:rPr>
      </w:pPr>
      <w:r w:rsidRPr="006B7160">
        <w:rPr>
          <w:color w:val="000000" w:themeColor="text1"/>
          <w:szCs w:val="24"/>
          <w:lang w:val="hr-HR"/>
        </w:rPr>
        <w:t>Policijska stanica Bijeljina 1 ima prostorije za zadržavanje, koje pored ove stanice koriste još i Policijska stanica Bijeljina 2, Policijska stanica za bezbjednost saobraćaja Bijeljina i Policijska stanica Janja. Ostale policijske stanice imaju svoje prostorije za zadržavanje.</w:t>
      </w:r>
    </w:p>
    <w:p w14:paraId="330E1F27" w14:textId="77777777" w:rsidR="00CA13AB" w:rsidRPr="006B7160" w:rsidRDefault="00CA13AB" w:rsidP="001F0A91">
      <w:pPr>
        <w:spacing w:line="276" w:lineRule="auto"/>
        <w:rPr>
          <w:b/>
          <w:color w:val="000000" w:themeColor="text1"/>
          <w:szCs w:val="24"/>
          <w:lang w:val="hr-HR"/>
        </w:rPr>
      </w:pPr>
    </w:p>
    <w:p w14:paraId="3FCDEF2A" w14:textId="77777777" w:rsidR="00CA13AB" w:rsidRPr="006B7160" w:rsidRDefault="00CA13AB" w:rsidP="001F0A91">
      <w:pPr>
        <w:spacing w:line="276" w:lineRule="auto"/>
        <w:rPr>
          <w:b/>
          <w:color w:val="000000" w:themeColor="text1"/>
          <w:szCs w:val="24"/>
          <w:lang w:val="hr-HR"/>
        </w:rPr>
      </w:pPr>
      <w:r w:rsidRPr="006B7160">
        <w:rPr>
          <w:b/>
          <w:color w:val="000000" w:themeColor="text1"/>
          <w:szCs w:val="24"/>
          <w:lang w:val="hr-HR"/>
        </w:rPr>
        <w:t xml:space="preserve">Policijska stanica Bijeljina 1 </w:t>
      </w:r>
    </w:p>
    <w:p w14:paraId="5A5CE97C" w14:textId="77777777" w:rsidR="00CA13AB" w:rsidRPr="006B7160" w:rsidRDefault="00CA13AB" w:rsidP="001F0A91">
      <w:pPr>
        <w:spacing w:line="276" w:lineRule="auto"/>
        <w:rPr>
          <w:color w:val="000000" w:themeColor="text1"/>
          <w:szCs w:val="24"/>
          <w:lang w:val="hr-HR"/>
        </w:rPr>
      </w:pPr>
    </w:p>
    <w:p w14:paraId="397621F9" w14:textId="77777777" w:rsidR="00CA13AB" w:rsidRPr="006B7160" w:rsidRDefault="00CA13AB" w:rsidP="001F0A91">
      <w:pPr>
        <w:spacing w:line="276" w:lineRule="auto"/>
        <w:rPr>
          <w:color w:val="000000" w:themeColor="text1"/>
          <w:szCs w:val="24"/>
          <w:lang w:val="hr-HR"/>
        </w:rPr>
      </w:pPr>
      <w:r w:rsidRPr="006B7160">
        <w:rPr>
          <w:color w:val="000000" w:themeColor="text1"/>
          <w:szCs w:val="24"/>
          <w:lang w:val="hr-HR"/>
        </w:rPr>
        <w:t>Posjeta Policijskoj stanici Bijeljina 1 obavljena je dana 14.</w:t>
      </w:r>
      <w:r w:rsidR="00D47E6C">
        <w:rPr>
          <w:color w:val="000000" w:themeColor="text1"/>
          <w:szCs w:val="24"/>
          <w:lang w:val="hr-HR"/>
        </w:rPr>
        <w:t xml:space="preserve"> </w:t>
      </w:r>
      <w:r w:rsidRPr="006B7160">
        <w:rPr>
          <w:color w:val="000000" w:themeColor="text1"/>
          <w:szCs w:val="24"/>
          <w:lang w:val="hr-HR"/>
        </w:rPr>
        <w:t>12.</w:t>
      </w:r>
      <w:r w:rsidR="00D47E6C">
        <w:rPr>
          <w:color w:val="000000" w:themeColor="text1"/>
          <w:szCs w:val="24"/>
          <w:lang w:val="hr-HR"/>
        </w:rPr>
        <w:t xml:space="preserve"> </w:t>
      </w:r>
      <w:r w:rsidRPr="006B7160">
        <w:rPr>
          <w:color w:val="000000" w:themeColor="text1"/>
          <w:szCs w:val="24"/>
          <w:lang w:val="hr-HR"/>
        </w:rPr>
        <w:t xml:space="preserve">2023. godine. </w:t>
      </w:r>
    </w:p>
    <w:p w14:paraId="040224D4" w14:textId="77777777" w:rsidR="00CA13AB" w:rsidRPr="006B7160" w:rsidRDefault="00CA13AB" w:rsidP="001F0A91">
      <w:pPr>
        <w:spacing w:line="276" w:lineRule="auto"/>
        <w:rPr>
          <w:color w:val="000000" w:themeColor="text1"/>
          <w:szCs w:val="24"/>
          <w:lang w:val="hr-HR"/>
        </w:rPr>
      </w:pPr>
    </w:p>
    <w:p w14:paraId="614B848C" w14:textId="77777777" w:rsidR="00CA13AB" w:rsidRPr="006B7160" w:rsidRDefault="00CA13AB" w:rsidP="001F0A91">
      <w:pPr>
        <w:spacing w:line="276" w:lineRule="auto"/>
        <w:rPr>
          <w:b/>
          <w:color w:val="000000" w:themeColor="text1"/>
          <w:szCs w:val="24"/>
          <w:lang w:val="hr-HR"/>
        </w:rPr>
      </w:pPr>
      <w:r w:rsidRPr="006B7160">
        <w:rPr>
          <w:b/>
          <w:color w:val="000000" w:themeColor="text1"/>
          <w:szCs w:val="24"/>
          <w:lang w:val="hr-HR"/>
        </w:rPr>
        <w:t>Razgovor s</w:t>
      </w:r>
      <w:r w:rsidR="00D47E6C">
        <w:rPr>
          <w:b/>
          <w:color w:val="000000" w:themeColor="text1"/>
          <w:szCs w:val="24"/>
          <w:lang w:val="hr-HR"/>
        </w:rPr>
        <w:t xml:space="preserve"> </w:t>
      </w:r>
      <w:r w:rsidRPr="006B7160">
        <w:rPr>
          <w:b/>
          <w:color w:val="000000" w:themeColor="text1"/>
          <w:szCs w:val="24"/>
          <w:lang w:val="hr-HR"/>
        </w:rPr>
        <w:t>predstavnicima Uprave</w:t>
      </w:r>
    </w:p>
    <w:p w14:paraId="2928DD28" w14:textId="77777777" w:rsidR="00CA13AB" w:rsidRPr="006B7160" w:rsidRDefault="00CA13AB" w:rsidP="001F0A91">
      <w:pPr>
        <w:spacing w:line="276" w:lineRule="auto"/>
        <w:rPr>
          <w:color w:val="000000" w:themeColor="text1"/>
          <w:szCs w:val="24"/>
          <w:lang w:val="hr-HR"/>
        </w:rPr>
      </w:pPr>
    </w:p>
    <w:p w14:paraId="1FB90965" w14:textId="77777777" w:rsidR="001564A6" w:rsidRPr="006B7160" w:rsidRDefault="00CA13AB" w:rsidP="001F0A91">
      <w:pPr>
        <w:spacing w:line="276" w:lineRule="auto"/>
        <w:rPr>
          <w:color w:val="000000" w:themeColor="text1"/>
          <w:szCs w:val="24"/>
          <w:lang w:val="hr-HR"/>
        </w:rPr>
      </w:pPr>
      <w:r w:rsidRPr="006B7160">
        <w:rPr>
          <w:color w:val="000000" w:themeColor="text1"/>
          <w:szCs w:val="24"/>
          <w:lang w:val="hr-HR"/>
        </w:rPr>
        <w:t>Prilikom posjete Policijskoj upravi Bijeljina obavljen je razgovor s komandirom Policijske stanice Bijeljina 1</w:t>
      </w:r>
      <w:r w:rsidR="00D47E6C">
        <w:rPr>
          <w:color w:val="000000" w:themeColor="text1"/>
          <w:szCs w:val="24"/>
          <w:lang w:val="hr-HR"/>
        </w:rPr>
        <w:t>,</w:t>
      </w:r>
      <w:r w:rsidRPr="006B7160">
        <w:rPr>
          <w:rStyle w:val="FootnoteReference"/>
          <w:color w:val="000000" w:themeColor="text1"/>
          <w:szCs w:val="24"/>
          <w:lang w:val="hr-HR"/>
        </w:rPr>
        <w:footnoteReference w:id="65"/>
      </w:r>
      <w:r w:rsidRPr="006B7160">
        <w:rPr>
          <w:color w:val="000000" w:themeColor="text1"/>
          <w:szCs w:val="24"/>
          <w:lang w:val="hr-HR"/>
        </w:rPr>
        <w:t xml:space="preserve"> inspektorom Sektora policije Policijske uprave Bijeljina</w:t>
      </w:r>
      <w:r w:rsidRPr="006B7160">
        <w:rPr>
          <w:rStyle w:val="FootnoteReference"/>
          <w:color w:val="000000" w:themeColor="text1"/>
          <w:szCs w:val="24"/>
          <w:lang w:val="hr-HR"/>
        </w:rPr>
        <w:footnoteReference w:id="66"/>
      </w:r>
      <w:r w:rsidRPr="006B7160">
        <w:rPr>
          <w:color w:val="000000" w:themeColor="text1"/>
          <w:szCs w:val="24"/>
          <w:lang w:val="hr-HR"/>
        </w:rPr>
        <w:t xml:space="preserve"> i načelnicom Odjeljenja za materijalno-finansijske i tehničke poslove</w:t>
      </w:r>
      <w:r w:rsidR="00D47E6C">
        <w:rPr>
          <w:color w:val="000000" w:themeColor="text1"/>
          <w:szCs w:val="24"/>
          <w:lang w:val="hr-HR"/>
        </w:rPr>
        <w:t>.</w:t>
      </w:r>
      <w:r w:rsidRPr="006B7160">
        <w:rPr>
          <w:rStyle w:val="FootnoteReference"/>
          <w:color w:val="000000" w:themeColor="text1"/>
          <w:szCs w:val="24"/>
          <w:lang w:val="hr-HR"/>
        </w:rPr>
        <w:footnoteReference w:id="67"/>
      </w:r>
      <w:r w:rsidRPr="006B7160">
        <w:rPr>
          <w:color w:val="000000" w:themeColor="text1"/>
          <w:szCs w:val="24"/>
          <w:lang w:val="hr-HR"/>
        </w:rPr>
        <w:t xml:space="preserve"> Komandir Policijske stanice Bijeljina 1 istakao je da su prostorije za zadržavanje lica u nadležnosti ove policijske stanice, te da od prethodne posjete predstavnika Institucije ombudsmena ove prostorije nisu renovirane niti adaptirane, uprkos tome što </w:t>
      </w:r>
      <w:r w:rsidR="00D47E6C">
        <w:rPr>
          <w:color w:val="000000" w:themeColor="text1"/>
          <w:szCs w:val="24"/>
          <w:lang w:val="hr-HR"/>
        </w:rPr>
        <w:t xml:space="preserve">se </w:t>
      </w:r>
      <w:r w:rsidRPr="006B7160">
        <w:rPr>
          <w:color w:val="000000" w:themeColor="text1"/>
          <w:szCs w:val="24"/>
          <w:lang w:val="hr-HR"/>
        </w:rPr>
        <w:t xml:space="preserve">svake godine </w:t>
      </w:r>
      <w:r w:rsidR="00175F40" w:rsidRPr="006B7160">
        <w:rPr>
          <w:color w:val="000000" w:themeColor="text1"/>
          <w:szCs w:val="24"/>
          <w:lang w:val="hr-HR"/>
        </w:rPr>
        <w:t>upućuj</w:t>
      </w:r>
      <w:r w:rsidR="00D47E6C">
        <w:rPr>
          <w:color w:val="000000" w:themeColor="text1"/>
          <w:szCs w:val="24"/>
          <w:lang w:val="hr-HR"/>
        </w:rPr>
        <w:t>e</w:t>
      </w:r>
      <w:r w:rsidRPr="006B7160">
        <w:rPr>
          <w:color w:val="000000" w:themeColor="text1"/>
          <w:szCs w:val="24"/>
          <w:lang w:val="hr-HR"/>
        </w:rPr>
        <w:t xml:space="preserve"> zahtjev nadležnom </w:t>
      </w:r>
      <w:r w:rsidRPr="006B7160">
        <w:rPr>
          <w:color w:val="000000" w:themeColor="text1"/>
          <w:szCs w:val="24"/>
          <w:lang w:val="hr-HR"/>
        </w:rPr>
        <w:lastRenderedPageBreak/>
        <w:t xml:space="preserve">Ministarstvu unutrašnjih poslova Vlade </w:t>
      </w:r>
      <w:r w:rsidR="00175F40" w:rsidRPr="006B7160">
        <w:rPr>
          <w:color w:val="000000" w:themeColor="text1"/>
          <w:szCs w:val="24"/>
          <w:lang w:val="hr-HR"/>
        </w:rPr>
        <w:t>Republike Srpske u kojem</w:t>
      </w:r>
      <w:r w:rsidR="00D47E6C">
        <w:rPr>
          <w:color w:val="000000" w:themeColor="text1"/>
          <w:szCs w:val="24"/>
          <w:lang w:val="hr-HR"/>
        </w:rPr>
        <w:t xml:space="preserve"> se</w:t>
      </w:r>
      <w:r w:rsidR="00175F40" w:rsidRPr="006B7160">
        <w:rPr>
          <w:color w:val="000000" w:themeColor="text1"/>
          <w:szCs w:val="24"/>
          <w:lang w:val="hr-HR"/>
        </w:rPr>
        <w:t xml:space="preserve"> traž</w:t>
      </w:r>
      <w:r w:rsidR="00D47E6C">
        <w:rPr>
          <w:color w:val="000000" w:themeColor="text1"/>
          <w:szCs w:val="24"/>
          <w:lang w:val="hr-HR"/>
        </w:rPr>
        <w:t>i</w:t>
      </w:r>
      <w:r w:rsidR="00175F40" w:rsidRPr="006B7160">
        <w:rPr>
          <w:color w:val="000000" w:themeColor="text1"/>
          <w:szCs w:val="24"/>
          <w:lang w:val="hr-HR"/>
        </w:rPr>
        <w:t xml:space="preserve"> </w:t>
      </w:r>
      <w:r w:rsidRPr="006B7160">
        <w:rPr>
          <w:color w:val="000000" w:themeColor="text1"/>
          <w:szCs w:val="24"/>
          <w:lang w:val="hr-HR"/>
        </w:rPr>
        <w:t>da izdvoji potrebna novčana sredstva za njihovu adaptaciju.</w:t>
      </w:r>
    </w:p>
    <w:p w14:paraId="18AA3492" w14:textId="77777777" w:rsidR="00CA13AB" w:rsidRPr="006B7160" w:rsidRDefault="00CA13AB" w:rsidP="001F0A91">
      <w:pPr>
        <w:spacing w:line="276" w:lineRule="auto"/>
        <w:rPr>
          <w:color w:val="000000" w:themeColor="text1"/>
          <w:szCs w:val="24"/>
          <w:lang w:val="hr-HR"/>
        </w:rPr>
      </w:pPr>
      <w:r w:rsidRPr="006B7160">
        <w:rPr>
          <w:color w:val="000000" w:themeColor="text1"/>
          <w:szCs w:val="24"/>
          <w:lang w:val="hr-HR"/>
        </w:rPr>
        <w:t xml:space="preserve">Napominje da je zgrada u kojoj je smještena ova policijska stanica stara 40-ak godina, te da su </w:t>
      </w:r>
      <w:r w:rsidR="00D47E6C">
        <w:rPr>
          <w:color w:val="000000" w:themeColor="text1"/>
          <w:szCs w:val="24"/>
          <w:lang w:val="hr-HR"/>
        </w:rPr>
        <w:t>uvjeti</w:t>
      </w:r>
      <w:r w:rsidRPr="006B7160">
        <w:rPr>
          <w:color w:val="000000" w:themeColor="text1"/>
          <w:szCs w:val="24"/>
          <w:lang w:val="hr-HR"/>
        </w:rPr>
        <w:t xml:space="preserve"> za rad loši i za zaposlene, a posebno ako se uzme u obzir da je u poplavi koja je zadesila Bosnu i Hercegovinu 2014. godine zgrada poplavljena, voda je </w:t>
      </w:r>
      <w:r w:rsidR="00A1106F" w:rsidRPr="006B7160">
        <w:rPr>
          <w:color w:val="000000" w:themeColor="text1"/>
          <w:szCs w:val="24"/>
          <w:lang w:val="hr-HR"/>
        </w:rPr>
        <w:t xml:space="preserve">tada </w:t>
      </w:r>
      <w:r w:rsidRPr="006B7160">
        <w:rPr>
          <w:color w:val="000000" w:themeColor="text1"/>
          <w:szCs w:val="24"/>
          <w:lang w:val="hr-HR"/>
        </w:rPr>
        <w:t xml:space="preserve">ušla u zgradu i napravila ogromnu </w:t>
      </w:r>
      <w:r w:rsidR="00175F40" w:rsidRPr="006B7160">
        <w:rPr>
          <w:color w:val="000000" w:themeColor="text1"/>
          <w:szCs w:val="24"/>
          <w:lang w:val="hr-HR"/>
        </w:rPr>
        <w:t>mat</w:t>
      </w:r>
      <w:r w:rsidR="00D47E6C">
        <w:rPr>
          <w:color w:val="000000" w:themeColor="text1"/>
          <w:szCs w:val="24"/>
          <w:lang w:val="hr-HR"/>
        </w:rPr>
        <w:t>e</w:t>
      </w:r>
      <w:r w:rsidR="00175F40" w:rsidRPr="006B7160">
        <w:rPr>
          <w:color w:val="000000" w:themeColor="text1"/>
          <w:szCs w:val="24"/>
          <w:lang w:val="hr-HR"/>
        </w:rPr>
        <w:t xml:space="preserve">rijalnu </w:t>
      </w:r>
      <w:r w:rsidRPr="006B7160">
        <w:rPr>
          <w:color w:val="000000" w:themeColor="text1"/>
          <w:szCs w:val="24"/>
          <w:lang w:val="hr-HR"/>
        </w:rPr>
        <w:t>štetu. Prostorije za zadržavanje nalaze se u podrumu</w:t>
      </w:r>
      <w:r w:rsidR="00D47E6C">
        <w:rPr>
          <w:color w:val="000000" w:themeColor="text1"/>
          <w:szCs w:val="24"/>
          <w:lang w:val="hr-HR"/>
        </w:rPr>
        <w:t>,</w:t>
      </w:r>
      <w:r w:rsidRPr="006B7160">
        <w:rPr>
          <w:color w:val="000000" w:themeColor="text1"/>
          <w:szCs w:val="24"/>
          <w:lang w:val="hr-HR"/>
        </w:rPr>
        <w:t xml:space="preserve"> koji je bio poplavljen, te iako je od tada prošao značajan vremenski period, nisu uložena nikakva novčana sredstva u njihovu obnovu, već se ove prostorije samo održavaju redovnim čišćenjem. Uzimajući u obzir sve ranije navedeno, nadležni iz ovog policijskog organa smatraju kako se samo nameće pitanje</w:t>
      </w:r>
      <w:r w:rsidR="00D47E6C">
        <w:rPr>
          <w:color w:val="000000" w:themeColor="text1"/>
          <w:szCs w:val="24"/>
          <w:lang w:val="hr-HR"/>
        </w:rPr>
        <w:t xml:space="preserve"> </w:t>
      </w:r>
      <w:r w:rsidRPr="006B7160">
        <w:rPr>
          <w:color w:val="000000" w:themeColor="text1"/>
          <w:szCs w:val="24"/>
          <w:lang w:val="hr-HR"/>
        </w:rPr>
        <w:t>da li bi bilo svrsishodno uop</w:t>
      </w:r>
      <w:r w:rsidR="00D47E6C">
        <w:rPr>
          <w:color w:val="000000" w:themeColor="text1"/>
          <w:szCs w:val="24"/>
          <w:lang w:val="hr-HR"/>
        </w:rPr>
        <w:t>ć</w:t>
      </w:r>
      <w:r w:rsidRPr="006B7160">
        <w:rPr>
          <w:color w:val="000000" w:themeColor="text1"/>
          <w:szCs w:val="24"/>
          <w:lang w:val="hr-HR"/>
        </w:rPr>
        <w:t xml:space="preserve">e adaptirati postojeće prostorije ili </w:t>
      </w:r>
      <w:r w:rsidR="00D47E6C">
        <w:rPr>
          <w:color w:val="000000" w:themeColor="text1"/>
          <w:szCs w:val="24"/>
          <w:lang w:val="hr-HR"/>
        </w:rPr>
        <w:t>ovaj problem treba</w:t>
      </w:r>
      <w:r w:rsidRPr="006B7160">
        <w:rPr>
          <w:color w:val="000000" w:themeColor="text1"/>
          <w:szCs w:val="24"/>
          <w:lang w:val="hr-HR"/>
        </w:rPr>
        <w:t xml:space="preserve"> riješiti na drugi način</w:t>
      </w:r>
      <w:r w:rsidR="00F45501">
        <w:rPr>
          <w:color w:val="000000" w:themeColor="text1"/>
          <w:szCs w:val="24"/>
          <w:lang w:val="hr-HR"/>
        </w:rPr>
        <w:t>,</w:t>
      </w:r>
      <w:r w:rsidRPr="006B7160">
        <w:rPr>
          <w:color w:val="000000" w:themeColor="text1"/>
          <w:szCs w:val="24"/>
          <w:lang w:val="hr-HR"/>
        </w:rPr>
        <w:t xml:space="preserve"> npr. izgraditi novi manji objekt u kojem bi bile smještene prostorije, a koji bi bio izgrađen na način da zadovoljava sve </w:t>
      </w:r>
      <w:r w:rsidR="00A1106F" w:rsidRPr="006B7160">
        <w:rPr>
          <w:color w:val="000000" w:themeColor="text1"/>
          <w:szCs w:val="24"/>
          <w:lang w:val="hr-HR"/>
        </w:rPr>
        <w:t xml:space="preserve">propisane </w:t>
      </w:r>
      <w:r w:rsidRPr="006B7160">
        <w:rPr>
          <w:color w:val="000000" w:themeColor="text1"/>
          <w:szCs w:val="24"/>
          <w:lang w:val="hr-HR"/>
        </w:rPr>
        <w:t>standarde.</w:t>
      </w:r>
    </w:p>
    <w:p w14:paraId="54AF8673" w14:textId="77777777" w:rsidR="00CA13AB" w:rsidRPr="006B7160" w:rsidRDefault="00CA13AB" w:rsidP="001F0A91">
      <w:pPr>
        <w:spacing w:line="276" w:lineRule="auto"/>
        <w:rPr>
          <w:color w:val="000000" w:themeColor="text1"/>
          <w:szCs w:val="24"/>
          <w:lang w:val="hr-HR"/>
        </w:rPr>
      </w:pPr>
    </w:p>
    <w:p w14:paraId="6CC5D991" w14:textId="77777777" w:rsidR="00CA13AB" w:rsidRPr="006B7160" w:rsidRDefault="00CA13AB" w:rsidP="001F0A91">
      <w:pPr>
        <w:spacing w:line="276" w:lineRule="auto"/>
        <w:rPr>
          <w:color w:val="000000" w:themeColor="text1"/>
          <w:szCs w:val="24"/>
          <w:lang w:val="hr-HR"/>
        </w:rPr>
      </w:pPr>
      <w:r w:rsidRPr="006B7160">
        <w:rPr>
          <w:color w:val="000000" w:themeColor="text1"/>
          <w:szCs w:val="24"/>
          <w:lang w:val="hr-HR"/>
        </w:rPr>
        <w:t xml:space="preserve">U razgovoru je istaknuto da se prilikom smještaja lica u prostorije za zadržavanje vodi računa </w:t>
      </w:r>
      <w:r w:rsidR="00F45501">
        <w:rPr>
          <w:color w:val="000000" w:themeColor="text1"/>
          <w:szCs w:val="24"/>
          <w:lang w:val="hr-HR"/>
        </w:rPr>
        <w:t xml:space="preserve">o tome </w:t>
      </w:r>
      <w:r w:rsidRPr="006B7160">
        <w:rPr>
          <w:color w:val="000000" w:themeColor="text1"/>
          <w:szCs w:val="24"/>
          <w:lang w:val="hr-HR"/>
        </w:rPr>
        <w:t>da se odvojeno smještaju muškarci, žene i maloljetnici, a da su najčešći razlozi za lišenje slobode prekršaji iz bezbjednosti saobraćaja i krivična djela.</w:t>
      </w:r>
    </w:p>
    <w:p w14:paraId="7D38902D" w14:textId="77777777" w:rsidR="00CA13AB" w:rsidRPr="006B7160" w:rsidRDefault="00CA13AB" w:rsidP="001F0A91">
      <w:pPr>
        <w:spacing w:line="276" w:lineRule="auto"/>
        <w:rPr>
          <w:color w:val="000000" w:themeColor="text1"/>
          <w:szCs w:val="24"/>
          <w:lang w:val="hr-HR"/>
        </w:rPr>
      </w:pPr>
    </w:p>
    <w:p w14:paraId="7DFFFBF7" w14:textId="77777777" w:rsidR="00CA13AB" w:rsidRPr="006B7160" w:rsidRDefault="00CA13AB" w:rsidP="001F0A91">
      <w:pPr>
        <w:spacing w:line="276" w:lineRule="auto"/>
        <w:rPr>
          <w:color w:val="000000" w:themeColor="text1"/>
          <w:szCs w:val="24"/>
          <w:lang w:val="hr-HR"/>
        </w:rPr>
      </w:pPr>
      <w:r w:rsidRPr="006B7160">
        <w:rPr>
          <w:color w:val="000000" w:themeColor="text1"/>
          <w:szCs w:val="24"/>
          <w:lang w:val="hr-HR"/>
        </w:rPr>
        <w:t>U Policijskoj stanici Bijeljina 1 sistematiz</w:t>
      </w:r>
      <w:r w:rsidR="00F45501">
        <w:rPr>
          <w:color w:val="000000" w:themeColor="text1"/>
          <w:szCs w:val="24"/>
          <w:lang w:val="hr-HR"/>
        </w:rPr>
        <w:t>ir</w:t>
      </w:r>
      <w:r w:rsidRPr="006B7160">
        <w:rPr>
          <w:color w:val="000000" w:themeColor="text1"/>
          <w:szCs w:val="24"/>
          <w:lang w:val="hr-HR"/>
        </w:rPr>
        <w:t>ano je ukupno 101 radno mjesto</w:t>
      </w:r>
      <w:r w:rsidR="00F45501">
        <w:rPr>
          <w:color w:val="000000" w:themeColor="text1"/>
          <w:szCs w:val="24"/>
          <w:lang w:val="hr-HR"/>
        </w:rPr>
        <w:t>,</w:t>
      </w:r>
      <w:r w:rsidRPr="006B7160">
        <w:rPr>
          <w:rStyle w:val="FootnoteReference"/>
          <w:color w:val="000000" w:themeColor="text1"/>
          <w:szCs w:val="24"/>
          <w:lang w:val="hr-HR"/>
        </w:rPr>
        <w:footnoteReference w:id="68"/>
      </w:r>
      <w:r w:rsidRPr="006B7160">
        <w:rPr>
          <w:color w:val="000000" w:themeColor="text1"/>
          <w:szCs w:val="24"/>
          <w:lang w:val="hr-HR"/>
        </w:rPr>
        <w:t xml:space="preserve"> a na dan posjete popunjeno</w:t>
      </w:r>
      <w:r w:rsidR="00F45501">
        <w:rPr>
          <w:color w:val="000000" w:themeColor="text1"/>
          <w:szCs w:val="24"/>
          <w:lang w:val="hr-HR"/>
        </w:rPr>
        <w:t xml:space="preserve"> ih</w:t>
      </w:r>
      <w:r w:rsidRPr="006B7160">
        <w:rPr>
          <w:color w:val="000000" w:themeColor="text1"/>
          <w:szCs w:val="24"/>
          <w:lang w:val="hr-HR"/>
        </w:rPr>
        <w:t xml:space="preserve"> je 97. Kako je naglašeno, Policijska stanica Bijeljina 1 ima jako dobru saradnju s nadležnim tužilaštvom i centrom za socijalni rad, koji se obavještava u svim zakonom predviđenim slučajevima. </w:t>
      </w:r>
    </w:p>
    <w:p w14:paraId="6072290A" w14:textId="77777777" w:rsidR="00CA13AB" w:rsidRPr="006B7160" w:rsidRDefault="00CA13AB" w:rsidP="001F0A91">
      <w:pPr>
        <w:spacing w:line="276" w:lineRule="auto"/>
        <w:rPr>
          <w:color w:val="000000" w:themeColor="text1"/>
          <w:szCs w:val="24"/>
          <w:lang w:val="hr-HR"/>
        </w:rPr>
      </w:pPr>
    </w:p>
    <w:p w14:paraId="169D5DA5" w14:textId="77777777" w:rsidR="004B5DCE" w:rsidRPr="006B7160" w:rsidRDefault="00CA13AB" w:rsidP="001F0A91">
      <w:pPr>
        <w:spacing w:line="276" w:lineRule="auto"/>
        <w:rPr>
          <w:color w:val="000000" w:themeColor="text1"/>
          <w:szCs w:val="24"/>
          <w:lang w:val="hr-HR"/>
        </w:rPr>
      </w:pPr>
      <w:r w:rsidRPr="006B7160">
        <w:rPr>
          <w:color w:val="000000" w:themeColor="text1"/>
          <w:szCs w:val="24"/>
          <w:lang w:val="hr-HR"/>
        </w:rPr>
        <w:t>U odnosu na raniju posjetu, u prostorijama za zadržavanje bio je jedan sluč</w:t>
      </w:r>
      <w:r w:rsidR="004B5DCE" w:rsidRPr="006B7160">
        <w:rPr>
          <w:color w:val="000000" w:themeColor="text1"/>
          <w:szCs w:val="24"/>
          <w:lang w:val="hr-HR"/>
        </w:rPr>
        <w:t>aj samoubistva</w:t>
      </w:r>
      <w:r w:rsidR="00F45501">
        <w:rPr>
          <w:color w:val="000000" w:themeColor="text1"/>
          <w:szCs w:val="24"/>
          <w:lang w:val="hr-HR"/>
        </w:rPr>
        <w:t>,</w:t>
      </w:r>
      <w:r w:rsidR="004B5DCE" w:rsidRPr="006B7160">
        <w:rPr>
          <w:color w:val="000000" w:themeColor="text1"/>
          <w:szCs w:val="24"/>
          <w:lang w:val="hr-HR"/>
        </w:rPr>
        <w:t xml:space="preserve"> koji se desio 2023.</w:t>
      </w:r>
      <w:r w:rsidR="00E97A68">
        <w:rPr>
          <w:color w:val="000000" w:themeColor="text1"/>
          <w:szCs w:val="24"/>
          <w:lang w:val="hr-HR"/>
        </w:rPr>
        <w:t xml:space="preserve"> </w:t>
      </w:r>
      <w:r w:rsidRPr="006B7160">
        <w:rPr>
          <w:color w:val="000000" w:themeColor="text1"/>
          <w:szCs w:val="24"/>
          <w:lang w:val="hr-HR"/>
        </w:rPr>
        <w:t>godine.</w:t>
      </w:r>
    </w:p>
    <w:p w14:paraId="2E1E43D5" w14:textId="77777777" w:rsidR="004B5DCE" w:rsidRPr="006B7160" w:rsidRDefault="004B5DCE" w:rsidP="001F0A91">
      <w:pPr>
        <w:spacing w:line="276" w:lineRule="auto"/>
        <w:rPr>
          <w:b/>
          <w:color w:val="000000" w:themeColor="text1"/>
          <w:szCs w:val="24"/>
          <w:lang w:val="hr-HR"/>
        </w:rPr>
      </w:pPr>
    </w:p>
    <w:p w14:paraId="5A1D0164" w14:textId="77777777" w:rsidR="00CA13AB" w:rsidRPr="006B7160" w:rsidRDefault="00CA13AB" w:rsidP="001F0A91">
      <w:pPr>
        <w:spacing w:line="276" w:lineRule="auto"/>
        <w:rPr>
          <w:b/>
          <w:color w:val="000000" w:themeColor="text1"/>
          <w:szCs w:val="24"/>
          <w:lang w:val="hr-HR"/>
        </w:rPr>
      </w:pPr>
      <w:r w:rsidRPr="006B7160">
        <w:rPr>
          <w:b/>
          <w:color w:val="000000" w:themeColor="text1"/>
          <w:szCs w:val="24"/>
          <w:lang w:val="hr-HR"/>
        </w:rPr>
        <w:t>Prostorni resursi</w:t>
      </w:r>
    </w:p>
    <w:p w14:paraId="25CB5051" w14:textId="77777777" w:rsidR="00CA13AB" w:rsidRPr="006B7160" w:rsidRDefault="00CA13AB" w:rsidP="001F0A91">
      <w:pPr>
        <w:spacing w:line="276" w:lineRule="auto"/>
        <w:rPr>
          <w:b/>
          <w:color w:val="000000" w:themeColor="text1"/>
          <w:szCs w:val="24"/>
          <w:lang w:val="hr-HR"/>
        </w:rPr>
      </w:pPr>
    </w:p>
    <w:p w14:paraId="03D4F7FD" w14:textId="77777777" w:rsidR="004B5DCE" w:rsidRPr="006B7160" w:rsidRDefault="00CA13AB" w:rsidP="001F0A91">
      <w:pPr>
        <w:spacing w:line="276" w:lineRule="auto"/>
        <w:rPr>
          <w:color w:val="000000" w:themeColor="text1"/>
          <w:szCs w:val="24"/>
          <w:lang w:val="hr-HR"/>
        </w:rPr>
      </w:pPr>
      <w:r w:rsidRPr="006B7160">
        <w:rPr>
          <w:color w:val="000000" w:themeColor="text1"/>
          <w:szCs w:val="24"/>
          <w:lang w:val="hr-HR"/>
        </w:rPr>
        <w:t>Kapacitet prostorija za zadržavanje Policijske stanice Bijeljina 1, kao i prilikom ranije posjete</w:t>
      </w:r>
      <w:r w:rsidR="00F45501">
        <w:rPr>
          <w:color w:val="000000" w:themeColor="text1"/>
          <w:szCs w:val="24"/>
          <w:lang w:val="hr-HR"/>
        </w:rPr>
        <w:t>,</w:t>
      </w:r>
      <w:r w:rsidRPr="006B7160">
        <w:rPr>
          <w:color w:val="000000" w:themeColor="text1"/>
          <w:szCs w:val="24"/>
          <w:lang w:val="hr-HR"/>
        </w:rPr>
        <w:t xml:space="preserve"> čine tri prostorije s po jednim željeznim krevetom, koji je pričvršćen za pod. Na krevetu nema posteljine, prekriven je dekom, a na njemu se nalazi još jedna deka</w:t>
      </w:r>
      <w:r w:rsidR="00F45501">
        <w:rPr>
          <w:color w:val="000000" w:themeColor="text1"/>
          <w:szCs w:val="24"/>
          <w:lang w:val="hr-HR"/>
        </w:rPr>
        <w:t>,</w:t>
      </w:r>
      <w:r w:rsidRPr="006B7160">
        <w:rPr>
          <w:color w:val="000000" w:themeColor="text1"/>
          <w:szCs w:val="24"/>
          <w:lang w:val="hr-HR"/>
        </w:rPr>
        <w:t xml:space="preserve"> koja služi za pokrivanje. Prostorije za zadržavanje nalaze se u podrumu zgrade, prilazi im se kroz predsoblje u kojem boravi čuvar koji vrši neporedan nadzor nad licima lišenim slobode. U podrumu su i dalje vidljivi tragovi poplave iz 2014. godine, posebno na zidovima</w:t>
      </w:r>
      <w:r w:rsidR="00F45501">
        <w:rPr>
          <w:color w:val="000000" w:themeColor="text1"/>
          <w:szCs w:val="24"/>
          <w:lang w:val="hr-HR"/>
        </w:rPr>
        <w:t>,</w:t>
      </w:r>
      <w:r w:rsidRPr="006B7160">
        <w:rPr>
          <w:color w:val="000000" w:themeColor="text1"/>
          <w:szCs w:val="24"/>
          <w:lang w:val="hr-HR"/>
        </w:rPr>
        <w:t xml:space="preserve"> na kojima se uočava trag koji pokazuje do kojeg je nivoa bila razina vode, a osjeti se i neugodan miris. </w:t>
      </w:r>
    </w:p>
    <w:p w14:paraId="1C3A601B" w14:textId="77777777" w:rsidR="004B5DCE" w:rsidRPr="006B7160" w:rsidRDefault="004B5DCE" w:rsidP="001F0A91">
      <w:pPr>
        <w:spacing w:line="276" w:lineRule="auto"/>
        <w:rPr>
          <w:color w:val="000000" w:themeColor="text1"/>
          <w:szCs w:val="24"/>
          <w:lang w:val="hr-HR"/>
        </w:rPr>
      </w:pPr>
    </w:p>
    <w:p w14:paraId="0685B252" w14:textId="77777777" w:rsidR="004B5DCE" w:rsidRPr="006B7160" w:rsidRDefault="00CA13AB" w:rsidP="001F0A91">
      <w:pPr>
        <w:spacing w:line="276" w:lineRule="auto"/>
        <w:rPr>
          <w:color w:val="000000" w:themeColor="text1"/>
          <w:szCs w:val="24"/>
          <w:lang w:val="hr-HR"/>
        </w:rPr>
      </w:pPr>
      <w:r w:rsidRPr="006B7160">
        <w:rPr>
          <w:color w:val="000000" w:themeColor="text1"/>
          <w:szCs w:val="24"/>
          <w:lang w:val="hr-HR"/>
        </w:rPr>
        <w:t>Cjelokupna površina prostorije za zadržavanje</w:t>
      </w:r>
      <w:r w:rsidR="00F45501">
        <w:rPr>
          <w:color w:val="000000" w:themeColor="text1"/>
          <w:szCs w:val="24"/>
          <w:lang w:val="hr-HR"/>
        </w:rPr>
        <w:t xml:space="preserve"> je</w:t>
      </w:r>
      <w:r w:rsidRPr="006B7160">
        <w:rPr>
          <w:color w:val="000000" w:themeColor="text1"/>
          <w:szCs w:val="24"/>
          <w:lang w:val="hr-HR"/>
        </w:rPr>
        <w:t xml:space="preserve"> od poda do plafona prekrivena keramičkim pločicama, a vrata su izrađena od metalnih rešetki. Svaka prostorija ima jedan mali prozor, koji je zaštićen metalnom mrežom i rešetkama pa nema prirodne ni vještačke ventilacije. Rasvjetno tijelo unutar prostorije zaštićeno je metalnom mrežicom, a plafon je išaran. Prostorije se zagrijavaju radijatorima koji su povezani na centralno grijanje i nalaze se u predsoblju. Svaka prostorija ima čučavac, koji je unutar nje i u jako lošem stanju (oštećen i </w:t>
      </w:r>
      <w:r w:rsidRPr="006B7160">
        <w:rPr>
          <w:color w:val="000000" w:themeColor="text1"/>
          <w:szCs w:val="24"/>
          <w:lang w:val="hr-HR"/>
        </w:rPr>
        <w:lastRenderedPageBreak/>
        <w:t xml:space="preserve">prekriven hrđom). U prostoriji se ne nalazi umivaonik, već je dostupnost čistoj vodi omogućena na način da je stavljena mala slavina odmah iznad čučavca, što je izrazito nehigijenski. Protupožarni aparat se nalazi u predsoblju. </w:t>
      </w:r>
    </w:p>
    <w:p w14:paraId="5216A458" w14:textId="77777777" w:rsidR="00CA13AB" w:rsidRPr="006B7160" w:rsidRDefault="00CA13AB" w:rsidP="001F0A91">
      <w:pPr>
        <w:spacing w:line="276" w:lineRule="auto"/>
        <w:rPr>
          <w:color w:val="000000" w:themeColor="text1"/>
          <w:szCs w:val="24"/>
          <w:lang w:val="hr-HR"/>
        </w:rPr>
      </w:pPr>
      <w:r w:rsidRPr="006B7160">
        <w:rPr>
          <w:color w:val="000000" w:themeColor="text1"/>
          <w:szCs w:val="24"/>
          <w:lang w:val="hr-HR"/>
        </w:rPr>
        <w:t xml:space="preserve">Nakon obilaska prostorija zaključeno je da su </w:t>
      </w:r>
      <w:r w:rsidR="00F45501">
        <w:rPr>
          <w:color w:val="000000" w:themeColor="text1"/>
          <w:szCs w:val="24"/>
          <w:lang w:val="hr-HR"/>
        </w:rPr>
        <w:t>uvjeti</w:t>
      </w:r>
      <w:r w:rsidRPr="006B7160">
        <w:rPr>
          <w:color w:val="000000" w:themeColor="text1"/>
          <w:szCs w:val="24"/>
          <w:lang w:val="hr-HR"/>
        </w:rPr>
        <w:t xml:space="preserve"> u prostorijama izrazito loši i neadekvatni za boravak lica lišenih slobode.</w:t>
      </w:r>
    </w:p>
    <w:p w14:paraId="49AB926B" w14:textId="77777777" w:rsidR="004B5DCE" w:rsidRPr="006B7160" w:rsidRDefault="004B5DCE" w:rsidP="001F0A91">
      <w:pPr>
        <w:spacing w:line="276" w:lineRule="auto"/>
        <w:rPr>
          <w:color w:val="000000" w:themeColor="text1"/>
          <w:szCs w:val="24"/>
          <w:lang w:val="hr-HR"/>
        </w:rPr>
      </w:pPr>
    </w:p>
    <w:p w14:paraId="561CF387" w14:textId="77777777" w:rsidR="00CA13AB" w:rsidRPr="006B7160" w:rsidRDefault="00CA13AB" w:rsidP="001F0A91">
      <w:pPr>
        <w:spacing w:line="276" w:lineRule="auto"/>
        <w:rPr>
          <w:color w:val="000000" w:themeColor="text1"/>
          <w:szCs w:val="24"/>
          <w:lang w:val="hr-HR"/>
        </w:rPr>
      </w:pPr>
      <w:r w:rsidRPr="006B7160">
        <w:rPr>
          <w:color w:val="000000" w:themeColor="text1"/>
          <w:szCs w:val="24"/>
          <w:lang w:val="hr-HR"/>
        </w:rPr>
        <w:t>Prostorije za zadržavanje nisu pokrivene audio niti videonadzorom.</w:t>
      </w:r>
    </w:p>
    <w:p w14:paraId="2FB76806" w14:textId="77777777" w:rsidR="004B5DCE" w:rsidRPr="006B7160" w:rsidRDefault="004B5DCE" w:rsidP="001F0A91">
      <w:pPr>
        <w:spacing w:line="276" w:lineRule="auto"/>
        <w:rPr>
          <w:color w:val="000000" w:themeColor="text1"/>
          <w:szCs w:val="24"/>
          <w:lang w:val="hr-HR"/>
        </w:rPr>
      </w:pPr>
    </w:p>
    <w:p w14:paraId="2A1E69D3" w14:textId="77777777" w:rsidR="00CA13AB" w:rsidRPr="006B7160" w:rsidRDefault="00CA13AB" w:rsidP="001F0A91">
      <w:pPr>
        <w:spacing w:line="276" w:lineRule="auto"/>
        <w:rPr>
          <w:color w:val="000000" w:themeColor="text1"/>
          <w:szCs w:val="24"/>
          <w:lang w:val="hr-HR"/>
        </w:rPr>
      </w:pPr>
      <w:r w:rsidRPr="006B7160">
        <w:rPr>
          <w:color w:val="000000" w:themeColor="text1"/>
          <w:szCs w:val="24"/>
          <w:lang w:val="hr-HR"/>
        </w:rPr>
        <w:t>Nadzor nad licima lišenim slobode vrši policijski službenik, koji boravi sve vrijeme u predsoblju, što omogućava zadržanim licima da</w:t>
      </w:r>
      <w:r w:rsidR="00985DA2">
        <w:rPr>
          <w:color w:val="000000" w:themeColor="text1"/>
          <w:szCs w:val="24"/>
          <w:lang w:val="hr-HR"/>
        </w:rPr>
        <w:t xml:space="preserve"> ga</w:t>
      </w:r>
      <w:r w:rsidRPr="006B7160">
        <w:rPr>
          <w:color w:val="000000" w:themeColor="text1"/>
          <w:szCs w:val="24"/>
          <w:lang w:val="hr-HR"/>
        </w:rPr>
        <w:t xml:space="preserve"> u svakom trenutku mogu pozvati. Ova policijska stanica nema poseban sef u kojem odlaže predmete koji se privremeno oduzimaju od lica lišenih slobode već </w:t>
      </w:r>
      <w:r w:rsidR="00F45501">
        <w:rPr>
          <w:color w:val="000000" w:themeColor="text1"/>
          <w:szCs w:val="24"/>
          <w:lang w:val="hr-HR"/>
        </w:rPr>
        <w:t>s</w:t>
      </w:r>
      <w:r w:rsidRPr="006B7160">
        <w:rPr>
          <w:color w:val="000000" w:themeColor="text1"/>
          <w:szCs w:val="24"/>
          <w:lang w:val="hr-HR"/>
        </w:rPr>
        <w:t>e</w:t>
      </w:r>
      <w:r w:rsidR="00F45501">
        <w:rPr>
          <w:color w:val="000000" w:themeColor="text1"/>
          <w:szCs w:val="24"/>
          <w:lang w:val="hr-HR"/>
        </w:rPr>
        <w:t xml:space="preserve"> on</w:t>
      </w:r>
      <w:r w:rsidR="00985DA2">
        <w:rPr>
          <w:color w:val="000000" w:themeColor="text1"/>
          <w:szCs w:val="24"/>
          <w:lang w:val="hr-HR"/>
        </w:rPr>
        <w:t>i</w:t>
      </w:r>
      <w:r w:rsidRPr="006B7160">
        <w:rPr>
          <w:color w:val="000000" w:themeColor="text1"/>
          <w:szCs w:val="24"/>
          <w:lang w:val="hr-HR"/>
        </w:rPr>
        <w:t xml:space="preserve"> stavlja</w:t>
      </w:r>
      <w:r w:rsidR="00F45501">
        <w:rPr>
          <w:color w:val="000000" w:themeColor="text1"/>
          <w:szCs w:val="24"/>
          <w:lang w:val="hr-HR"/>
        </w:rPr>
        <w:t>ju</w:t>
      </w:r>
      <w:r w:rsidRPr="006B7160">
        <w:rPr>
          <w:color w:val="000000" w:themeColor="text1"/>
          <w:szCs w:val="24"/>
          <w:lang w:val="hr-HR"/>
        </w:rPr>
        <w:t xml:space="preserve"> na otvorenu improviz</w:t>
      </w:r>
      <w:r w:rsidR="00F45501">
        <w:rPr>
          <w:color w:val="000000" w:themeColor="text1"/>
          <w:szCs w:val="24"/>
          <w:lang w:val="hr-HR"/>
        </w:rPr>
        <w:t>ir</w:t>
      </w:r>
      <w:r w:rsidRPr="006B7160">
        <w:rPr>
          <w:color w:val="000000" w:themeColor="text1"/>
          <w:szCs w:val="24"/>
          <w:lang w:val="hr-HR"/>
        </w:rPr>
        <w:t>anu policu koja se nalazi u predsoblju pored dežurnog policijskog službenika.</w:t>
      </w:r>
    </w:p>
    <w:p w14:paraId="6BCE8D9B" w14:textId="77777777" w:rsidR="00CA13AB" w:rsidRPr="006B7160" w:rsidRDefault="00CA13AB" w:rsidP="001F0A91">
      <w:pPr>
        <w:spacing w:line="276" w:lineRule="auto"/>
        <w:rPr>
          <w:color w:val="000000" w:themeColor="text1"/>
          <w:szCs w:val="24"/>
          <w:lang w:val="hr-HR"/>
        </w:rPr>
      </w:pPr>
      <w:r w:rsidRPr="006B7160">
        <w:rPr>
          <w:color w:val="000000" w:themeColor="text1"/>
          <w:szCs w:val="24"/>
          <w:lang w:val="hr-HR"/>
        </w:rPr>
        <w:t xml:space="preserve"> </w:t>
      </w:r>
    </w:p>
    <w:p w14:paraId="6E1B57DC" w14:textId="77777777" w:rsidR="00CA13AB" w:rsidRPr="006B7160" w:rsidRDefault="00CA13AB" w:rsidP="001F0A91">
      <w:pPr>
        <w:spacing w:line="276" w:lineRule="auto"/>
        <w:rPr>
          <w:color w:val="000000" w:themeColor="text1"/>
          <w:szCs w:val="24"/>
          <w:lang w:val="hr-HR"/>
        </w:rPr>
      </w:pPr>
      <w:r w:rsidRPr="006B7160">
        <w:rPr>
          <w:color w:val="000000" w:themeColor="text1"/>
          <w:szCs w:val="24"/>
          <w:lang w:val="hr-HR"/>
        </w:rPr>
        <w:t>U trenutku posjete zatečeno je jedno zadržano lice</w:t>
      </w:r>
      <w:r w:rsidR="00985DA2">
        <w:rPr>
          <w:color w:val="000000" w:themeColor="text1"/>
          <w:szCs w:val="24"/>
          <w:lang w:val="hr-HR"/>
        </w:rPr>
        <w:t>,</w:t>
      </w:r>
      <w:r w:rsidR="004B5DCE" w:rsidRPr="006B7160">
        <w:rPr>
          <w:color w:val="000000" w:themeColor="text1"/>
          <w:szCs w:val="24"/>
          <w:lang w:val="hr-HR"/>
        </w:rPr>
        <w:t xml:space="preserve"> s kojim je obavljen razgovor i koj</w:t>
      </w:r>
      <w:r w:rsidR="00AD794A">
        <w:rPr>
          <w:color w:val="000000" w:themeColor="text1"/>
          <w:szCs w:val="24"/>
          <w:lang w:val="hr-HR"/>
        </w:rPr>
        <w:t>e</w:t>
      </w:r>
      <w:r w:rsidR="004B5DCE" w:rsidRPr="006B7160">
        <w:rPr>
          <w:color w:val="000000" w:themeColor="text1"/>
          <w:szCs w:val="24"/>
          <w:lang w:val="hr-HR"/>
        </w:rPr>
        <w:t xml:space="preserve"> nije ima</w:t>
      </w:r>
      <w:r w:rsidR="00AD794A">
        <w:rPr>
          <w:color w:val="000000" w:themeColor="text1"/>
          <w:szCs w:val="24"/>
          <w:lang w:val="hr-HR"/>
        </w:rPr>
        <w:t>l</w:t>
      </w:r>
      <w:r w:rsidR="004B5DCE" w:rsidRPr="006B7160">
        <w:rPr>
          <w:color w:val="000000" w:themeColor="text1"/>
          <w:szCs w:val="24"/>
          <w:lang w:val="hr-HR"/>
        </w:rPr>
        <w:t xml:space="preserve">o primjedbi na postupanje policijskih službenika. </w:t>
      </w:r>
    </w:p>
    <w:p w14:paraId="2A068A22" w14:textId="77777777" w:rsidR="00CA13AB" w:rsidRPr="006B7160" w:rsidRDefault="00CA13AB" w:rsidP="001F0A91">
      <w:pPr>
        <w:spacing w:line="276" w:lineRule="auto"/>
        <w:rPr>
          <w:color w:val="000000" w:themeColor="text1"/>
          <w:szCs w:val="24"/>
          <w:lang w:val="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8"/>
        <w:gridCol w:w="2922"/>
        <w:gridCol w:w="1907"/>
      </w:tblGrid>
      <w:tr w:rsidR="00CA13AB" w:rsidRPr="006B7160" w14:paraId="4FEF243A" w14:textId="77777777" w:rsidTr="004B5DCE">
        <w:trPr>
          <w:jc w:val="center"/>
        </w:trPr>
        <w:tc>
          <w:tcPr>
            <w:tcW w:w="4282" w:type="dxa"/>
            <w:vMerge w:val="restart"/>
            <w:vAlign w:val="center"/>
          </w:tcPr>
          <w:p w14:paraId="57EE13E4" w14:textId="77777777" w:rsidR="00CA13AB" w:rsidRPr="006B7160" w:rsidRDefault="00CA13AB" w:rsidP="001F0A91">
            <w:pPr>
              <w:spacing w:line="276" w:lineRule="auto"/>
              <w:jc w:val="center"/>
              <w:rPr>
                <w:b/>
                <w:color w:val="000000" w:themeColor="text1"/>
                <w:szCs w:val="24"/>
                <w:lang w:val="hr-HR" w:eastAsia="hr-HR"/>
              </w:rPr>
            </w:pPr>
            <w:r w:rsidRPr="006B7160">
              <w:rPr>
                <w:b/>
                <w:color w:val="000000" w:themeColor="text1"/>
                <w:szCs w:val="24"/>
                <w:lang w:val="hr-HR" w:eastAsia="hr-HR"/>
              </w:rPr>
              <w:t>Ukupan broj zadržanih lica</w:t>
            </w:r>
          </w:p>
          <w:p w14:paraId="637DEDFD" w14:textId="77777777" w:rsidR="00CA13AB" w:rsidRPr="006B7160" w:rsidRDefault="00CA13AB" w:rsidP="001F0A91">
            <w:pPr>
              <w:spacing w:line="276" w:lineRule="auto"/>
              <w:jc w:val="center"/>
              <w:rPr>
                <w:b/>
                <w:color w:val="000000" w:themeColor="text1"/>
                <w:szCs w:val="24"/>
                <w:lang w:val="hr-HR" w:eastAsia="hr-HR"/>
              </w:rPr>
            </w:pPr>
            <w:r w:rsidRPr="006B7160">
              <w:rPr>
                <w:b/>
                <w:color w:val="000000" w:themeColor="text1"/>
                <w:szCs w:val="24"/>
                <w:lang w:val="hr-HR" w:eastAsia="hr-HR"/>
              </w:rPr>
              <w:t>439</w:t>
            </w:r>
          </w:p>
        </w:tc>
        <w:tc>
          <w:tcPr>
            <w:tcW w:w="2970" w:type="dxa"/>
            <w:vAlign w:val="center"/>
            <w:hideMark/>
          </w:tcPr>
          <w:p w14:paraId="711FECC8" w14:textId="77777777" w:rsidR="00CA13AB" w:rsidRPr="006B7160" w:rsidRDefault="00CA13AB" w:rsidP="001F0A91">
            <w:pPr>
              <w:spacing w:line="276" w:lineRule="auto"/>
              <w:jc w:val="center"/>
              <w:rPr>
                <w:b/>
                <w:color w:val="000000" w:themeColor="text1"/>
                <w:szCs w:val="24"/>
                <w:lang w:val="hr-HR" w:eastAsia="hr-HR"/>
              </w:rPr>
            </w:pPr>
            <w:r w:rsidRPr="006B7160">
              <w:rPr>
                <w:b/>
                <w:color w:val="000000" w:themeColor="text1"/>
                <w:szCs w:val="24"/>
                <w:lang w:val="hr-HR" w:eastAsia="hr-HR"/>
              </w:rPr>
              <w:t>Ženskih lica</w:t>
            </w:r>
          </w:p>
        </w:tc>
        <w:tc>
          <w:tcPr>
            <w:tcW w:w="1950" w:type="dxa"/>
            <w:vAlign w:val="center"/>
            <w:hideMark/>
          </w:tcPr>
          <w:p w14:paraId="70CBA7BE" w14:textId="77777777" w:rsidR="00CA13AB" w:rsidRPr="006B7160" w:rsidRDefault="000A2C21" w:rsidP="001F0A91">
            <w:pPr>
              <w:spacing w:line="276" w:lineRule="auto"/>
              <w:jc w:val="center"/>
              <w:rPr>
                <w:b/>
                <w:color w:val="000000" w:themeColor="text1"/>
                <w:szCs w:val="24"/>
                <w:lang w:val="hr-HR" w:eastAsia="hr-HR"/>
              </w:rPr>
            </w:pPr>
            <w:r w:rsidRPr="006B7160">
              <w:rPr>
                <w:b/>
                <w:color w:val="000000" w:themeColor="text1"/>
                <w:szCs w:val="24"/>
                <w:lang w:val="hr-HR" w:eastAsia="hr-HR"/>
              </w:rPr>
              <w:t>17</w:t>
            </w:r>
          </w:p>
        </w:tc>
      </w:tr>
      <w:tr w:rsidR="00CA13AB" w:rsidRPr="006B7160" w14:paraId="31B08841" w14:textId="77777777" w:rsidTr="004B5DCE">
        <w:trPr>
          <w:jc w:val="center"/>
        </w:trPr>
        <w:tc>
          <w:tcPr>
            <w:tcW w:w="4282" w:type="dxa"/>
            <w:vMerge/>
            <w:vAlign w:val="center"/>
            <w:hideMark/>
          </w:tcPr>
          <w:p w14:paraId="244D96D2" w14:textId="77777777" w:rsidR="00CA13AB" w:rsidRPr="006B7160" w:rsidRDefault="00CA13AB" w:rsidP="001F0A91">
            <w:pPr>
              <w:spacing w:line="276" w:lineRule="auto"/>
              <w:jc w:val="center"/>
              <w:rPr>
                <w:b/>
                <w:color w:val="000000" w:themeColor="text1"/>
                <w:szCs w:val="24"/>
                <w:lang w:val="hr-HR" w:eastAsia="hr-HR"/>
              </w:rPr>
            </w:pPr>
          </w:p>
        </w:tc>
        <w:tc>
          <w:tcPr>
            <w:tcW w:w="2970" w:type="dxa"/>
            <w:vAlign w:val="center"/>
            <w:hideMark/>
          </w:tcPr>
          <w:p w14:paraId="4F9FB048" w14:textId="77777777" w:rsidR="00CA13AB" w:rsidRPr="006B7160" w:rsidRDefault="00CA13AB" w:rsidP="001F0A91">
            <w:pPr>
              <w:spacing w:line="276" w:lineRule="auto"/>
              <w:jc w:val="center"/>
              <w:rPr>
                <w:b/>
                <w:color w:val="000000" w:themeColor="text1"/>
                <w:szCs w:val="24"/>
                <w:lang w:val="hr-HR" w:eastAsia="hr-HR"/>
              </w:rPr>
            </w:pPr>
            <w:r w:rsidRPr="006B7160">
              <w:rPr>
                <w:b/>
                <w:color w:val="000000" w:themeColor="text1"/>
                <w:szCs w:val="24"/>
                <w:lang w:val="hr-HR" w:eastAsia="hr-HR"/>
              </w:rPr>
              <w:t>Muških lica</w:t>
            </w:r>
          </w:p>
        </w:tc>
        <w:tc>
          <w:tcPr>
            <w:tcW w:w="1950" w:type="dxa"/>
            <w:vAlign w:val="center"/>
            <w:hideMark/>
          </w:tcPr>
          <w:p w14:paraId="3C3AAAA0" w14:textId="77777777" w:rsidR="00CA13AB" w:rsidRPr="006B7160" w:rsidRDefault="000A2C21" w:rsidP="001F0A91">
            <w:pPr>
              <w:spacing w:line="276" w:lineRule="auto"/>
              <w:jc w:val="center"/>
              <w:rPr>
                <w:b/>
                <w:color w:val="000000" w:themeColor="text1"/>
                <w:szCs w:val="24"/>
                <w:lang w:val="hr-HR" w:eastAsia="hr-HR"/>
              </w:rPr>
            </w:pPr>
            <w:r w:rsidRPr="006B7160">
              <w:rPr>
                <w:b/>
                <w:color w:val="000000" w:themeColor="text1"/>
                <w:szCs w:val="24"/>
                <w:lang w:val="hr-HR" w:eastAsia="hr-HR"/>
              </w:rPr>
              <w:t>413</w:t>
            </w:r>
          </w:p>
        </w:tc>
      </w:tr>
      <w:tr w:rsidR="00CA13AB" w:rsidRPr="006B7160" w14:paraId="633B29D2" w14:textId="77777777" w:rsidTr="004B5DCE">
        <w:trPr>
          <w:jc w:val="center"/>
        </w:trPr>
        <w:tc>
          <w:tcPr>
            <w:tcW w:w="4282" w:type="dxa"/>
            <w:vMerge/>
            <w:vAlign w:val="center"/>
            <w:hideMark/>
          </w:tcPr>
          <w:p w14:paraId="5C67EE11" w14:textId="77777777" w:rsidR="00CA13AB" w:rsidRPr="006B7160" w:rsidRDefault="00CA13AB" w:rsidP="001F0A91">
            <w:pPr>
              <w:spacing w:line="276" w:lineRule="auto"/>
              <w:jc w:val="center"/>
              <w:rPr>
                <w:b/>
                <w:color w:val="000000" w:themeColor="text1"/>
                <w:szCs w:val="24"/>
                <w:lang w:val="hr-HR" w:eastAsia="hr-HR"/>
              </w:rPr>
            </w:pPr>
          </w:p>
        </w:tc>
        <w:tc>
          <w:tcPr>
            <w:tcW w:w="2970" w:type="dxa"/>
            <w:vAlign w:val="center"/>
            <w:hideMark/>
          </w:tcPr>
          <w:p w14:paraId="1A24F4D2" w14:textId="77777777" w:rsidR="00CA13AB" w:rsidRPr="006B7160" w:rsidRDefault="00CA13AB" w:rsidP="001F0A91">
            <w:pPr>
              <w:spacing w:line="276" w:lineRule="auto"/>
              <w:jc w:val="center"/>
              <w:rPr>
                <w:b/>
                <w:color w:val="000000" w:themeColor="text1"/>
                <w:szCs w:val="24"/>
                <w:lang w:val="hr-HR" w:eastAsia="hr-HR"/>
              </w:rPr>
            </w:pPr>
            <w:r w:rsidRPr="006B7160">
              <w:rPr>
                <w:b/>
                <w:color w:val="000000" w:themeColor="text1"/>
                <w:szCs w:val="24"/>
                <w:lang w:val="hr-HR" w:eastAsia="hr-HR"/>
              </w:rPr>
              <w:t>Maloljetnih lica</w:t>
            </w:r>
          </w:p>
        </w:tc>
        <w:tc>
          <w:tcPr>
            <w:tcW w:w="1950" w:type="dxa"/>
            <w:vAlign w:val="center"/>
            <w:hideMark/>
          </w:tcPr>
          <w:p w14:paraId="16D0CC52" w14:textId="77777777" w:rsidR="00CA13AB" w:rsidRPr="006B7160" w:rsidRDefault="000A2C21" w:rsidP="001F0A91">
            <w:pPr>
              <w:spacing w:line="276" w:lineRule="auto"/>
              <w:jc w:val="center"/>
              <w:rPr>
                <w:b/>
                <w:color w:val="000000" w:themeColor="text1"/>
                <w:szCs w:val="24"/>
                <w:lang w:val="hr-HR" w:eastAsia="hr-HR"/>
              </w:rPr>
            </w:pPr>
            <w:r w:rsidRPr="006B7160">
              <w:rPr>
                <w:b/>
                <w:color w:val="000000" w:themeColor="text1"/>
                <w:szCs w:val="24"/>
                <w:lang w:val="hr-HR" w:eastAsia="hr-HR"/>
              </w:rPr>
              <w:t>1</w:t>
            </w:r>
          </w:p>
        </w:tc>
      </w:tr>
      <w:tr w:rsidR="00CA13AB" w:rsidRPr="006B7160" w14:paraId="4E1DF781" w14:textId="77777777" w:rsidTr="004B5DCE">
        <w:trPr>
          <w:jc w:val="center"/>
        </w:trPr>
        <w:tc>
          <w:tcPr>
            <w:tcW w:w="4282" w:type="dxa"/>
            <w:vMerge/>
            <w:vAlign w:val="center"/>
            <w:hideMark/>
          </w:tcPr>
          <w:p w14:paraId="6FC05ACB" w14:textId="77777777" w:rsidR="00CA13AB" w:rsidRPr="006B7160" w:rsidRDefault="00CA13AB" w:rsidP="001F0A91">
            <w:pPr>
              <w:spacing w:line="276" w:lineRule="auto"/>
              <w:jc w:val="center"/>
              <w:rPr>
                <w:b/>
                <w:color w:val="000000" w:themeColor="text1"/>
                <w:szCs w:val="24"/>
                <w:lang w:val="hr-HR" w:eastAsia="hr-HR"/>
              </w:rPr>
            </w:pPr>
          </w:p>
        </w:tc>
        <w:tc>
          <w:tcPr>
            <w:tcW w:w="2970" w:type="dxa"/>
            <w:vAlign w:val="center"/>
            <w:hideMark/>
          </w:tcPr>
          <w:p w14:paraId="4168011A" w14:textId="77777777" w:rsidR="00CA13AB" w:rsidRPr="006B7160" w:rsidRDefault="00CA13AB" w:rsidP="001F0A91">
            <w:pPr>
              <w:spacing w:line="276" w:lineRule="auto"/>
              <w:jc w:val="center"/>
              <w:rPr>
                <w:b/>
                <w:color w:val="000000" w:themeColor="text1"/>
                <w:szCs w:val="24"/>
                <w:lang w:val="hr-HR" w:eastAsia="hr-HR"/>
              </w:rPr>
            </w:pPr>
            <w:r w:rsidRPr="006B7160">
              <w:rPr>
                <w:b/>
                <w:color w:val="000000" w:themeColor="text1"/>
                <w:szCs w:val="24"/>
                <w:lang w:val="hr-HR" w:eastAsia="hr-HR"/>
              </w:rPr>
              <w:t>Stranih državljana</w:t>
            </w:r>
          </w:p>
        </w:tc>
        <w:tc>
          <w:tcPr>
            <w:tcW w:w="1950" w:type="dxa"/>
            <w:vAlign w:val="center"/>
            <w:hideMark/>
          </w:tcPr>
          <w:p w14:paraId="4DFF16E4" w14:textId="77777777" w:rsidR="00CA13AB" w:rsidRPr="006B7160" w:rsidRDefault="000A2C21" w:rsidP="001F0A91">
            <w:pPr>
              <w:spacing w:line="276" w:lineRule="auto"/>
              <w:jc w:val="center"/>
              <w:rPr>
                <w:b/>
                <w:color w:val="000000" w:themeColor="text1"/>
                <w:szCs w:val="24"/>
                <w:lang w:val="hr-HR" w:eastAsia="hr-HR"/>
              </w:rPr>
            </w:pPr>
            <w:r w:rsidRPr="006B7160">
              <w:rPr>
                <w:b/>
                <w:color w:val="000000" w:themeColor="text1"/>
                <w:szCs w:val="24"/>
                <w:lang w:val="hr-HR" w:eastAsia="hr-HR"/>
              </w:rPr>
              <w:t>8</w:t>
            </w:r>
          </w:p>
        </w:tc>
      </w:tr>
    </w:tbl>
    <w:p w14:paraId="6EACDF0F" w14:textId="77777777" w:rsidR="00CA13AB" w:rsidRPr="006B7160" w:rsidRDefault="00CA13AB" w:rsidP="001F0A91">
      <w:pPr>
        <w:spacing w:line="276" w:lineRule="auto"/>
        <w:jc w:val="center"/>
        <w:rPr>
          <w:i/>
          <w:color w:val="000000" w:themeColor="text1"/>
          <w:szCs w:val="24"/>
          <w:lang w:val="hr-HR"/>
        </w:rPr>
      </w:pPr>
      <w:r w:rsidRPr="006B7160">
        <w:rPr>
          <w:i/>
          <w:color w:val="000000" w:themeColor="text1"/>
          <w:szCs w:val="24"/>
          <w:lang w:val="hr-HR"/>
        </w:rPr>
        <w:t>Tabela s podacima o broju lica lišenih slobode u periodu od 1.</w:t>
      </w:r>
      <w:r w:rsidR="00AD794A">
        <w:rPr>
          <w:i/>
          <w:color w:val="000000" w:themeColor="text1"/>
          <w:szCs w:val="24"/>
          <w:lang w:val="hr-HR"/>
        </w:rPr>
        <w:t xml:space="preserve"> </w:t>
      </w:r>
      <w:r w:rsidRPr="006B7160">
        <w:rPr>
          <w:i/>
          <w:color w:val="000000" w:themeColor="text1"/>
          <w:szCs w:val="24"/>
          <w:lang w:val="hr-HR"/>
        </w:rPr>
        <w:t>1. do 14.</w:t>
      </w:r>
      <w:r w:rsidR="00AD794A">
        <w:rPr>
          <w:i/>
          <w:color w:val="000000" w:themeColor="text1"/>
          <w:szCs w:val="24"/>
          <w:lang w:val="hr-HR"/>
        </w:rPr>
        <w:t xml:space="preserve"> </w:t>
      </w:r>
      <w:r w:rsidRPr="006B7160">
        <w:rPr>
          <w:i/>
          <w:color w:val="000000" w:themeColor="text1"/>
          <w:szCs w:val="24"/>
          <w:lang w:val="hr-HR"/>
        </w:rPr>
        <w:t>12.</w:t>
      </w:r>
      <w:r w:rsidR="00AD794A">
        <w:rPr>
          <w:i/>
          <w:color w:val="000000" w:themeColor="text1"/>
          <w:szCs w:val="24"/>
          <w:lang w:val="hr-HR"/>
        </w:rPr>
        <w:t xml:space="preserve"> </w:t>
      </w:r>
      <w:r w:rsidRPr="006B7160">
        <w:rPr>
          <w:i/>
          <w:color w:val="000000" w:themeColor="text1"/>
          <w:szCs w:val="24"/>
          <w:lang w:val="hr-HR"/>
        </w:rPr>
        <w:t>2023. godine</w:t>
      </w:r>
      <w:r w:rsidR="00AD794A">
        <w:rPr>
          <w:i/>
          <w:color w:val="000000" w:themeColor="text1"/>
          <w:szCs w:val="24"/>
          <w:lang w:val="hr-HR"/>
        </w:rPr>
        <w:t>.</w:t>
      </w:r>
    </w:p>
    <w:p w14:paraId="78F6426C" w14:textId="77777777" w:rsidR="00CA13AB" w:rsidRPr="006B7160" w:rsidRDefault="00CA13AB" w:rsidP="001F0A91">
      <w:pPr>
        <w:spacing w:line="276" w:lineRule="auto"/>
        <w:rPr>
          <w:i/>
          <w:color w:val="000000" w:themeColor="text1"/>
          <w:szCs w:val="24"/>
          <w:lang w:val="hr-HR"/>
        </w:rPr>
      </w:pPr>
    </w:p>
    <w:p w14:paraId="1A5F32BB" w14:textId="77777777" w:rsidR="00B4650F" w:rsidRPr="006B7160" w:rsidRDefault="00B4650F" w:rsidP="001F0A91">
      <w:pPr>
        <w:spacing w:line="276" w:lineRule="auto"/>
        <w:rPr>
          <w:b/>
          <w:color w:val="000000" w:themeColor="text1"/>
          <w:szCs w:val="24"/>
          <w:lang w:val="hr-HR"/>
        </w:rPr>
      </w:pPr>
    </w:p>
    <w:p w14:paraId="5129EF66" w14:textId="77777777" w:rsidR="00CA13AB" w:rsidRPr="006B7160" w:rsidRDefault="00CA13AB" w:rsidP="001F0A91">
      <w:pPr>
        <w:spacing w:line="276" w:lineRule="auto"/>
        <w:rPr>
          <w:b/>
          <w:color w:val="000000" w:themeColor="text1"/>
          <w:szCs w:val="24"/>
          <w:lang w:val="hr-HR"/>
        </w:rPr>
      </w:pPr>
      <w:r w:rsidRPr="006B7160">
        <w:rPr>
          <w:b/>
          <w:color w:val="000000" w:themeColor="text1"/>
          <w:szCs w:val="24"/>
          <w:lang w:val="hr-HR"/>
        </w:rPr>
        <w:t>Ishrana</w:t>
      </w:r>
    </w:p>
    <w:p w14:paraId="50D1F020" w14:textId="77777777" w:rsidR="00CA13AB" w:rsidRPr="006B7160" w:rsidRDefault="00CA13AB" w:rsidP="001F0A91">
      <w:pPr>
        <w:spacing w:line="276" w:lineRule="auto"/>
        <w:rPr>
          <w:color w:val="000000" w:themeColor="text1"/>
          <w:szCs w:val="24"/>
          <w:lang w:val="hr-HR"/>
        </w:rPr>
      </w:pPr>
    </w:p>
    <w:p w14:paraId="20F5CDD3" w14:textId="77777777" w:rsidR="00CA13AB" w:rsidRPr="006B7160" w:rsidRDefault="00CA13AB" w:rsidP="001F0A91">
      <w:pPr>
        <w:spacing w:line="276" w:lineRule="auto"/>
        <w:rPr>
          <w:color w:val="000000" w:themeColor="text1"/>
          <w:szCs w:val="24"/>
          <w:lang w:val="hr-HR"/>
        </w:rPr>
      </w:pPr>
      <w:r w:rsidRPr="006B7160">
        <w:rPr>
          <w:color w:val="000000" w:themeColor="text1"/>
          <w:szCs w:val="24"/>
          <w:lang w:val="hr-HR"/>
        </w:rPr>
        <w:t xml:space="preserve">U razgovoru je istaknuto da zadržana lica dobiju obrok </w:t>
      </w:r>
      <w:r w:rsidR="00AD794A">
        <w:rPr>
          <w:color w:val="000000" w:themeColor="text1"/>
          <w:szCs w:val="24"/>
          <w:lang w:val="hr-HR"/>
        </w:rPr>
        <w:t>a</w:t>
      </w:r>
      <w:r w:rsidRPr="006B7160">
        <w:rPr>
          <w:color w:val="000000" w:themeColor="text1"/>
          <w:szCs w:val="24"/>
          <w:lang w:val="hr-HR"/>
        </w:rPr>
        <w:t xml:space="preserve">ko to žele. Napomenuto je da obrok najčešće osigura i donese neko od članova porodice lica lišenog slobode, a </w:t>
      </w:r>
      <w:r w:rsidR="00AD794A">
        <w:rPr>
          <w:color w:val="000000" w:themeColor="text1"/>
          <w:szCs w:val="24"/>
          <w:lang w:val="hr-HR"/>
        </w:rPr>
        <w:t>a</w:t>
      </w:r>
      <w:r w:rsidRPr="006B7160">
        <w:rPr>
          <w:color w:val="000000" w:themeColor="text1"/>
          <w:szCs w:val="24"/>
          <w:lang w:val="hr-HR"/>
        </w:rPr>
        <w:t>ko to nije moguće</w:t>
      </w:r>
      <w:r w:rsidR="00AD794A">
        <w:rPr>
          <w:color w:val="000000" w:themeColor="text1"/>
          <w:szCs w:val="24"/>
          <w:lang w:val="hr-HR"/>
        </w:rPr>
        <w:t>,</w:t>
      </w:r>
      <w:r w:rsidRPr="006B7160">
        <w:rPr>
          <w:color w:val="000000" w:themeColor="text1"/>
          <w:szCs w:val="24"/>
          <w:lang w:val="hr-HR"/>
        </w:rPr>
        <w:t xml:space="preserve"> obrok se kupi iz ličnih sredstava policijskih službenika. Prema tvrdnjama nadležnih, ova policijska stanica nema posebna novčana sredstva iz kojih bi licima lišenim slobode </w:t>
      </w:r>
      <w:r w:rsidR="00AD794A">
        <w:rPr>
          <w:color w:val="000000" w:themeColor="text1"/>
          <w:szCs w:val="24"/>
          <w:lang w:val="hr-HR"/>
        </w:rPr>
        <w:t>osigurala</w:t>
      </w:r>
      <w:r w:rsidRPr="006B7160">
        <w:rPr>
          <w:color w:val="000000" w:themeColor="text1"/>
          <w:szCs w:val="24"/>
          <w:lang w:val="hr-HR"/>
        </w:rPr>
        <w:t xml:space="preserve"> obroke. </w:t>
      </w:r>
    </w:p>
    <w:p w14:paraId="10E5D519" w14:textId="77777777" w:rsidR="00CA13AB" w:rsidRPr="006B7160" w:rsidRDefault="00CA13AB" w:rsidP="001F0A91">
      <w:pPr>
        <w:spacing w:line="276" w:lineRule="auto"/>
        <w:rPr>
          <w:color w:val="000000" w:themeColor="text1"/>
          <w:szCs w:val="24"/>
          <w:lang w:val="hr-HR"/>
        </w:rPr>
      </w:pPr>
    </w:p>
    <w:p w14:paraId="5C2CD175" w14:textId="77777777" w:rsidR="00CA13AB" w:rsidRPr="006B7160" w:rsidRDefault="00CA13AB" w:rsidP="001F0A91">
      <w:pPr>
        <w:spacing w:line="276" w:lineRule="auto"/>
        <w:rPr>
          <w:color w:val="000000" w:themeColor="text1"/>
          <w:szCs w:val="24"/>
          <w:lang w:val="hr-HR"/>
        </w:rPr>
      </w:pPr>
      <w:r w:rsidRPr="006B7160">
        <w:rPr>
          <w:color w:val="000000" w:themeColor="text1"/>
          <w:szCs w:val="24"/>
          <w:lang w:val="hr-HR"/>
        </w:rPr>
        <w:t xml:space="preserve">S tim u vezi, </w:t>
      </w:r>
      <w:r w:rsidR="00AD794A">
        <w:rPr>
          <w:color w:val="000000" w:themeColor="text1"/>
          <w:szCs w:val="24"/>
          <w:lang w:val="hr-HR"/>
        </w:rPr>
        <w:t>o</w:t>
      </w:r>
      <w:r w:rsidRPr="006B7160">
        <w:rPr>
          <w:color w:val="000000" w:themeColor="text1"/>
          <w:szCs w:val="24"/>
          <w:lang w:val="hr-HR"/>
        </w:rPr>
        <w:t>mbudsmeni konstat</w:t>
      </w:r>
      <w:r w:rsidR="00AD794A">
        <w:rPr>
          <w:color w:val="000000" w:themeColor="text1"/>
          <w:szCs w:val="24"/>
          <w:lang w:val="hr-HR"/>
        </w:rPr>
        <w:t>ira</w:t>
      </w:r>
      <w:r w:rsidRPr="006B7160">
        <w:rPr>
          <w:color w:val="000000" w:themeColor="text1"/>
          <w:szCs w:val="24"/>
          <w:lang w:val="hr-HR"/>
        </w:rPr>
        <w:t>ju da je ova praksa u suprotnosti s članom 25. Upu</w:t>
      </w:r>
      <w:r w:rsidR="00AD794A">
        <w:rPr>
          <w:color w:val="000000" w:themeColor="text1"/>
          <w:szCs w:val="24"/>
          <w:lang w:val="hr-HR"/>
        </w:rPr>
        <w:t>t</w:t>
      </w:r>
      <w:r w:rsidRPr="006B7160">
        <w:rPr>
          <w:color w:val="000000" w:themeColor="text1"/>
          <w:szCs w:val="24"/>
          <w:lang w:val="hr-HR"/>
        </w:rPr>
        <w:t>stva o postupanju sa licima lišenim slobode</w:t>
      </w:r>
      <w:r w:rsidR="00AD794A">
        <w:rPr>
          <w:color w:val="000000" w:themeColor="text1"/>
          <w:szCs w:val="24"/>
          <w:lang w:val="hr-HR"/>
        </w:rPr>
        <w:t>,</w:t>
      </w:r>
      <w:r w:rsidRPr="006B7160">
        <w:rPr>
          <w:color w:val="000000" w:themeColor="text1"/>
          <w:szCs w:val="24"/>
          <w:lang w:val="hr-HR"/>
        </w:rPr>
        <w:t xml:space="preserve"> u kojem je navedeno da se licima lišenim slobode </w:t>
      </w:r>
      <w:r w:rsidR="00AD794A">
        <w:rPr>
          <w:color w:val="000000" w:themeColor="text1"/>
          <w:szCs w:val="24"/>
          <w:lang w:val="hr-HR"/>
        </w:rPr>
        <w:t>osigurava</w:t>
      </w:r>
      <w:r w:rsidRPr="006B7160">
        <w:rPr>
          <w:color w:val="000000" w:themeColor="text1"/>
          <w:szCs w:val="24"/>
          <w:lang w:val="hr-HR"/>
        </w:rPr>
        <w:t xml:space="preserve"> najmanje jedan besplatan obrok svakih osam </w:t>
      </w:r>
      <w:r w:rsidR="00AD794A">
        <w:rPr>
          <w:color w:val="000000" w:themeColor="text1"/>
          <w:szCs w:val="24"/>
          <w:lang w:val="hr-HR"/>
        </w:rPr>
        <w:t>sati.</w:t>
      </w:r>
      <w:r w:rsidRPr="006B7160">
        <w:rPr>
          <w:color w:val="000000" w:themeColor="text1"/>
          <w:szCs w:val="24"/>
          <w:lang w:val="hr-HR"/>
        </w:rPr>
        <w:t xml:space="preserve"> </w:t>
      </w:r>
    </w:p>
    <w:p w14:paraId="3E6C6A3E" w14:textId="77777777" w:rsidR="00CA13AB" w:rsidRPr="006B7160" w:rsidRDefault="00CA13AB" w:rsidP="001F0A91">
      <w:pPr>
        <w:spacing w:line="276" w:lineRule="auto"/>
        <w:rPr>
          <w:color w:val="000000" w:themeColor="text1"/>
          <w:szCs w:val="24"/>
          <w:lang w:val="hr-HR"/>
        </w:rPr>
      </w:pPr>
    </w:p>
    <w:p w14:paraId="6034A636" w14:textId="77777777" w:rsidR="00CA13AB" w:rsidRPr="006B7160" w:rsidRDefault="00CA13AB" w:rsidP="001F0A91">
      <w:pPr>
        <w:spacing w:line="276" w:lineRule="auto"/>
        <w:rPr>
          <w:b/>
          <w:color w:val="000000" w:themeColor="text1"/>
          <w:szCs w:val="24"/>
          <w:lang w:val="hr-HR"/>
        </w:rPr>
      </w:pPr>
      <w:r w:rsidRPr="006B7160">
        <w:rPr>
          <w:b/>
          <w:color w:val="000000" w:themeColor="text1"/>
          <w:szCs w:val="24"/>
          <w:lang w:val="hr-HR"/>
        </w:rPr>
        <w:t>Prava lica lišenih slobode</w:t>
      </w:r>
    </w:p>
    <w:p w14:paraId="5ED94FB7" w14:textId="77777777" w:rsidR="00CA13AB" w:rsidRPr="006B7160" w:rsidRDefault="00CA13AB" w:rsidP="001F0A91">
      <w:pPr>
        <w:spacing w:line="276" w:lineRule="auto"/>
        <w:rPr>
          <w:color w:val="000000" w:themeColor="text1"/>
          <w:szCs w:val="24"/>
          <w:lang w:val="hr-HR"/>
        </w:rPr>
      </w:pPr>
    </w:p>
    <w:p w14:paraId="51D4011C" w14:textId="77777777" w:rsidR="00B4650F" w:rsidRPr="006B7160" w:rsidRDefault="00CA13AB" w:rsidP="001F0A91">
      <w:pPr>
        <w:spacing w:line="276" w:lineRule="auto"/>
        <w:rPr>
          <w:color w:val="000000" w:themeColor="text1"/>
          <w:szCs w:val="24"/>
          <w:lang w:val="hr-HR"/>
        </w:rPr>
      </w:pPr>
      <w:r w:rsidRPr="006B7160">
        <w:rPr>
          <w:color w:val="000000" w:themeColor="text1"/>
          <w:szCs w:val="24"/>
          <w:lang w:val="hr-HR"/>
        </w:rPr>
        <w:t xml:space="preserve">Prilikom posjete izvršen je uvid u </w:t>
      </w:r>
      <w:r w:rsidR="00AD794A">
        <w:rPr>
          <w:color w:val="000000" w:themeColor="text1"/>
          <w:szCs w:val="24"/>
          <w:lang w:val="hr-HR"/>
        </w:rPr>
        <w:t>nekoliko</w:t>
      </w:r>
      <w:r w:rsidRPr="006B7160">
        <w:rPr>
          <w:color w:val="000000" w:themeColor="text1"/>
          <w:szCs w:val="24"/>
          <w:lang w:val="hr-HR"/>
        </w:rPr>
        <w:t xml:space="preserve"> nasumično odabranih predmeta, a u cilju provjere da li se evidencije vode uredno, da li sadrže svu potrebnu dokumentaciju, s posebnim fokusom na zaštitu prava lica lišenih slobode, odnosno kako bi se utvrdilo da li su prilikom </w:t>
      </w:r>
      <w:r w:rsidRPr="006B7160">
        <w:rPr>
          <w:color w:val="000000" w:themeColor="text1"/>
          <w:szCs w:val="24"/>
          <w:lang w:val="hr-HR"/>
        </w:rPr>
        <w:lastRenderedPageBreak/>
        <w:t>lišenja upoznata sa svojim pravima i da li im se izdaju sve potrebne potvrde u skladu s Upu</w:t>
      </w:r>
      <w:r w:rsidR="00AD794A">
        <w:rPr>
          <w:color w:val="000000" w:themeColor="text1"/>
          <w:szCs w:val="24"/>
          <w:lang w:val="hr-HR"/>
        </w:rPr>
        <w:t>t</w:t>
      </w:r>
      <w:r w:rsidRPr="006B7160">
        <w:rPr>
          <w:color w:val="000000" w:themeColor="text1"/>
          <w:szCs w:val="24"/>
          <w:lang w:val="hr-HR"/>
        </w:rPr>
        <w:t>stvom o postupanju sa licima lišenim slobode</w:t>
      </w:r>
      <w:r w:rsidR="00AD794A">
        <w:rPr>
          <w:color w:val="000000" w:themeColor="text1"/>
          <w:szCs w:val="24"/>
          <w:lang w:val="hr-HR"/>
        </w:rPr>
        <w:t>.</w:t>
      </w:r>
      <w:r w:rsidRPr="006B7160">
        <w:rPr>
          <w:color w:val="000000" w:themeColor="text1"/>
          <w:szCs w:val="24"/>
          <w:vertAlign w:val="superscript"/>
          <w:lang w:val="hr-HR"/>
        </w:rPr>
        <w:footnoteReference w:id="69"/>
      </w:r>
    </w:p>
    <w:p w14:paraId="4D3B8303" w14:textId="77777777" w:rsidR="00CA13AB" w:rsidRPr="006B7160" w:rsidRDefault="00CA13AB" w:rsidP="001F0A91">
      <w:pPr>
        <w:spacing w:line="276" w:lineRule="auto"/>
        <w:rPr>
          <w:color w:val="000000" w:themeColor="text1"/>
          <w:szCs w:val="24"/>
          <w:lang w:val="hr-HR"/>
        </w:rPr>
      </w:pPr>
      <w:r w:rsidRPr="006B7160">
        <w:rPr>
          <w:color w:val="000000" w:themeColor="text1"/>
          <w:szCs w:val="24"/>
          <w:lang w:val="hr-HR"/>
        </w:rPr>
        <w:t xml:space="preserve">U policijskoj stanici Bijeljina 1 zaposlene su osobe oba </w:t>
      </w:r>
      <w:r w:rsidR="00AD794A">
        <w:rPr>
          <w:color w:val="000000" w:themeColor="text1"/>
          <w:szCs w:val="24"/>
          <w:lang w:val="hr-HR"/>
        </w:rPr>
        <w:t>s</w:t>
      </w:r>
      <w:r w:rsidRPr="006B7160">
        <w:rPr>
          <w:color w:val="000000" w:themeColor="text1"/>
          <w:szCs w:val="24"/>
          <w:lang w:val="hr-HR"/>
        </w:rPr>
        <w:t xml:space="preserve">pola, tako da pretrese vrši policijski službenik onog </w:t>
      </w:r>
      <w:r w:rsidR="00AD794A">
        <w:rPr>
          <w:color w:val="000000" w:themeColor="text1"/>
          <w:szCs w:val="24"/>
          <w:lang w:val="hr-HR"/>
        </w:rPr>
        <w:t>s</w:t>
      </w:r>
      <w:r w:rsidRPr="006B7160">
        <w:rPr>
          <w:color w:val="000000" w:themeColor="text1"/>
          <w:szCs w:val="24"/>
          <w:lang w:val="hr-HR"/>
        </w:rPr>
        <w:t>pola kojeg je i lice koje se pretresa. Prilikom vršenja pretresa sačinjava se Zapisnik o pretresanju</w:t>
      </w:r>
      <w:r w:rsidR="00AD794A">
        <w:rPr>
          <w:color w:val="000000" w:themeColor="text1"/>
          <w:szCs w:val="24"/>
          <w:lang w:val="hr-HR"/>
        </w:rPr>
        <w:t>,</w:t>
      </w:r>
      <w:r w:rsidRPr="006B7160">
        <w:rPr>
          <w:color w:val="000000" w:themeColor="text1"/>
          <w:szCs w:val="24"/>
          <w:lang w:val="hr-HR"/>
        </w:rPr>
        <w:t xml:space="preserve"> u ko</w:t>
      </w:r>
      <w:r w:rsidR="00AD794A">
        <w:rPr>
          <w:color w:val="000000" w:themeColor="text1"/>
          <w:szCs w:val="24"/>
          <w:lang w:val="hr-HR"/>
        </w:rPr>
        <w:t>je</w:t>
      </w:r>
      <w:r w:rsidRPr="006B7160">
        <w:rPr>
          <w:color w:val="000000" w:themeColor="text1"/>
          <w:szCs w:val="24"/>
          <w:lang w:val="hr-HR"/>
        </w:rPr>
        <w:t xml:space="preserve">m su tačno opisani predmeti i isprave koji se oduzimaju. Zapisnik, pored lica koje je izvršilo pretres, potpisuje i lice na kojem se vrši pretresanje. Za </w:t>
      </w:r>
      <w:r w:rsidR="00AD794A">
        <w:rPr>
          <w:color w:val="000000" w:themeColor="text1"/>
          <w:szCs w:val="24"/>
          <w:lang w:val="hr-HR"/>
        </w:rPr>
        <w:t>osiguravanje</w:t>
      </w:r>
      <w:r w:rsidRPr="006B7160">
        <w:rPr>
          <w:color w:val="000000" w:themeColor="text1"/>
          <w:szCs w:val="24"/>
          <w:lang w:val="hr-HR"/>
        </w:rPr>
        <w:t xml:space="preserve"> privremeno oduzetih ličnih stvari zadržanih lica ne postoje adekvatni sefovi niti ormarići već se predmeti stavljaju na improviz</w:t>
      </w:r>
      <w:r w:rsidR="00AD794A">
        <w:rPr>
          <w:color w:val="000000" w:themeColor="text1"/>
          <w:szCs w:val="24"/>
          <w:lang w:val="hr-HR"/>
        </w:rPr>
        <w:t>ir</w:t>
      </w:r>
      <w:r w:rsidRPr="006B7160">
        <w:rPr>
          <w:color w:val="000000" w:themeColor="text1"/>
          <w:szCs w:val="24"/>
          <w:lang w:val="hr-HR"/>
        </w:rPr>
        <w:t>anu otvorenu policu, a oduzeti predmeti vraćaju se licu prilikom otpusta, uz prethodno potpisivanje potvrde o vraćanju.</w:t>
      </w:r>
      <w:r w:rsidR="00E97A68">
        <w:rPr>
          <w:color w:val="000000" w:themeColor="text1"/>
          <w:szCs w:val="24"/>
          <w:lang w:val="hr-HR"/>
        </w:rPr>
        <w:t xml:space="preserve"> </w:t>
      </w:r>
    </w:p>
    <w:p w14:paraId="7F1DDCE2" w14:textId="77777777" w:rsidR="00CA13AB" w:rsidRPr="006B7160" w:rsidRDefault="00CA13AB" w:rsidP="001F0A91">
      <w:pPr>
        <w:spacing w:line="276" w:lineRule="auto"/>
        <w:rPr>
          <w:color w:val="000000" w:themeColor="text1"/>
          <w:szCs w:val="24"/>
          <w:lang w:val="hr-HR"/>
        </w:rPr>
      </w:pPr>
    </w:p>
    <w:p w14:paraId="37AFBF4A" w14:textId="77777777" w:rsidR="00CA13AB" w:rsidRPr="006B7160" w:rsidRDefault="00CA13AB" w:rsidP="001F0A91">
      <w:pPr>
        <w:spacing w:line="276" w:lineRule="auto"/>
        <w:rPr>
          <w:color w:val="000000" w:themeColor="text1"/>
          <w:szCs w:val="24"/>
          <w:lang w:val="hr-HR"/>
        </w:rPr>
      </w:pPr>
      <w:r w:rsidRPr="006B7160">
        <w:rPr>
          <w:color w:val="000000" w:themeColor="text1"/>
          <w:szCs w:val="24"/>
          <w:lang w:val="hr-HR"/>
        </w:rPr>
        <w:t xml:space="preserve">Iz uvida u nasumično odabrane predmete uočeno je da se evidencije uredno vode i sadrže sve propisane potvrde i zapisnike. </w:t>
      </w:r>
    </w:p>
    <w:p w14:paraId="6C4A5704" w14:textId="77777777" w:rsidR="000F4C6D" w:rsidRPr="006B7160" w:rsidRDefault="000F4C6D" w:rsidP="001F0A91">
      <w:pPr>
        <w:spacing w:line="276" w:lineRule="auto"/>
        <w:rPr>
          <w:color w:val="000000" w:themeColor="text1"/>
          <w:szCs w:val="24"/>
          <w:lang w:val="hr-HR"/>
        </w:rPr>
      </w:pPr>
    </w:p>
    <w:p w14:paraId="7AF92C2F" w14:textId="77777777" w:rsidR="000F4C6D" w:rsidRPr="006B7160" w:rsidRDefault="000F4C6D" w:rsidP="001F0A91">
      <w:pPr>
        <w:spacing w:line="276" w:lineRule="auto"/>
        <w:rPr>
          <w:color w:val="000000" w:themeColor="text1"/>
          <w:szCs w:val="24"/>
          <w:lang w:val="hr-HR"/>
        </w:rPr>
      </w:pPr>
    </w:p>
    <w:p w14:paraId="44211178" w14:textId="77777777" w:rsidR="00CA13AB" w:rsidRPr="006B7160" w:rsidRDefault="00CA13AB" w:rsidP="001F0A91">
      <w:pPr>
        <w:spacing w:line="276" w:lineRule="auto"/>
        <w:rPr>
          <w:b/>
          <w:color w:val="000000" w:themeColor="text1"/>
          <w:szCs w:val="24"/>
          <w:lang w:val="hr-HR"/>
        </w:rPr>
      </w:pPr>
      <w:r w:rsidRPr="006B7160">
        <w:rPr>
          <w:b/>
          <w:color w:val="000000" w:themeColor="text1"/>
          <w:szCs w:val="24"/>
          <w:lang w:val="hr-HR"/>
        </w:rPr>
        <w:t xml:space="preserve">Preporuke </w:t>
      </w:r>
      <w:r w:rsidR="006E4FD6">
        <w:rPr>
          <w:b/>
          <w:color w:val="000000" w:themeColor="text1"/>
          <w:szCs w:val="24"/>
          <w:lang w:val="hr-HR"/>
        </w:rPr>
        <w:t>o</w:t>
      </w:r>
      <w:r w:rsidRPr="006B7160">
        <w:rPr>
          <w:b/>
          <w:color w:val="000000" w:themeColor="text1"/>
          <w:szCs w:val="24"/>
          <w:lang w:val="hr-HR"/>
        </w:rPr>
        <w:t>mbudsmena Bosne i Hercegovine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CA13AB" w:rsidRPr="00597D8F" w14:paraId="47FF90CC" w14:textId="77777777" w:rsidTr="002207A9">
        <w:tc>
          <w:tcPr>
            <w:tcW w:w="9570" w:type="dxa"/>
          </w:tcPr>
          <w:p w14:paraId="43A7EEF4" w14:textId="77777777" w:rsidR="00CA13AB" w:rsidRPr="006B7160" w:rsidRDefault="00CA13AB" w:rsidP="001F0A91">
            <w:pPr>
              <w:spacing w:line="276" w:lineRule="auto"/>
              <w:rPr>
                <w:b/>
                <w:color w:val="000000" w:themeColor="text1"/>
                <w:szCs w:val="24"/>
                <w:lang w:val="hr-HR"/>
              </w:rPr>
            </w:pPr>
            <w:r w:rsidRPr="006B7160">
              <w:rPr>
                <w:b/>
                <w:color w:val="000000" w:themeColor="text1"/>
                <w:szCs w:val="24"/>
                <w:lang w:val="hr-HR"/>
              </w:rPr>
              <w:t>Ministarstvu unutrašnjih poslova Republike Srpske, Policijskoj upravi Bijeljina, Policijsk</w:t>
            </w:r>
            <w:r w:rsidR="006E4FD6">
              <w:rPr>
                <w:b/>
                <w:color w:val="000000" w:themeColor="text1"/>
                <w:szCs w:val="24"/>
                <w:lang w:val="hr-HR"/>
              </w:rPr>
              <w:t>oj</w:t>
            </w:r>
            <w:r w:rsidRPr="006B7160">
              <w:rPr>
                <w:b/>
                <w:color w:val="000000" w:themeColor="text1"/>
                <w:szCs w:val="24"/>
                <w:lang w:val="hr-HR"/>
              </w:rPr>
              <w:t xml:space="preserve"> stanic</w:t>
            </w:r>
            <w:r w:rsidR="006E4FD6">
              <w:rPr>
                <w:b/>
                <w:color w:val="000000" w:themeColor="text1"/>
                <w:szCs w:val="24"/>
                <w:lang w:val="hr-HR"/>
              </w:rPr>
              <w:t>i</w:t>
            </w:r>
            <w:r w:rsidRPr="006B7160">
              <w:rPr>
                <w:b/>
                <w:color w:val="000000" w:themeColor="text1"/>
                <w:szCs w:val="24"/>
                <w:lang w:val="hr-HR"/>
              </w:rPr>
              <w:t xml:space="preserve"> Bijeljina 1:</w:t>
            </w:r>
          </w:p>
          <w:p w14:paraId="1C86CFA0" w14:textId="77777777" w:rsidR="00CF05C1" w:rsidRPr="006B7160" w:rsidRDefault="00AD794A" w:rsidP="00CF05C1">
            <w:pPr>
              <w:pStyle w:val="ListParagraph"/>
              <w:numPr>
                <w:ilvl w:val="0"/>
                <w:numId w:val="30"/>
              </w:numPr>
              <w:spacing w:line="276" w:lineRule="auto"/>
              <w:rPr>
                <w:color w:val="000000" w:themeColor="text1"/>
                <w:szCs w:val="24"/>
                <w:lang w:val="hr-HR"/>
              </w:rPr>
            </w:pPr>
            <w:r>
              <w:rPr>
                <w:color w:val="000000" w:themeColor="text1"/>
                <w:szCs w:val="24"/>
                <w:lang w:val="hr-HR"/>
              </w:rPr>
              <w:t>d</w:t>
            </w:r>
            <w:r w:rsidR="00CF05C1" w:rsidRPr="006B7160">
              <w:rPr>
                <w:color w:val="000000" w:themeColor="text1"/>
                <w:szCs w:val="24"/>
                <w:lang w:val="hr-HR"/>
              </w:rPr>
              <w:t>a</w:t>
            </w:r>
            <w:r>
              <w:rPr>
                <w:color w:val="000000" w:themeColor="text1"/>
                <w:szCs w:val="24"/>
                <w:lang w:val="hr-HR"/>
              </w:rPr>
              <w:t xml:space="preserve"> se</w:t>
            </w:r>
            <w:r w:rsidR="00CF05C1" w:rsidRPr="006B7160">
              <w:rPr>
                <w:color w:val="000000" w:themeColor="text1"/>
                <w:szCs w:val="24"/>
                <w:lang w:val="hr-HR"/>
              </w:rPr>
              <w:t xml:space="preserve"> izvrš</w:t>
            </w:r>
            <w:r>
              <w:rPr>
                <w:color w:val="000000" w:themeColor="text1"/>
                <w:szCs w:val="24"/>
                <w:lang w:val="hr-HR"/>
              </w:rPr>
              <w:t>i</w:t>
            </w:r>
            <w:r w:rsidR="00CF05C1" w:rsidRPr="006B7160">
              <w:rPr>
                <w:color w:val="000000" w:themeColor="text1"/>
                <w:szCs w:val="24"/>
                <w:lang w:val="hr-HR"/>
              </w:rPr>
              <w:t xml:space="preserve"> adaptacij</w:t>
            </w:r>
            <w:r>
              <w:rPr>
                <w:color w:val="000000" w:themeColor="text1"/>
                <w:szCs w:val="24"/>
                <w:lang w:val="hr-HR"/>
              </w:rPr>
              <w:t>a</w:t>
            </w:r>
            <w:r w:rsidR="00CF05C1" w:rsidRPr="006B7160">
              <w:rPr>
                <w:color w:val="000000" w:themeColor="text1"/>
                <w:szCs w:val="24"/>
                <w:lang w:val="hr-HR"/>
              </w:rPr>
              <w:t xml:space="preserve"> prostorija za zadržavanje na način da se omogući dotok svježeg </w:t>
            </w:r>
            <w:r>
              <w:rPr>
                <w:color w:val="000000" w:themeColor="text1"/>
                <w:szCs w:val="24"/>
                <w:lang w:val="hr-HR"/>
              </w:rPr>
              <w:t>zraka</w:t>
            </w:r>
            <w:r w:rsidR="00CF05C1" w:rsidRPr="006B7160">
              <w:rPr>
                <w:color w:val="000000" w:themeColor="text1"/>
                <w:szCs w:val="24"/>
                <w:lang w:val="hr-HR"/>
              </w:rPr>
              <w:t xml:space="preserve"> i prirodne svjetlosti;</w:t>
            </w:r>
          </w:p>
          <w:p w14:paraId="7AD7DD73" w14:textId="77777777" w:rsidR="00CF05C1" w:rsidRPr="006B7160" w:rsidRDefault="00AD794A" w:rsidP="00CF05C1">
            <w:pPr>
              <w:pStyle w:val="ListParagraph"/>
              <w:numPr>
                <w:ilvl w:val="0"/>
                <w:numId w:val="29"/>
              </w:numPr>
              <w:spacing w:line="276" w:lineRule="auto"/>
              <w:rPr>
                <w:color w:val="000000" w:themeColor="text1"/>
                <w:szCs w:val="24"/>
                <w:lang w:val="hr-HR"/>
              </w:rPr>
            </w:pPr>
            <w:r>
              <w:rPr>
                <w:color w:val="000000" w:themeColor="text1"/>
                <w:szCs w:val="24"/>
                <w:lang w:val="hr-HR"/>
              </w:rPr>
              <w:t>d</w:t>
            </w:r>
            <w:r w:rsidR="00CF05C1" w:rsidRPr="006B7160">
              <w:rPr>
                <w:color w:val="000000" w:themeColor="text1"/>
                <w:szCs w:val="24"/>
                <w:lang w:val="hr-HR"/>
              </w:rPr>
              <w:t>a</w:t>
            </w:r>
            <w:r>
              <w:rPr>
                <w:color w:val="000000" w:themeColor="text1"/>
                <w:szCs w:val="24"/>
                <w:lang w:val="hr-HR"/>
              </w:rPr>
              <w:t xml:space="preserve"> se</w:t>
            </w:r>
            <w:r w:rsidR="00CF05C1" w:rsidRPr="006B7160">
              <w:rPr>
                <w:color w:val="000000" w:themeColor="text1"/>
                <w:szCs w:val="24"/>
                <w:lang w:val="hr-HR"/>
              </w:rPr>
              <w:t xml:space="preserve"> u postojećim prostorijama za zadržavanje uspostav</w:t>
            </w:r>
            <w:r>
              <w:rPr>
                <w:color w:val="000000" w:themeColor="text1"/>
                <w:szCs w:val="24"/>
                <w:lang w:val="hr-HR"/>
              </w:rPr>
              <w:t>i</w:t>
            </w:r>
            <w:r w:rsidR="00CF05C1" w:rsidRPr="006B7160">
              <w:rPr>
                <w:color w:val="000000" w:themeColor="text1"/>
                <w:szCs w:val="24"/>
                <w:lang w:val="hr-HR"/>
              </w:rPr>
              <w:t xml:space="preserve"> videonadzor, koji će omogućiti nadzor nad licima lišeni</w:t>
            </w:r>
            <w:r w:rsidR="006E4FD6">
              <w:rPr>
                <w:color w:val="000000" w:themeColor="text1"/>
                <w:szCs w:val="24"/>
                <w:lang w:val="hr-HR"/>
              </w:rPr>
              <w:t>m</w:t>
            </w:r>
            <w:r w:rsidR="00CF05C1" w:rsidRPr="006B7160">
              <w:rPr>
                <w:color w:val="000000" w:themeColor="text1"/>
                <w:szCs w:val="24"/>
                <w:lang w:val="hr-HR"/>
              </w:rPr>
              <w:t xml:space="preserve"> slobode, </w:t>
            </w:r>
            <w:r>
              <w:rPr>
                <w:color w:val="000000" w:themeColor="text1"/>
                <w:szCs w:val="24"/>
                <w:lang w:val="hr-HR"/>
              </w:rPr>
              <w:t xml:space="preserve">a </w:t>
            </w:r>
            <w:r w:rsidR="00CF05C1" w:rsidRPr="006B7160">
              <w:rPr>
                <w:color w:val="000000" w:themeColor="text1"/>
                <w:szCs w:val="24"/>
                <w:lang w:val="hr-HR"/>
              </w:rPr>
              <w:t xml:space="preserve">u svrhu prevencije bijega i njihovog samopovređivanja, </w:t>
            </w:r>
            <w:r>
              <w:rPr>
                <w:color w:val="000000" w:themeColor="text1"/>
                <w:szCs w:val="24"/>
                <w:lang w:val="hr-HR"/>
              </w:rPr>
              <w:t>te</w:t>
            </w:r>
            <w:r w:rsidR="00CF05C1" w:rsidRPr="006B7160">
              <w:rPr>
                <w:color w:val="000000" w:themeColor="text1"/>
                <w:szCs w:val="24"/>
                <w:lang w:val="hr-HR"/>
              </w:rPr>
              <w:t xml:space="preserve"> ujedno omogućiti i pošt</w:t>
            </w:r>
            <w:r>
              <w:rPr>
                <w:color w:val="000000" w:themeColor="text1"/>
                <w:szCs w:val="24"/>
                <w:lang w:val="hr-HR"/>
              </w:rPr>
              <w:t>o</w:t>
            </w:r>
            <w:r w:rsidR="00CF05C1" w:rsidRPr="006B7160">
              <w:rPr>
                <w:color w:val="000000" w:themeColor="text1"/>
                <w:szCs w:val="24"/>
                <w:lang w:val="hr-HR"/>
              </w:rPr>
              <w:t>vanje ljudskog dostojanstva i u najvećoj mogućoj mjeri privatnost lica lišenih slobode</w:t>
            </w:r>
            <w:r>
              <w:rPr>
                <w:color w:val="000000" w:themeColor="text1"/>
                <w:szCs w:val="24"/>
                <w:lang w:val="hr-HR"/>
              </w:rPr>
              <w:t>;</w:t>
            </w:r>
          </w:p>
          <w:p w14:paraId="46578B0C" w14:textId="77777777" w:rsidR="00CF05C1" w:rsidRPr="006B7160" w:rsidRDefault="00AD794A" w:rsidP="00CF05C1">
            <w:pPr>
              <w:pStyle w:val="ListParagraph"/>
              <w:numPr>
                <w:ilvl w:val="0"/>
                <w:numId w:val="30"/>
              </w:numPr>
              <w:spacing w:line="276" w:lineRule="auto"/>
              <w:rPr>
                <w:color w:val="000000" w:themeColor="text1"/>
                <w:szCs w:val="24"/>
                <w:lang w:val="hr-HR"/>
              </w:rPr>
            </w:pPr>
            <w:r>
              <w:rPr>
                <w:color w:val="000000" w:themeColor="text1"/>
                <w:szCs w:val="24"/>
                <w:lang w:val="hr-HR"/>
              </w:rPr>
              <w:t>d</w:t>
            </w:r>
            <w:r w:rsidR="00CF05C1" w:rsidRPr="006B7160">
              <w:rPr>
                <w:color w:val="000000" w:themeColor="text1"/>
                <w:szCs w:val="24"/>
                <w:lang w:val="hr-HR"/>
              </w:rPr>
              <w:t xml:space="preserve">a </w:t>
            </w:r>
            <w:r>
              <w:rPr>
                <w:color w:val="000000" w:themeColor="text1"/>
                <w:szCs w:val="24"/>
                <w:lang w:val="hr-HR"/>
              </w:rPr>
              <w:t xml:space="preserve">se </w:t>
            </w:r>
            <w:r w:rsidR="00CF05C1" w:rsidRPr="006B7160">
              <w:rPr>
                <w:color w:val="000000" w:themeColor="text1"/>
                <w:szCs w:val="24"/>
                <w:lang w:val="hr-HR"/>
              </w:rPr>
              <w:t>u prostorijama za zadržavanje instalira taster za pozivanje službenog lica;</w:t>
            </w:r>
          </w:p>
          <w:p w14:paraId="277E3862" w14:textId="77777777" w:rsidR="00CF05C1" w:rsidRPr="006B7160" w:rsidRDefault="00AD794A" w:rsidP="00CF05C1">
            <w:pPr>
              <w:pStyle w:val="ListParagraph"/>
              <w:numPr>
                <w:ilvl w:val="0"/>
                <w:numId w:val="30"/>
              </w:numPr>
              <w:spacing w:line="276" w:lineRule="auto"/>
              <w:rPr>
                <w:color w:val="000000" w:themeColor="text1"/>
                <w:szCs w:val="24"/>
                <w:lang w:val="hr-HR"/>
              </w:rPr>
            </w:pPr>
            <w:r>
              <w:rPr>
                <w:color w:val="000000" w:themeColor="text1"/>
                <w:szCs w:val="24"/>
                <w:lang w:val="hr-HR"/>
              </w:rPr>
              <w:t>d</w:t>
            </w:r>
            <w:r w:rsidR="00CF05C1" w:rsidRPr="006B7160">
              <w:rPr>
                <w:color w:val="000000" w:themeColor="text1"/>
                <w:szCs w:val="24"/>
                <w:lang w:val="hr-HR"/>
              </w:rPr>
              <w:t xml:space="preserve">a </w:t>
            </w:r>
            <w:r w:rsidR="007D575D">
              <w:rPr>
                <w:color w:val="000000" w:themeColor="text1"/>
                <w:szCs w:val="24"/>
                <w:lang w:val="hr-HR"/>
              </w:rPr>
              <w:t xml:space="preserve">se </w:t>
            </w:r>
            <w:r w:rsidR="00CF05C1" w:rsidRPr="006B7160">
              <w:rPr>
                <w:color w:val="000000" w:themeColor="text1"/>
                <w:szCs w:val="24"/>
                <w:lang w:val="hr-HR"/>
              </w:rPr>
              <w:t xml:space="preserve">poduzmu neophodne aktivnosti u cilju </w:t>
            </w:r>
            <w:r w:rsidR="007D575D">
              <w:rPr>
                <w:color w:val="000000" w:themeColor="text1"/>
                <w:szCs w:val="24"/>
                <w:lang w:val="hr-HR"/>
              </w:rPr>
              <w:t>osiguranja</w:t>
            </w:r>
            <w:r w:rsidR="00CF05C1" w:rsidRPr="006B7160">
              <w:rPr>
                <w:color w:val="000000" w:themeColor="text1"/>
                <w:szCs w:val="24"/>
                <w:lang w:val="hr-HR"/>
              </w:rPr>
              <w:t xml:space="preserve"> dodatnih smještajnih kapaciteta za lica lišena slobode</w:t>
            </w:r>
            <w:r w:rsidR="007D575D">
              <w:rPr>
                <w:color w:val="000000" w:themeColor="text1"/>
                <w:szCs w:val="24"/>
                <w:lang w:val="hr-HR"/>
              </w:rPr>
              <w:t>;</w:t>
            </w:r>
          </w:p>
          <w:p w14:paraId="3045C618" w14:textId="77777777" w:rsidR="00CF05C1" w:rsidRPr="006B7160" w:rsidRDefault="00AD794A" w:rsidP="00CF05C1">
            <w:pPr>
              <w:pStyle w:val="ListParagraph"/>
              <w:numPr>
                <w:ilvl w:val="0"/>
                <w:numId w:val="30"/>
              </w:numPr>
              <w:spacing w:line="276" w:lineRule="auto"/>
              <w:rPr>
                <w:color w:val="000000" w:themeColor="text1"/>
                <w:szCs w:val="24"/>
                <w:lang w:val="hr-HR"/>
              </w:rPr>
            </w:pPr>
            <w:r>
              <w:rPr>
                <w:color w:val="000000" w:themeColor="text1"/>
                <w:szCs w:val="24"/>
                <w:lang w:val="hr-HR"/>
              </w:rPr>
              <w:t>d</w:t>
            </w:r>
            <w:r w:rsidR="00CF05C1" w:rsidRPr="006B7160">
              <w:rPr>
                <w:color w:val="000000" w:themeColor="text1"/>
                <w:szCs w:val="24"/>
                <w:lang w:val="hr-HR"/>
              </w:rPr>
              <w:t xml:space="preserve">a se osiguraju novčana sredstva za </w:t>
            </w:r>
            <w:r w:rsidR="007D575D">
              <w:rPr>
                <w:color w:val="000000" w:themeColor="text1"/>
                <w:szCs w:val="24"/>
                <w:lang w:val="hr-HR"/>
              </w:rPr>
              <w:t>osiguravanje</w:t>
            </w:r>
            <w:r w:rsidR="00CF05C1" w:rsidRPr="006B7160">
              <w:rPr>
                <w:color w:val="000000" w:themeColor="text1"/>
                <w:szCs w:val="24"/>
                <w:lang w:val="hr-HR"/>
              </w:rPr>
              <w:t xml:space="preserve"> obroka licima lišenim slobode.</w:t>
            </w:r>
          </w:p>
          <w:p w14:paraId="7FCD4CEC" w14:textId="77777777" w:rsidR="007F3465" w:rsidRPr="006B7160" w:rsidRDefault="007F3465" w:rsidP="001F0A91">
            <w:pPr>
              <w:spacing w:line="276" w:lineRule="auto"/>
              <w:rPr>
                <w:color w:val="000000" w:themeColor="text1"/>
                <w:szCs w:val="24"/>
                <w:lang w:val="hr-HR"/>
              </w:rPr>
            </w:pPr>
          </w:p>
          <w:p w14:paraId="020D0182" w14:textId="77777777" w:rsidR="00CA13AB" w:rsidRPr="006B7160" w:rsidRDefault="00CA13AB" w:rsidP="001F0A91">
            <w:pPr>
              <w:spacing w:line="276" w:lineRule="auto"/>
              <w:ind w:firstLine="720"/>
              <w:rPr>
                <w:color w:val="000000" w:themeColor="text1"/>
                <w:szCs w:val="24"/>
                <w:lang w:val="hr-HR"/>
              </w:rPr>
            </w:pPr>
          </w:p>
        </w:tc>
      </w:tr>
    </w:tbl>
    <w:p w14:paraId="3262C146" w14:textId="77777777" w:rsidR="00CA13AB" w:rsidRPr="006B7160" w:rsidRDefault="00CA13AB" w:rsidP="001F0A91">
      <w:pPr>
        <w:spacing w:line="276" w:lineRule="auto"/>
        <w:rPr>
          <w:color w:val="000000" w:themeColor="text1"/>
          <w:szCs w:val="24"/>
          <w:lang w:val="hr-HR" w:eastAsia="sr-Latn-BA"/>
        </w:rPr>
      </w:pPr>
      <w:bookmarkStart w:id="24" w:name="_Toc532383435"/>
    </w:p>
    <w:bookmarkEnd w:id="24"/>
    <w:p w14:paraId="119D58C6" w14:textId="77777777" w:rsidR="00CB4F0E" w:rsidRPr="006B7160" w:rsidRDefault="00797328" w:rsidP="00797328">
      <w:pPr>
        <w:jc w:val="left"/>
        <w:rPr>
          <w:b/>
          <w:color w:val="000000" w:themeColor="text1"/>
          <w:szCs w:val="24"/>
          <w:lang w:val="hr-HR"/>
        </w:rPr>
      </w:pPr>
      <w:r w:rsidRPr="006B7160">
        <w:rPr>
          <w:b/>
          <w:color w:val="000000" w:themeColor="text1"/>
          <w:szCs w:val="24"/>
          <w:lang w:val="hr-HR"/>
        </w:rPr>
        <w:br w:type="page"/>
      </w:r>
    </w:p>
    <w:p w14:paraId="5C635C33" w14:textId="77777777" w:rsidR="00CB4F0E" w:rsidRPr="006B7160" w:rsidRDefault="00CB4F0E" w:rsidP="001F0A91">
      <w:pPr>
        <w:pStyle w:val="Heading1"/>
        <w:rPr>
          <w:color w:val="000000" w:themeColor="text1"/>
          <w:lang w:val="hr-HR"/>
        </w:rPr>
      </w:pPr>
    </w:p>
    <w:p w14:paraId="6AD4FA2D" w14:textId="77777777" w:rsidR="00CB4F0E" w:rsidRPr="006B7160" w:rsidRDefault="00C57E86" w:rsidP="001F0A91">
      <w:pPr>
        <w:pStyle w:val="Heading2"/>
        <w:numPr>
          <w:ilvl w:val="1"/>
          <w:numId w:val="33"/>
        </w:numPr>
        <w:rPr>
          <w:color w:val="000000" w:themeColor="text1"/>
          <w:lang w:val="hr-HR"/>
        </w:rPr>
      </w:pPr>
      <w:bookmarkStart w:id="25" w:name="_Toc166485024"/>
      <w:r w:rsidRPr="006B7160">
        <w:rPr>
          <w:color w:val="000000" w:themeColor="text1"/>
          <w:lang w:val="hr-HR"/>
        </w:rPr>
        <w:t>Ministarstvo unutrašnjih poslova Federacije Bosne i Hercegovine</w:t>
      </w:r>
      <w:bookmarkEnd w:id="25"/>
      <w:r w:rsidRPr="006B7160">
        <w:rPr>
          <w:color w:val="000000" w:themeColor="text1"/>
          <w:lang w:val="hr-HR"/>
        </w:rPr>
        <w:tab/>
      </w:r>
    </w:p>
    <w:p w14:paraId="078E6E89" w14:textId="77777777" w:rsidR="007F3465" w:rsidRPr="006B7160" w:rsidRDefault="007F3465" w:rsidP="001F0A91">
      <w:pPr>
        <w:spacing w:line="276" w:lineRule="auto"/>
        <w:rPr>
          <w:color w:val="000000" w:themeColor="text1"/>
          <w:szCs w:val="24"/>
          <w:lang w:val="hr-HR"/>
        </w:rPr>
      </w:pPr>
    </w:p>
    <w:p w14:paraId="7E333DAE" w14:textId="77777777" w:rsidR="007F3465" w:rsidRPr="006B7160" w:rsidRDefault="007F3465" w:rsidP="001F0A91">
      <w:pPr>
        <w:spacing w:line="276" w:lineRule="auto"/>
        <w:rPr>
          <w:color w:val="000000" w:themeColor="text1"/>
          <w:szCs w:val="24"/>
          <w:lang w:val="hr-HR"/>
        </w:rPr>
      </w:pPr>
      <w:r w:rsidRPr="006B7160">
        <w:rPr>
          <w:color w:val="000000" w:themeColor="text1"/>
          <w:szCs w:val="24"/>
          <w:lang w:val="hr-HR"/>
        </w:rPr>
        <w:t>U Federaciji Bosne i Hercegovine uspostavljeno je Federalno ministarstvo unutrašnjih poslova, koje u skladu s odredbom člana 2</w:t>
      </w:r>
      <w:r w:rsidRPr="006B7160">
        <w:rPr>
          <w:i/>
          <w:color w:val="000000" w:themeColor="text1"/>
          <w:szCs w:val="24"/>
          <w:lang w:val="hr-HR"/>
        </w:rPr>
        <w:t xml:space="preserve"> Zakona o unutrašnjim poslovima Federacije Bosne i Hercegovine</w:t>
      </w:r>
      <w:r w:rsidRPr="006B7160">
        <w:rPr>
          <w:rStyle w:val="FootnoteReference"/>
          <w:i/>
          <w:color w:val="000000" w:themeColor="text1"/>
          <w:szCs w:val="24"/>
          <w:lang w:val="hr-HR"/>
        </w:rPr>
        <w:footnoteReference w:id="70"/>
      </w:r>
      <w:r w:rsidRPr="006B7160">
        <w:rPr>
          <w:color w:val="000000" w:themeColor="text1"/>
          <w:szCs w:val="24"/>
          <w:lang w:val="hr-HR"/>
        </w:rPr>
        <w:t xml:space="preserve"> obavlja poslove sprečavanja i otkrivanja krivičnih djela terorizma, međukantonalnog kriminala, stavljanja u promet opojnih droga i organiziranog kriminala te pronalaženje i hvatanje počini</w:t>
      </w:r>
      <w:r w:rsidR="00D1780E">
        <w:rPr>
          <w:color w:val="000000" w:themeColor="text1"/>
          <w:szCs w:val="24"/>
          <w:lang w:val="hr-HR"/>
        </w:rPr>
        <w:t>la</w:t>
      </w:r>
      <w:r w:rsidRPr="006B7160">
        <w:rPr>
          <w:color w:val="000000" w:themeColor="text1"/>
          <w:szCs w:val="24"/>
          <w:lang w:val="hr-HR"/>
        </w:rPr>
        <w:t xml:space="preserve">ca tih krivičnih djela i njihovo privođenje nadležnim organima, osiguranje određenih ličnosti i zgrada Federacije i druge poslove predviđene Zakonom. </w:t>
      </w:r>
    </w:p>
    <w:p w14:paraId="0ED23A18" w14:textId="77777777" w:rsidR="007F3465" w:rsidRPr="006B7160" w:rsidRDefault="007F3465" w:rsidP="001F0A91">
      <w:pPr>
        <w:spacing w:line="276" w:lineRule="auto"/>
        <w:rPr>
          <w:color w:val="000000" w:themeColor="text1"/>
          <w:szCs w:val="24"/>
          <w:lang w:val="hr-HR"/>
        </w:rPr>
      </w:pPr>
    </w:p>
    <w:p w14:paraId="320B6431" w14:textId="77777777" w:rsidR="007F3465" w:rsidRPr="006B7160" w:rsidRDefault="007F3465" w:rsidP="001F0A91">
      <w:pPr>
        <w:spacing w:line="276" w:lineRule="auto"/>
        <w:rPr>
          <w:i/>
          <w:color w:val="000000" w:themeColor="text1"/>
          <w:szCs w:val="24"/>
          <w:lang w:val="hr-HR"/>
        </w:rPr>
      </w:pPr>
      <w:r w:rsidRPr="006B7160">
        <w:rPr>
          <w:color w:val="000000" w:themeColor="text1"/>
          <w:szCs w:val="24"/>
          <w:lang w:val="hr-HR"/>
        </w:rPr>
        <w:t>Na nivou kantona uspostavljena su kantonalna minis</w:t>
      </w:r>
      <w:r w:rsidR="00A6187C" w:rsidRPr="006B7160">
        <w:rPr>
          <w:color w:val="000000" w:themeColor="text1"/>
          <w:szCs w:val="24"/>
          <w:lang w:val="hr-HR"/>
        </w:rPr>
        <w:t xml:space="preserve">tarstva unutrašnjih poslova, a </w:t>
      </w:r>
      <w:r w:rsidRPr="006B7160">
        <w:rPr>
          <w:color w:val="000000" w:themeColor="text1"/>
          <w:szCs w:val="24"/>
          <w:lang w:val="hr-HR"/>
        </w:rPr>
        <w:t>odnos Federalnog i kantonalnih ministarst</w:t>
      </w:r>
      <w:r w:rsidR="00D1780E">
        <w:rPr>
          <w:color w:val="000000" w:themeColor="text1"/>
          <w:szCs w:val="24"/>
          <w:lang w:val="hr-HR"/>
        </w:rPr>
        <w:t>a</w:t>
      </w:r>
      <w:r w:rsidRPr="006B7160">
        <w:rPr>
          <w:color w:val="000000" w:themeColor="text1"/>
          <w:szCs w:val="24"/>
          <w:lang w:val="hr-HR"/>
        </w:rPr>
        <w:t>va</w:t>
      </w:r>
      <w:r w:rsidRPr="006B7160">
        <w:rPr>
          <w:rStyle w:val="FootnoteReference"/>
          <w:color w:val="000000" w:themeColor="text1"/>
          <w:szCs w:val="24"/>
          <w:lang w:val="hr-HR"/>
        </w:rPr>
        <w:footnoteReference w:id="71"/>
      </w:r>
      <w:r w:rsidRPr="006B7160">
        <w:rPr>
          <w:color w:val="000000" w:themeColor="text1"/>
          <w:szCs w:val="24"/>
          <w:lang w:val="hr-HR"/>
        </w:rPr>
        <w:t xml:space="preserve"> uređen je odredbama </w:t>
      </w:r>
      <w:r w:rsidRPr="006B7160">
        <w:rPr>
          <w:i/>
          <w:color w:val="000000" w:themeColor="text1"/>
          <w:szCs w:val="24"/>
          <w:lang w:val="hr-HR"/>
        </w:rPr>
        <w:t>Zakona o organizaciji organa uprave u Federaciji Bosne i Hercegovine</w:t>
      </w:r>
      <w:r w:rsidR="00D1780E">
        <w:rPr>
          <w:i/>
          <w:color w:val="000000" w:themeColor="text1"/>
          <w:szCs w:val="24"/>
          <w:lang w:val="hr-HR"/>
        </w:rPr>
        <w:t>.</w:t>
      </w:r>
      <w:r w:rsidRPr="006B7160">
        <w:rPr>
          <w:rStyle w:val="FootnoteReference"/>
          <w:i/>
          <w:color w:val="000000" w:themeColor="text1"/>
          <w:szCs w:val="24"/>
          <w:lang w:val="hr-HR"/>
        </w:rPr>
        <w:footnoteReference w:id="72"/>
      </w:r>
    </w:p>
    <w:p w14:paraId="7A0F6B7D" w14:textId="77777777" w:rsidR="007F3465" w:rsidRPr="006B7160" w:rsidRDefault="007F3465" w:rsidP="001F0A91">
      <w:pPr>
        <w:spacing w:line="276" w:lineRule="auto"/>
        <w:rPr>
          <w:color w:val="000000" w:themeColor="text1"/>
          <w:szCs w:val="24"/>
          <w:lang w:val="hr-HR"/>
        </w:rPr>
      </w:pPr>
    </w:p>
    <w:p w14:paraId="3C9B8363" w14:textId="77777777" w:rsidR="007F3465" w:rsidRPr="006B7160" w:rsidRDefault="007F3465" w:rsidP="001F0A91">
      <w:pPr>
        <w:spacing w:line="276" w:lineRule="auto"/>
        <w:rPr>
          <w:color w:val="000000" w:themeColor="text1"/>
          <w:szCs w:val="24"/>
          <w:lang w:val="hr-HR"/>
        </w:rPr>
      </w:pPr>
      <w:r w:rsidRPr="006B7160">
        <w:rPr>
          <w:color w:val="000000" w:themeColor="text1"/>
          <w:szCs w:val="24"/>
          <w:lang w:val="hr-HR"/>
        </w:rPr>
        <w:t>U</w:t>
      </w:r>
      <w:r w:rsidRPr="006B7160">
        <w:rPr>
          <w:i/>
          <w:color w:val="000000" w:themeColor="text1"/>
          <w:szCs w:val="24"/>
          <w:lang w:val="hr-HR"/>
        </w:rPr>
        <w:t xml:space="preserve"> </w:t>
      </w:r>
      <w:r w:rsidRPr="006B7160">
        <w:rPr>
          <w:color w:val="000000" w:themeColor="text1"/>
          <w:szCs w:val="24"/>
          <w:lang w:val="hr-HR"/>
        </w:rPr>
        <w:t xml:space="preserve">ranijem periodu </w:t>
      </w:r>
      <w:r w:rsidR="00D1780E">
        <w:rPr>
          <w:color w:val="000000" w:themeColor="text1"/>
          <w:szCs w:val="24"/>
          <w:lang w:val="hr-HR"/>
        </w:rPr>
        <w:t>o</w:t>
      </w:r>
      <w:r w:rsidRPr="006B7160">
        <w:rPr>
          <w:color w:val="000000" w:themeColor="text1"/>
          <w:szCs w:val="24"/>
          <w:lang w:val="hr-HR"/>
        </w:rPr>
        <w:t>mbudsmeni B</w:t>
      </w:r>
      <w:r w:rsidR="00A759D0" w:rsidRPr="006B7160">
        <w:rPr>
          <w:color w:val="000000" w:themeColor="text1"/>
          <w:szCs w:val="24"/>
          <w:lang w:val="hr-HR"/>
        </w:rPr>
        <w:t xml:space="preserve">osne </w:t>
      </w:r>
      <w:r w:rsidRPr="006B7160">
        <w:rPr>
          <w:color w:val="000000" w:themeColor="text1"/>
          <w:szCs w:val="24"/>
          <w:lang w:val="hr-HR"/>
        </w:rPr>
        <w:t>i</w:t>
      </w:r>
      <w:r w:rsidR="00A759D0" w:rsidRPr="006B7160">
        <w:rPr>
          <w:color w:val="000000" w:themeColor="text1"/>
          <w:szCs w:val="24"/>
          <w:lang w:val="hr-HR"/>
        </w:rPr>
        <w:t xml:space="preserve"> </w:t>
      </w:r>
      <w:r w:rsidRPr="006B7160">
        <w:rPr>
          <w:color w:val="000000" w:themeColor="text1"/>
          <w:szCs w:val="24"/>
          <w:lang w:val="hr-HR"/>
        </w:rPr>
        <w:t>H</w:t>
      </w:r>
      <w:r w:rsidR="00A759D0" w:rsidRPr="006B7160">
        <w:rPr>
          <w:color w:val="000000" w:themeColor="text1"/>
          <w:szCs w:val="24"/>
          <w:lang w:val="hr-HR"/>
        </w:rPr>
        <w:t>ercegovine</w:t>
      </w:r>
      <w:r w:rsidRPr="006B7160">
        <w:rPr>
          <w:color w:val="000000" w:themeColor="text1"/>
          <w:szCs w:val="24"/>
          <w:lang w:val="hr-HR"/>
        </w:rPr>
        <w:t xml:space="preserve"> konstat</w:t>
      </w:r>
      <w:r w:rsidR="00D1780E">
        <w:rPr>
          <w:color w:val="000000" w:themeColor="text1"/>
          <w:szCs w:val="24"/>
          <w:lang w:val="hr-HR"/>
        </w:rPr>
        <w:t>ir</w:t>
      </w:r>
      <w:r w:rsidRPr="006B7160">
        <w:rPr>
          <w:color w:val="000000" w:themeColor="text1"/>
          <w:szCs w:val="24"/>
          <w:lang w:val="hr-HR"/>
        </w:rPr>
        <w:t>ali su da Federalno ministarstvo unutrašnjih poslova, odnosno kantonalna ministarstva, nema uspostavljenu elektronsku evidenciju o licima lišenim slobode, jer obaveza</w:t>
      </w:r>
      <w:r w:rsidR="00D1780E">
        <w:rPr>
          <w:color w:val="000000" w:themeColor="text1"/>
          <w:szCs w:val="24"/>
          <w:lang w:val="hr-HR"/>
        </w:rPr>
        <w:t xml:space="preserve"> njene</w:t>
      </w:r>
      <w:r w:rsidRPr="006B7160">
        <w:rPr>
          <w:color w:val="000000" w:themeColor="text1"/>
          <w:szCs w:val="24"/>
          <w:lang w:val="hr-HR"/>
        </w:rPr>
        <w:t xml:space="preserve"> uspostave nije predviđena odredbama Zakona o unutrašnjim poslovima Federacije Bosne i Hercegovine niti kantonalnim propisima. </w:t>
      </w:r>
    </w:p>
    <w:p w14:paraId="350C32E0" w14:textId="77777777" w:rsidR="007F3465" w:rsidRPr="006B7160" w:rsidRDefault="007F3465" w:rsidP="001F0A91">
      <w:pPr>
        <w:spacing w:line="276" w:lineRule="auto"/>
        <w:rPr>
          <w:color w:val="000000" w:themeColor="text1"/>
          <w:szCs w:val="24"/>
          <w:lang w:val="hr-HR"/>
        </w:rPr>
      </w:pPr>
    </w:p>
    <w:p w14:paraId="300880E9" w14:textId="77777777" w:rsidR="007F3465" w:rsidRPr="006B7160" w:rsidRDefault="007F3465" w:rsidP="001F0A91">
      <w:pPr>
        <w:spacing w:line="276" w:lineRule="auto"/>
        <w:rPr>
          <w:color w:val="000000" w:themeColor="text1"/>
          <w:szCs w:val="24"/>
          <w:lang w:val="hr-HR"/>
        </w:rPr>
      </w:pPr>
      <w:r w:rsidRPr="006B7160">
        <w:rPr>
          <w:i/>
          <w:color w:val="000000" w:themeColor="text1"/>
          <w:szCs w:val="24"/>
          <w:lang w:val="hr-HR"/>
        </w:rPr>
        <w:t>Zakon o policijskim službenicima Federacije Bosne i Hercegovine</w:t>
      </w:r>
      <w:r w:rsidRPr="006B7160">
        <w:rPr>
          <w:rStyle w:val="FootnoteReference"/>
          <w:i/>
          <w:color w:val="000000" w:themeColor="text1"/>
          <w:szCs w:val="24"/>
          <w:lang w:val="hr-HR"/>
        </w:rPr>
        <w:footnoteReference w:id="73"/>
      </w:r>
      <w:r w:rsidRPr="006B7160">
        <w:rPr>
          <w:i/>
          <w:color w:val="000000" w:themeColor="text1"/>
          <w:szCs w:val="24"/>
          <w:lang w:val="hr-HR"/>
        </w:rPr>
        <w:t xml:space="preserve"> </w:t>
      </w:r>
      <w:r w:rsidRPr="006B7160">
        <w:rPr>
          <w:color w:val="000000" w:themeColor="text1"/>
          <w:szCs w:val="24"/>
          <w:lang w:val="hr-HR"/>
        </w:rPr>
        <w:t>i kantonaln</w:t>
      </w:r>
      <w:r w:rsidR="00A6187C" w:rsidRPr="006B7160">
        <w:rPr>
          <w:color w:val="000000" w:themeColor="text1"/>
          <w:szCs w:val="24"/>
          <w:lang w:val="hr-HR"/>
        </w:rPr>
        <w:t>i</w:t>
      </w:r>
      <w:r w:rsidRPr="006B7160">
        <w:rPr>
          <w:color w:val="000000" w:themeColor="text1"/>
          <w:szCs w:val="24"/>
          <w:lang w:val="hr-HR"/>
        </w:rPr>
        <w:t xml:space="preserve"> zakoni o policijskim službenicima</w:t>
      </w:r>
      <w:r w:rsidRPr="006B7160">
        <w:rPr>
          <w:rStyle w:val="FootnoteReference"/>
          <w:color w:val="000000" w:themeColor="text1"/>
          <w:szCs w:val="24"/>
          <w:lang w:val="hr-HR"/>
        </w:rPr>
        <w:footnoteReference w:id="74"/>
      </w:r>
      <w:r w:rsidRPr="006B7160">
        <w:rPr>
          <w:color w:val="000000" w:themeColor="text1"/>
          <w:szCs w:val="24"/>
          <w:lang w:val="hr-HR"/>
        </w:rPr>
        <w:t xml:space="preserve"> propisuju obavezu vođenja evidencija o osobama lišenim slobode, kao i način obrade ličnih podataka. </w:t>
      </w:r>
    </w:p>
    <w:p w14:paraId="514633B3" w14:textId="77777777" w:rsidR="007F3465" w:rsidRPr="006B7160" w:rsidRDefault="007F3465" w:rsidP="001F0A91">
      <w:pPr>
        <w:spacing w:line="276" w:lineRule="auto"/>
        <w:rPr>
          <w:color w:val="000000" w:themeColor="text1"/>
          <w:szCs w:val="24"/>
          <w:lang w:val="hr-HR"/>
        </w:rPr>
      </w:pPr>
    </w:p>
    <w:p w14:paraId="0D3A37B1" w14:textId="77777777" w:rsidR="007F3465" w:rsidRPr="006B7160" w:rsidRDefault="00B455DF" w:rsidP="001F0A91">
      <w:pPr>
        <w:spacing w:line="276" w:lineRule="auto"/>
        <w:rPr>
          <w:color w:val="000000" w:themeColor="text1"/>
          <w:szCs w:val="24"/>
          <w:lang w:val="hr-HR"/>
        </w:rPr>
      </w:pPr>
      <w:r w:rsidRPr="006B7160">
        <w:rPr>
          <w:color w:val="000000" w:themeColor="text1"/>
          <w:szCs w:val="24"/>
          <w:lang w:val="hr-HR"/>
        </w:rPr>
        <w:t>U ranijem periodu konstat</w:t>
      </w:r>
      <w:r w:rsidR="00D1780E">
        <w:rPr>
          <w:color w:val="000000" w:themeColor="text1"/>
          <w:szCs w:val="24"/>
          <w:lang w:val="hr-HR"/>
        </w:rPr>
        <w:t>ir</w:t>
      </w:r>
      <w:r w:rsidRPr="006B7160">
        <w:rPr>
          <w:color w:val="000000" w:themeColor="text1"/>
          <w:szCs w:val="24"/>
          <w:lang w:val="hr-HR"/>
        </w:rPr>
        <w:t xml:space="preserve">ano je da se </w:t>
      </w:r>
      <w:r w:rsidR="007F3465" w:rsidRPr="006B7160">
        <w:rPr>
          <w:color w:val="000000" w:themeColor="text1"/>
          <w:szCs w:val="24"/>
          <w:lang w:val="hr-HR"/>
        </w:rPr>
        <w:t>podaci o licima lišen</w:t>
      </w:r>
      <w:r w:rsidRPr="006B7160">
        <w:rPr>
          <w:color w:val="000000" w:themeColor="text1"/>
          <w:szCs w:val="24"/>
          <w:lang w:val="hr-HR"/>
        </w:rPr>
        <w:t>im slobode evidentiraju</w:t>
      </w:r>
      <w:r w:rsidR="007F3465" w:rsidRPr="006B7160">
        <w:rPr>
          <w:color w:val="000000" w:themeColor="text1"/>
          <w:szCs w:val="24"/>
          <w:lang w:val="hr-HR"/>
        </w:rPr>
        <w:t xml:space="preserve"> u </w:t>
      </w:r>
      <w:r w:rsidR="007F3465" w:rsidRPr="006B7160">
        <w:rPr>
          <w:i/>
          <w:color w:val="000000" w:themeColor="text1"/>
          <w:szCs w:val="24"/>
          <w:lang w:val="hr-HR"/>
        </w:rPr>
        <w:t>manuelnim dnevnicima</w:t>
      </w:r>
      <w:r w:rsidR="007F3465" w:rsidRPr="006B7160">
        <w:rPr>
          <w:color w:val="000000" w:themeColor="text1"/>
          <w:szCs w:val="24"/>
          <w:lang w:val="hr-HR"/>
        </w:rPr>
        <w:t xml:space="preserve"> – </w:t>
      </w:r>
      <w:r w:rsidR="00D1780E">
        <w:rPr>
          <w:color w:val="000000" w:themeColor="text1"/>
          <w:szCs w:val="24"/>
          <w:lang w:val="hr-HR"/>
        </w:rPr>
        <w:t>e</w:t>
      </w:r>
      <w:r w:rsidR="007F3465" w:rsidRPr="006B7160">
        <w:rPr>
          <w:color w:val="000000" w:themeColor="text1"/>
          <w:szCs w:val="24"/>
          <w:lang w:val="hr-HR"/>
        </w:rPr>
        <w:t>videncijama o lišavanju slobode, koje osim ličnih identifikaci</w:t>
      </w:r>
      <w:r w:rsidR="00D1780E">
        <w:rPr>
          <w:color w:val="000000" w:themeColor="text1"/>
          <w:szCs w:val="24"/>
          <w:lang w:val="hr-HR"/>
        </w:rPr>
        <w:t>jsk</w:t>
      </w:r>
      <w:r w:rsidR="007F3465" w:rsidRPr="006B7160">
        <w:rPr>
          <w:color w:val="000000" w:themeColor="text1"/>
          <w:szCs w:val="24"/>
          <w:lang w:val="hr-HR"/>
        </w:rPr>
        <w:t>ih podataka o licu, sadrže i podatke o okolnostima lišavanja slobode</w:t>
      </w:r>
      <w:r w:rsidR="00D1780E">
        <w:rPr>
          <w:color w:val="000000" w:themeColor="text1"/>
          <w:szCs w:val="24"/>
          <w:lang w:val="hr-HR"/>
        </w:rPr>
        <w:t>,</w:t>
      </w:r>
      <w:r w:rsidR="007F3465" w:rsidRPr="006B7160">
        <w:rPr>
          <w:rStyle w:val="FootnoteReference"/>
          <w:color w:val="000000" w:themeColor="text1"/>
          <w:szCs w:val="24"/>
          <w:lang w:val="hr-HR"/>
        </w:rPr>
        <w:footnoteReference w:id="75"/>
      </w:r>
      <w:r w:rsidR="007F3465" w:rsidRPr="006B7160">
        <w:rPr>
          <w:color w:val="000000" w:themeColor="text1"/>
          <w:szCs w:val="24"/>
          <w:lang w:val="hr-HR"/>
        </w:rPr>
        <w:t xml:space="preserve"> komunikaciji s drugim nadležnim organima</w:t>
      </w:r>
      <w:r w:rsidR="00D1780E">
        <w:rPr>
          <w:color w:val="000000" w:themeColor="text1"/>
          <w:szCs w:val="24"/>
          <w:lang w:val="hr-HR"/>
        </w:rPr>
        <w:t>,</w:t>
      </w:r>
      <w:r w:rsidR="007F3465" w:rsidRPr="006B7160">
        <w:rPr>
          <w:rStyle w:val="FootnoteReference"/>
          <w:color w:val="000000" w:themeColor="text1"/>
          <w:szCs w:val="24"/>
          <w:lang w:val="hr-HR"/>
        </w:rPr>
        <w:footnoteReference w:id="76"/>
      </w:r>
      <w:r w:rsidR="007F3465" w:rsidRPr="006B7160">
        <w:rPr>
          <w:color w:val="000000" w:themeColor="text1"/>
          <w:szCs w:val="24"/>
          <w:lang w:val="hr-HR"/>
        </w:rPr>
        <w:t xml:space="preserve"> pravima </w:t>
      </w:r>
      <w:r w:rsidR="00B70FA7">
        <w:rPr>
          <w:color w:val="000000" w:themeColor="text1"/>
          <w:szCs w:val="24"/>
          <w:lang w:val="hr-HR"/>
        </w:rPr>
        <w:t>lica</w:t>
      </w:r>
      <w:r w:rsidR="007F3465" w:rsidRPr="006B7160">
        <w:rPr>
          <w:color w:val="000000" w:themeColor="text1"/>
          <w:szCs w:val="24"/>
          <w:lang w:val="hr-HR"/>
        </w:rPr>
        <w:t xml:space="preserve"> lišen</w:t>
      </w:r>
      <w:r w:rsidR="00B70FA7">
        <w:rPr>
          <w:color w:val="000000" w:themeColor="text1"/>
          <w:szCs w:val="24"/>
          <w:lang w:val="hr-HR"/>
        </w:rPr>
        <w:t>og</w:t>
      </w:r>
      <w:r w:rsidR="007F3465" w:rsidRPr="006B7160">
        <w:rPr>
          <w:color w:val="000000" w:themeColor="text1"/>
          <w:szCs w:val="24"/>
          <w:lang w:val="hr-HR"/>
        </w:rPr>
        <w:t xml:space="preserve"> slobode</w:t>
      </w:r>
      <w:r w:rsidR="00B70FA7">
        <w:rPr>
          <w:color w:val="000000" w:themeColor="text1"/>
          <w:szCs w:val="24"/>
          <w:lang w:val="hr-HR"/>
        </w:rPr>
        <w:t xml:space="preserve"> te o</w:t>
      </w:r>
      <w:r w:rsidR="007F3465" w:rsidRPr="006B7160">
        <w:rPr>
          <w:color w:val="000000" w:themeColor="text1"/>
          <w:szCs w:val="24"/>
          <w:lang w:val="hr-HR"/>
        </w:rPr>
        <w:t xml:space="preserve"> predaj</w:t>
      </w:r>
      <w:r w:rsidR="00B70FA7">
        <w:rPr>
          <w:color w:val="000000" w:themeColor="text1"/>
          <w:szCs w:val="24"/>
          <w:lang w:val="hr-HR"/>
        </w:rPr>
        <w:t>i</w:t>
      </w:r>
      <w:r w:rsidR="007F3465" w:rsidRPr="006B7160">
        <w:rPr>
          <w:color w:val="000000" w:themeColor="text1"/>
          <w:szCs w:val="24"/>
          <w:lang w:val="hr-HR"/>
        </w:rPr>
        <w:t xml:space="preserve"> i otpuštanj</w:t>
      </w:r>
      <w:r w:rsidR="00B70FA7">
        <w:rPr>
          <w:color w:val="000000" w:themeColor="text1"/>
          <w:szCs w:val="24"/>
          <w:lang w:val="hr-HR"/>
        </w:rPr>
        <w:t>u</w:t>
      </w:r>
      <w:r w:rsidR="007F3465" w:rsidRPr="006B7160">
        <w:rPr>
          <w:color w:val="000000" w:themeColor="text1"/>
          <w:szCs w:val="24"/>
          <w:lang w:val="hr-HR"/>
        </w:rPr>
        <w:t xml:space="preserve"> lica.</w:t>
      </w:r>
      <w:r w:rsidRPr="006B7160">
        <w:rPr>
          <w:color w:val="000000" w:themeColor="text1"/>
          <w:szCs w:val="24"/>
          <w:lang w:val="hr-HR"/>
        </w:rPr>
        <w:t xml:space="preserve"> S tim u vezi, </w:t>
      </w:r>
      <w:r w:rsidR="00D1780E">
        <w:rPr>
          <w:color w:val="000000" w:themeColor="text1"/>
          <w:szCs w:val="24"/>
          <w:lang w:val="hr-HR"/>
        </w:rPr>
        <w:t>o</w:t>
      </w:r>
      <w:r w:rsidRPr="006B7160">
        <w:rPr>
          <w:color w:val="000000" w:themeColor="text1"/>
          <w:szCs w:val="24"/>
          <w:lang w:val="hr-HR"/>
        </w:rPr>
        <w:t>mbudsmeni B</w:t>
      </w:r>
      <w:r w:rsidR="00A759D0" w:rsidRPr="006B7160">
        <w:rPr>
          <w:color w:val="000000" w:themeColor="text1"/>
          <w:szCs w:val="24"/>
          <w:lang w:val="hr-HR"/>
        </w:rPr>
        <w:t xml:space="preserve">osne </w:t>
      </w:r>
      <w:r w:rsidRPr="006B7160">
        <w:rPr>
          <w:color w:val="000000" w:themeColor="text1"/>
          <w:szCs w:val="24"/>
          <w:lang w:val="hr-HR"/>
        </w:rPr>
        <w:t>i</w:t>
      </w:r>
      <w:r w:rsidR="00A759D0" w:rsidRPr="006B7160">
        <w:rPr>
          <w:color w:val="000000" w:themeColor="text1"/>
          <w:szCs w:val="24"/>
          <w:lang w:val="hr-HR"/>
        </w:rPr>
        <w:t xml:space="preserve"> </w:t>
      </w:r>
      <w:r w:rsidRPr="006B7160">
        <w:rPr>
          <w:color w:val="000000" w:themeColor="text1"/>
          <w:szCs w:val="24"/>
          <w:lang w:val="hr-HR"/>
        </w:rPr>
        <w:t>H</w:t>
      </w:r>
      <w:r w:rsidR="00A759D0" w:rsidRPr="006B7160">
        <w:rPr>
          <w:color w:val="000000" w:themeColor="text1"/>
          <w:szCs w:val="24"/>
          <w:lang w:val="hr-HR"/>
        </w:rPr>
        <w:t>ercegovine</w:t>
      </w:r>
      <w:r w:rsidRPr="006B7160">
        <w:rPr>
          <w:color w:val="000000" w:themeColor="text1"/>
          <w:szCs w:val="24"/>
          <w:lang w:val="hr-HR"/>
        </w:rPr>
        <w:t xml:space="preserve"> uputili su Federalnom ministarstvu unutrašnjih poslova preporuku da uspostavi elektronsku evidenciju lica lišenih slobode. </w:t>
      </w:r>
    </w:p>
    <w:p w14:paraId="0D7736BA" w14:textId="77777777" w:rsidR="00B455DF" w:rsidRPr="006B7160" w:rsidRDefault="00B455DF" w:rsidP="001F0A91">
      <w:pPr>
        <w:spacing w:line="276" w:lineRule="auto"/>
        <w:rPr>
          <w:color w:val="000000" w:themeColor="text1"/>
          <w:szCs w:val="24"/>
          <w:lang w:val="hr-HR"/>
        </w:rPr>
      </w:pPr>
    </w:p>
    <w:p w14:paraId="317B449B" w14:textId="77777777" w:rsidR="00B455DF" w:rsidRPr="006B7160" w:rsidRDefault="00B455DF" w:rsidP="001F0A91">
      <w:pPr>
        <w:spacing w:line="276" w:lineRule="auto"/>
        <w:rPr>
          <w:color w:val="000000" w:themeColor="text1"/>
          <w:szCs w:val="24"/>
          <w:lang w:val="hr-HR"/>
        </w:rPr>
      </w:pPr>
      <w:r w:rsidRPr="006B7160">
        <w:rPr>
          <w:color w:val="000000" w:themeColor="text1"/>
          <w:szCs w:val="24"/>
          <w:lang w:val="hr-HR"/>
        </w:rPr>
        <w:lastRenderedPageBreak/>
        <w:t>Aktom Federalnog ministarstva unutrašnjih poslova</w:t>
      </w:r>
      <w:r w:rsidRPr="006B7160">
        <w:rPr>
          <w:rStyle w:val="FootnoteReference"/>
          <w:color w:val="000000" w:themeColor="text1"/>
          <w:szCs w:val="24"/>
          <w:lang w:val="hr-HR"/>
        </w:rPr>
        <w:footnoteReference w:id="77"/>
      </w:r>
      <w:r w:rsidRPr="006B7160">
        <w:rPr>
          <w:color w:val="000000" w:themeColor="text1"/>
          <w:szCs w:val="24"/>
          <w:lang w:val="hr-HR"/>
        </w:rPr>
        <w:t xml:space="preserve"> </w:t>
      </w:r>
      <w:r w:rsidR="0037623D">
        <w:rPr>
          <w:color w:val="000000" w:themeColor="text1"/>
          <w:szCs w:val="24"/>
          <w:lang w:val="hr-HR"/>
        </w:rPr>
        <w:t>o</w:t>
      </w:r>
      <w:r w:rsidRPr="006B7160">
        <w:rPr>
          <w:color w:val="000000" w:themeColor="text1"/>
          <w:szCs w:val="24"/>
          <w:lang w:val="hr-HR"/>
        </w:rPr>
        <w:t>mbudsmeni su informi</w:t>
      </w:r>
      <w:r w:rsidR="0037623D">
        <w:rPr>
          <w:color w:val="000000" w:themeColor="text1"/>
          <w:szCs w:val="24"/>
          <w:lang w:val="hr-HR"/>
        </w:rPr>
        <w:t>r</w:t>
      </w:r>
      <w:r w:rsidRPr="006B7160">
        <w:rPr>
          <w:color w:val="000000" w:themeColor="text1"/>
          <w:szCs w:val="24"/>
          <w:lang w:val="hr-HR"/>
        </w:rPr>
        <w:t>ani</w:t>
      </w:r>
      <w:r w:rsidR="0037623D">
        <w:rPr>
          <w:color w:val="000000" w:themeColor="text1"/>
          <w:szCs w:val="24"/>
          <w:lang w:val="hr-HR"/>
        </w:rPr>
        <w:t xml:space="preserve"> da</w:t>
      </w:r>
      <w:r w:rsidRPr="006B7160">
        <w:rPr>
          <w:color w:val="000000" w:themeColor="text1"/>
          <w:szCs w:val="24"/>
          <w:lang w:val="hr-HR"/>
        </w:rPr>
        <w:t xml:space="preserve">: </w:t>
      </w:r>
    </w:p>
    <w:p w14:paraId="6103A947" w14:textId="77777777" w:rsidR="00B455DF" w:rsidRPr="006B7160" w:rsidRDefault="00B455DF" w:rsidP="001F0A91">
      <w:pPr>
        <w:spacing w:line="276" w:lineRule="auto"/>
        <w:rPr>
          <w:color w:val="000000" w:themeColor="text1"/>
          <w:szCs w:val="24"/>
          <w:lang w:val="hr-HR"/>
        </w:rPr>
      </w:pPr>
    </w:p>
    <w:p w14:paraId="6481E0C2" w14:textId="77777777" w:rsidR="00B455DF" w:rsidRPr="006B7160" w:rsidRDefault="0037623D" w:rsidP="001F0A91">
      <w:pPr>
        <w:spacing w:line="276" w:lineRule="auto"/>
        <w:rPr>
          <w:i/>
          <w:color w:val="000000" w:themeColor="text1"/>
          <w:szCs w:val="24"/>
          <w:lang w:val="hr-HR"/>
        </w:rPr>
      </w:pPr>
      <w:r>
        <w:rPr>
          <w:color w:val="000000" w:themeColor="text1"/>
          <w:szCs w:val="24"/>
          <w:lang w:val="hr-HR"/>
        </w:rPr>
        <w:t>„</w:t>
      </w:r>
      <w:r w:rsidR="00B455DF" w:rsidRPr="006B7160">
        <w:rPr>
          <w:i/>
          <w:color w:val="000000" w:themeColor="text1"/>
          <w:szCs w:val="24"/>
          <w:lang w:val="hr-HR"/>
        </w:rPr>
        <w:t>Federalna uprava policije vodi elektronsku evidenciju lica lišenih slobode kroz informacioni sistem ASOOP, u koji se lica moraju evidentirati, jer sistem automatski dodjeljuje broj za Zapisnik o lišenju slobode, kao i druge zapisnike poput Zapisnika o otpustu lica lišenog slobode ili Zapisnik o predaji lica drugoj organizacionoj jedinici ili organu i dr.</w:t>
      </w:r>
    </w:p>
    <w:p w14:paraId="659855C1" w14:textId="77777777" w:rsidR="00B455DF" w:rsidRPr="006B7160" w:rsidRDefault="00B455DF" w:rsidP="001F0A91">
      <w:pPr>
        <w:pStyle w:val="BodyText1"/>
        <w:spacing w:line="276" w:lineRule="auto"/>
        <w:jc w:val="both"/>
        <w:rPr>
          <w:i/>
          <w:color w:val="000000" w:themeColor="text1"/>
          <w:sz w:val="24"/>
          <w:szCs w:val="24"/>
        </w:rPr>
      </w:pPr>
      <w:r w:rsidRPr="006B7160">
        <w:rPr>
          <w:i/>
          <w:color w:val="000000" w:themeColor="text1"/>
          <w:sz w:val="24"/>
          <w:szCs w:val="24"/>
        </w:rPr>
        <w:t>Također, postoji knjiga lica lišenih slobode, gdje svaka unutrašnja organizaciona jedinica posjeduje svoju knjigu lišenja i u koju se upisuju propisani podaci, te se na kraju i lice lišeno slobode u nju potpisuje</w:t>
      </w:r>
      <w:r w:rsidR="0037623D">
        <w:rPr>
          <w:i/>
          <w:color w:val="000000" w:themeColor="text1"/>
          <w:sz w:val="24"/>
          <w:szCs w:val="24"/>
        </w:rPr>
        <w:t>.“</w:t>
      </w:r>
    </w:p>
    <w:p w14:paraId="201EC0CE" w14:textId="77777777" w:rsidR="00B455DF" w:rsidRPr="006B7160" w:rsidRDefault="00B455DF" w:rsidP="001F0A91">
      <w:pPr>
        <w:pStyle w:val="BodyText1"/>
        <w:spacing w:line="276" w:lineRule="auto"/>
        <w:jc w:val="both"/>
        <w:rPr>
          <w:i/>
          <w:color w:val="000000" w:themeColor="text1"/>
          <w:sz w:val="24"/>
          <w:szCs w:val="24"/>
        </w:rPr>
      </w:pPr>
    </w:p>
    <w:p w14:paraId="56D763B2" w14:textId="77777777" w:rsidR="00B455DF" w:rsidRPr="006B7160" w:rsidRDefault="00B455DF" w:rsidP="001F0A91">
      <w:pPr>
        <w:pStyle w:val="BodyText1"/>
        <w:spacing w:line="276" w:lineRule="auto"/>
        <w:jc w:val="both"/>
        <w:rPr>
          <w:color w:val="000000" w:themeColor="text1"/>
          <w:sz w:val="24"/>
          <w:szCs w:val="24"/>
        </w:rPr>
      </w:pPr>
      <w:r w:rsidRPr="006B7160">
        <w:rPr>
          <w:color w:val="000000" w:themeColor="text1"/>
          <w:sz w:val="24"/>
          <w:szCs w:val="24"/>
        </w:rPr>
        <w:t xml:space="preserve">Iz prednjeg proizlazi da </w:t>
      </w:r>
      <w:r w:rsidR="0037623D">
        <w:rPr>
          <w:color w:val="000000" w:themeColor="text1"/>
          <w:sz w:val="24"/>
          <w:szCs w:val="24"/>
        </w:rPr>
        <w:t xml:space="preserve">je </w:t>
      </w:r>
      <w:r w:rsidRPr="006B7160">
        <w:rPr>
          <w:color w:val="000000" w:themeColor="text1"/>
          <w:sz w:val="24"/>
          <w:szCs w:val="24"/>
        </w:rPr>
        <w:t>predmetna preporuka</w:t>
      </w:r>
      <w:r w:rsidR="00591BF0" w:rsidRPr="006B7160">
        <w:rPr>
          <w:color w:val="000000" w:themeColor="text1"/>
          <w:sz w:val="24"/>
          <w:szCs w:val="24"/>
        </w:rPr>
        <w:t xml:space="preserve"> realiz</w:t>
      </w:r>
      <w:r w:rsidR="0037623D">
        <w:rPr>
          <w:color w:val="000000" w:themeColor="text1"/>
          <w:sz w:val="24"/>
          <w:szCs w:val="24"/>
        </w:rPr>
        <w:t>ir</w:t>
      </w:r>
      <w:r w:rsidR="00591BF0" w:rsidRPr="006B7160">
        <w:rPr>
          <w:color w:val="000000" w:themeColor="text1"/>
          <w:sz w:val="24"/>
          <w:szCs w:val="24"/>
        </w:rPr>
        <w:t>ana.</w:t>
      </w:r>
    </w:p>
    <w:p w14:paraId="20187ABC" w14:textId="77777777" w:rsidR="002B2775" w:rsidRPr="006B7160" w:rsidRDefault="002B2775" w:rsidP="001F0A91">
      <w:pPr>
        <w:pStyle w:val="BodyText1"/>
        <w:spacing w:line="276" w:lineRule="auto"/>
        <w:jc w:val="both"/>
        <w:rPr>
          <w:color w:val="000000" w:themeColor="text1"/>
          <w:sz w:val="24"/>
          <w:szCs w:val="24"/>
        </w:rPr>
      </w:pPr>
    </w:p>
    <w:p w14:paraId="66293451" w14:textId="77777777" w:rsidR="00B455DF" w:rsidRPr="006B7160" w:rsidRDefault="002B2775" w:rsidP="001F0A91">
      <w:pPr>
        <w:pStyle w:val="BodyText1"/>
        <w:spacing w:line="276" w:lineRule="auto"/>
        <w:jc w:val="both"/>
        <w:rPr>
          <w:sz w:val="24"/>
          <w:szCs w:val="24"/>
        </w:rPr>
      </w:pPr>
      <w:r w:rsidRPr="006B7160">
        <w:rPr>
          <w:sz w:val="24"/>
          <w:szCs w:val="24"/>
        </w:rPr>
        <w:t xml:space="preserve">Nakon dostavljanja radne verzije ovog </w:t>
      </w:r>
      <w:r w:rsidR="0037623D">
        <w:rPr>
          <w:sz w:val="24"/>
          <w:szCs w:val="24"/>
        </w:rPr>
        <w:t>i</w:t>
      </w:r>
      <w:r w:rsidRPr="006B7160">
        <w:rPr>
          <w:sz w:val="24"/>
          <w:szCs w:val="24"/>
        </w:rPr>
        <w:t>zvještaja na uvid, Federalno ministarstvo unutrašnjih poslova</w:t>
      </w:r>
      <w:r w:rsidR="00E97A68">
        <w:rPr>
          <w:sz w:val="24"/>
          <w:szCs w:val="24"/>
        </w:rPr>
        <w:t xml:space="preserve"> </w:t>
      </w:r>
      <w:r w:rsidRPr="006B7160">
        <w:rPr>
          <w:sz w:val="24"/>
          <w:szCs w:val="24"/>
        </w:rPr>
        <w:t>u aktu</w:t>
      </w:r>
      <w:r w:rsidRPr="006B7160">
        <w:rPr>
          <w:rStyle w:val="FootnoteReference"/>
          <w:sz w:val="24"/>
          <w:szCs w:val="24"/>
        </w:rPr>
        <w:footnoteReference w:id="78"/>
      </w:r>
      <w:r w:rsidR="0037623D">
        <w:rPr>
          <w:sz w:val="24"/>
          <w:szCs w:val="24"/>
        </w:rPr>
        <w:t xml:space="preserve"> </w:t>
      </w:r>
      <w:r w:rsidRPr="006B7160">
        <w:rPr>
          <w:sz w:val="24"/>
          <w:szCs w:val="24"/>
        </w:rPr>
        <w:t>navodi sljedeće:</w:t>
      </w:r>
    </w:p>
    <w:p w14:paraId="55C90634" w14:textId="77777777" w:rsidR="002B2775" w:rsidRPr="006B7160" w:rsidRDefault="002B2775" w:rsidP="001F0A91">
      <w:pPr>
        <w:pStyle w:val="BodyText1"/>
        <w:spacing w:line="276" w:lineRule="auto"/>
        <w:jc w:val="both"/>
        <w:rPr>
          <w:sz w:val="24"/>
          <w:szCs w:val="24"/>
        </w:rPr>
      </w:pPr>
    </w:p>
    <w:p w14:paraId="1BFFDF9F" w14:textId="77777777" w:rsidR="002B2775" w:rsidRPr="006B7160" w:rsidRDefault="002B2775" w:rsidP="001F0A91">
      <w:pPr>
        <w:pStyle w:val="BodyText1"/>
        <w:spacing w:line="276" w:lineRule="auto"/>
        <w:jc w:val="both"/>
        <w:rPr>
          <w:i/>
          <w:sz w:val="24"/>
          <w:szCs w:val="24"/>
        </w:rPr>
      </w:pPr>
      <w:r w:rsidRPr="006B7160">
        <w:rPr>
          <w:sz w:val="24"/>
          <w:szCs w:val="24"/>
        </w:rPr>
        <w:t>„</w:t>
      </w:r>
      <w:r w:rsidRPr="006B7160">
        <w:rPr>
          <w:i/>
          <w:sz w:val="24"/>
          <w:szCs w:val="24"/>
        </w:rPr>
        <w:t xml:space="preserve">Obavještavamo vas da je Federalna uprava policije u prethodnom periodu upoznata sa sadržajem Izvještaja o realizaciji preporuka iz dokumenta pod nazivom </w:t>
      </w:r>
      <w:r w:rsidR="0037623D">
        <w:rPr>
          <w:i/>
          <w:sz w:val="24"/>
          <w:szCs w:val="24"/>
        </w:rPr>
        <w:t>'</w:t>
      </w:r>
      <w:r w:rsidRPr="006B7160">
        <w:rPr>
          <w:i/>
          <w:sz w:val="24"/>
          <w:szCs w:val="24"/>
        </w:rPr>
        <w:t>Specijalni izvještaj o stanju u prostorijama za zadržavanje u pojedinim policijskim</w:t>
      </w:r>
      <w:r w:rsidR="0023031A" w:rsidRPr="006B7160">
        <w:rPr>
          <w:i/>
          <w:sz w:val="24"/>
          <w:szCs w:val="24"/>
        </w:rPr>
        <w:t xml:space="preserve"> upravama u Bosni i Hercegovini</w:t>
      </w:r>
      <w:r w:rsidR="0037623D">
        <w:rPr>
          <w:i/>
          <w:sz w:val="24"/>
          <w:szCs w:val="24"/>
        </w:rPr>
        <w:t>'</w:t>
      </w:r>
      <w:r w:rsidRPr="006B7160">
        <w:rPr>
          <w:i/>
          <w:sz w:val="24"/>
          <w:szCs w:val="24"/>
        </w:rPr>
        <w:t>, te vas ovom prilikom obavještavamo da nemamo primjedbi na sadržaj istog.</w:t>
      </w:r>
    </w:p>
    <w:p w14:paraId="42328B5D" w14:textId="77777777" w:rsidR="002B2775" w:rsidRPr="006B7160" w:rsidRDefault="002B2775" w:rsidP="001F0A91">
      <w:pPr>
        <w:pStyle w:val="BodyText1"/>
        <w:spacing w:line="276" w:lineRule="auto"/>
        <w:jc w:val="both"/>
        <w:rPr>
          <w:sz w:val="24"/>
          <w:szCs w:val="24"/>
        </w:rPr>
      </w:pPr>
      <w:r w:rsidRPr="006B7160">
        <w:rPr>
          <w:i/>
          <w:sz w:val="24"/>
          <w:szCs w:val="24"/>
        </w:rPr>
        <w:t>Takođe vas obavještavamo da Federalna uprav</w:t>
      </w:r>
      <w:r w:rsidR="0023031A" w:rsidRPr="006B7160">
        <w:rPr>
          <w:i/>
          <w:sz w:val="24"/>
          <w:szCs w:val="24"/>
        </w:rPr>
        <w:t>a</w:t>
      </w:r>
      <w:r w:rsidRPr="006B7160">
        <w:rPr>
          <w:i/>
          <w:sz w:val="24"/>
          <w:szCs w:val="24"/>
        </w:rPr>
        <w:t xml:space="preserve"> policije aktivno radi na uspostavljanju elektronske evidencije o zadržavanju lica/osoba lišenih slobode</w:t>
      </w:r>
      <w:r w:rsidR="0037623D">
        <w:rPr>
          <w:i/>
          <w:sz w:val="24"/>
          <w:szCs w:val="24"/>
        </w:rPr>
        <w:t>.</w:t>
      </w:r>
      <w:r w:rsidRPr="006B7160">
        <w:rPr>
          <w:sz w:val="24"/>
          <w:szCs w:val="24"/>
        </w:rPr>
        <w:t>“</w:t>
      </w:r>
    </w:p>
    <w:p w14:paraId="281935E5" w14:textId="77777777" w:rsidR="002B2775" w:rsidRPr="006B7160" w:rsidRDefault="002B2775" w:rsidP="001F0A91">
      <w:pPr>
        <w:pStyle w:val="BodyText1"/>
        <w:spacing w:line="276" w:lineRule="auto"/>
        <w:jc w:val="both"/>
        <w:rPr>
          <w:i/>
          <w:color w:val="000000" w:themeColor="text1"/>
          <w:sz w:val="24"/>
          <w:szCs w:val="24"/>
        </w:rPr>
      </w:pPr>
    </w:p>
    <w:p w14:paraId="6A355420" w14:textId="77777777" w:rsidR="00F10A54" w:rsidRPr="006B7160" w:rsidRDefault="001F0A91" w:rsidP="001F0A91">
      <w:pPr>
        <w:pStyle w:val="Heading3"/>
        <w:numPr>
          <w:ilvl w:val="2"/>
          <w:numId w:val="33"/>
        </w:numPr>
        <w:rPr>
          <w:color w:val="000000" w:themeColor="text1"/>
          <w:lang w:val="hr-HR"/>
        </w:rPr>
      </w:pPr>
      <w:bookmarkStart w:id="26" w:name="_Toc166485025"/>
      <w:r w:rsidRPr="006B7160">
        <w:rPr>
          <w:color w:val="000000" w:themeColor="text1"/>
          <w:lang w:val="hr-HR"/>
        </w:rPr>
        <w:t>Ministarstvo unutrašnjih poslova Kantona Sarajevo</w:t>
      </w:r>
      <w:bookmarkEnd w:id="26"/>
    </w:p>
    <w:p w14:paraId="1AE949D6" w14:textId="77777777" w:rsidR="00B17774" w:rsidRPr="006B7160" w:rsidRDefault="00B17774" w:rsidP="003F0AD0">
      <w:pPr>
        <w:rPr>
          <w:i/>
          <w:color w:val="000000" w:themeColor="text1"/>
          <w:lang w:val="hr-HR"/>
        </w:rPr>
      </w:pPr>
    </w:p>
    <w:p w14:paraId="02C2540A" w14:textId="77777777" w:rsidR="00B102C0" w:rsidRPr="006B7160" w:rsidRDefault="00B102C0" w:rsidP="003F0AD0">
      <w:pPr>
        <w:rPr>
          <w:color w:val="000000" w:themeColor="text1"/>
          <w:lang w:val="hr-HR"/>
        </w:rPr>
      </w:pPr>
      <w:r w:rsidRPr="006B7160">
        <w:rPr>
          <w:color w:val="000000" w:themeColor="text1"/>
          <w:lang w:val="hr-HR"/>
        </w:rPr>
        <w:t>Ministarstv</w:t>
      </w:r>
      <w:r w:rsidR="00B17774" w:rsidRPr="006B7160">
        <w:rPr>
          <w:color w:val="000000" w:themeColor="text1"/>
          <w:lang w:val="hr-HR"/>
        </w:rPr>
        <w:t>o</w:t>
      </w:r>
      <w:r w:rsidRPr="006B7160">
        <w:rPr>
          <w:color w:val="000000" w:themeColor="text1"/>
          <w:lang w:val="hr-HR"/>
        </w:rPr>
        <w:t xml:space="preserve"> unutrašnjih poslova Kantona</w:t>
      </w:r>
      <w:r w:rsidR="00B17774" w:rsidRPr="006B7160">
        <w:rPr>
          <w:color w:val="000000" w:themeColor="text1"/>
          <w:lang w:val="hr-HR"/>
        </w:rPr>
        <w:t xml:space="preserve"> Sarajevo u vezi sa stepenom realizacije generalnih preporuka iz Specijalnog izvještaja iz 2019</w:t>
      </w:r>
      <w:r w:rsidR="0037623D">
        <w:rPr>
          <w:color w:val="000000" w:themeColor="text1"/>
          <w:lang w:val="hr-HR"/>
        </w:rPr>
        <w:t>.</w:t>
      </w:r>
      <w:r w:rsidR="00B17774" w:rsidRPr="006B7160">
        <w:rPr>
          <w:color w:val="000000" w:themeColor="text1"/>
          <w:lang w:val="hr-HR"/>
        </w:rPr>
        <w:t xml:space="preserve"> godine dostavilo je sljedeće informacije:</w:t>
      </w:r>
      <w:r w:rsidR="00E97A68">
        <w:rPr>
          <w:color w:val="000000" w:themeColor="text1"/>
          <w:lang w:val="hr-HR"/>
        </w:rPr>
        <w:t xml:space="preserve"> </w:t>
      </w:r>
    </w:p>
    <w:p w14:paraId="741EA712" w14:textId="77777777" w:rsidR="00B102C0" w:rsidRPr="006B7160" w:rsidRDefault="00B102C0" w:rsidP="003F0AD0">
      <w:pPr>
        <w:rPr>
          <w:color w:val="000000" w:themeColor="text1"/>
          <w:lang w:val="hr-HR"/>
        </w:rPr>
      </w:pPr>
    </w:p>
    <w:p w14:paraId="56FC5A85" w14:textId="77777777" w:rsidR="009C0396" w:rsidRPr="006B7160" w:rsidRDefault="00C244FB" w:rsidP="00CF68DE">
      <w:pPr>
        <w:pStyle w:val="BodyText2"/>
        <w:spacing w:after="260" w:line="262" w:lineRule="auto"/>
        <w:jc w:val="both"/>
        <w:rPr>
          <w:i/>
          <w:color w:val="000000" w:themeColor="text1"/>
          <w:sz w:val="24"/>
          <w:szCs w:val="24"/>
        </w:rPr>
      </w:pPr>
      <w:r>
        <w:rPr>
          <w:i/>
          <w:color w:val="000000" w:themeColor="text1"/>
        </w:rPr>
        <w:t>„</w:t>
      </w:r>
      <w:r w:rsidR="009C0396" w:rsidRPr="006B7160">
        <w:rPr>
          <w:i/>
          <w:color w:val="000000" w:themeColor="text1"/>
          <w:sz w:val="24"/>
          <w:szCs w:val="24"/>
        </w:rPr>
        <w:t>Sektor uniformisane policije Uprave policije MUP-a Kantona Sarajevo</w:t>
      </w:r>
      <w:r>
        <w:rPr>
          <w:i/>
          <w:color w:val="000000" w:themeColor="text1"/>
          <w:sz w:val="24"/>
          <w:szCs w:val="24"/>
        </w:rPr>
        <w:t xml:space="preserve"> [je]</w:t>
      </w:r>
      <w:r w:rsidR="009C0396" w:rsidRPr="006B7160">
        <w:rPr>
          <w:i/>
          <w:color w:val="000000" w:themeColor="text1"/>
          <w:sz w:val="24"/>
          <w:szCs w:val="24"/>
        </w:rPr>
        <w:t xml:space="preserve"> vezano za uočene tehničke nedostatke u prostorijama za zadržavanje osoba lišenih slobode, u cilju otklanjanja istih, dostavio informaciju nadležnim, ali nam nije poznato u kojoj fazi je realizacija navedenog zahtjeva.</w:t>
      </w:r>
    </w:p>
    <w:p w14:paraId="2A299056" w14:textId="77777777" w:rsidR="00B102C0" w:rsidRPr="006B7160" w:rsidRDefault="009C0396" w:rsidP="009C0396">
      <w:pPr>
        <w:pStyle w:val="BodyText2"/>
        <w:spacing w:after="260" w:line="259" w:lineRule="auto"/>
        <w:ind w:firstLine="700"/>
        <w:jc w:val="both"/>
        <w:rPr>
          <w:color w:val="000000" w:themeColor="text1"/>
        </w:rPr>
      </w:pPr>
      <w:r w:rsidRPr="006B7160">
        <w:rPr>
          <w:i/>
          <w:color w:val="000000" w:themeColor="text1"/>
          <w:sz w:val="24"/>
          <w:szCs w:val="24"/>
        </w:rPr>
        <w:t>U toku 2023. godine Odjeljenje za edukaciju Ureda policijskog komesara Uprave policije MUP-a Kantona Sarajevo je zabilježilo 11 (jedanaest) specijalističkih edukacija u vezi sa postupanjem policijskih službenika sa osobama lišenim slobode</w:t>
      </w:r>
      <w:r w:rsidRPr="006B7160">
        <w:rPr>
          <w:color w:val="000000" w:themeColor="text1"/>
        </w:rPr>
        <w:t>.</w:t>
      </w:r>
      <w:r w:rsidR="00C244FB">
        <w:rPr>
          <w:color w:val="000000" w:themeColor="text1"/>
        </w:rPr>
        <w:t>“</w:t>
      </w:r>
      <w:r w:rsidR="00B17774" w:rsidRPr="006B7160">
        <w:rPr>
          <w:rStyle w:val="FootnoteReference"/>
          <w:color w:val="000000" w:themeColor="text1"/>
        </w:rPr>
        <w:footnoteReference w:id="79"/>
      </w:r>
    </w:p>
    <w:p w14:paraId="1792FBED" w14:textId="77777777" w:rsidR="00CF68DE" w:rsidRPr="006B7160" w:rsidRDefault="00C244FB" w:rsidP="00CF68DE">
      <w:pPr>
        <w:pStyle w:val="BodyText2"/>
        <w:jc w:val="both"/>
        <w:rPr>
          <w:i/>
          <w:color w:val="000000" w:themeColor="text1"/>
          <w:sz w:val="24"/>
          <w:szCs w:val="24"/>
        </w:rPr>
      </w:pPr>
      <w:r>
        <w:rPr>
          <w:i/>
          <w:color w:val="000000" w:themeColor="text1"/>
          <w:sz w:val="24"/>
          <w:szCs w:val="24"/>
        </w:rPr>
        <w:t>„O</w:t>
      </w:r>
      <w:r w:rsidR="00CF68DE" w:rsidRPr="006B7160">
        <w:rPr>
          <w:i/>
          <w:color w:val="000000" w:themeColor="text1"/>
          <w:sz w:val="24"/>
          <w:szCs w:val="24"/>
        </w:rPr>
        <w:t xml:space="preserve">bavještavamo Vas da Ministarstvo unutrašnjih poslova Kantona Sarajevo u svom budžetskom zahtjevu za svaku godinu planira finansijska sredstva za tekuće i higijensko održavanje objekata, </w:t>
      </w:r>
      <w:r>
        <w:rPr>
          <w:i/>
          <w:color w:val="000000" w:themeColor="text1"/>
          <w:sz w:val="24"/>
          <w:szCs w:val="24"/>
        </w:rPr>
        <w:t>š</w:t>
      </w:r>
      <w:r w:rsidR="00CF68DE" w:rsidRPr="006B7160">
        <w:rPr>
          <w:i/>
          <w:color w:val="000000" w:themeColor="text1"/>
          <w:sz w:val="24"/>
          <w:szCs w:val="24"/>
        </w:rPr>
        <w:t>to između ostaloga podrazumijeva provođenje aktivnosti na unutrašnjem održavanju i uređenju prostorija za zadržavanje osoba lišenih slobode, a što uključuje izvođenje zanatskih i molersko-farbarskih radova, kao i svakodnevnih aktivnosti na održavanju čistoće i higijene u navedenim prostorijama.</w:t>
      </w:r>
    </w:p>
    <w:p w14:paraId="7CD76DEA" w14:textId="77777777" w:rsidR="00B102C0" w:rsidRPr="006B7160" w:rsidRDefault="00CF68DE" w:rsidP="00CF68DE">
      <w:pPr>
        <w:rPr>
          <w:i/>
          <w:color w:val="000000" w:themeColor="text1"/>
          <w:szCs w:val="24"/>
          <w:lang w:val="hr-HR"/>
        </w:rPr>
      </w:pPr>
      <w:r w:rsidRPr="006B7160">
        <w:rPr>
          <w:i/>
          <w:color w:val="000000" w:themeColor="text1"/>
          <w:szCs w:val="24"/>
          <w:lang w:val="hr-HR"/>
        </w:rPr>
        <w:lastRenderedPageBreak/>
        <w:t>Osim navedenog, redovno se planiraju i obezbjeđuju finansijska sredstva za tekuće održavanje grijno-rashladnih uređaja, što podrazumijeva servisiranje, kao i dezinfekciju navedenih grijno-rashladnih uređaja koji se nalaze u prostorijama za zadržavanje osoba lišenih slobode Uprave policije, u objektu Ministarstva</w:t>
      </w:r>
      <w:r w:rsidR="00C244FB">
        <w:rPr>
          <w:i/>
          <w:color w:val="000000" w:themeColor="text1"/>
          <w:szCs w:val="24"/>
          <w:lang w:val="hr-HR"/>
        </w:rPr>
        <w:t>.“</w:t>
      </w:r>
      <w:r w:rsidR="00B17774" w:rsidRPr="006B7160">
        <w:rPr>
          <w:rStyle w:val="FootnoteReference"/>
          <w:i/>
          <w:color w:val="000000" w:themeColor="text1"/>
          <w:szCs w:val="24"/>
          <w:lang w:val="hr-HR"/>
        </w:rPr>
        <w:footnoteReference w:id="80"/>
      </w:r>
    </w:p>
    <w:p w14:paraId="6FA09A66" w14:textId="77777777" w:rsidR="00B102C0" w:rsidRPr="006B7160" w:rsidRDefault="00B102C0" w:rsidP="003F0AD0">
      <w:pPr>
        <w:rPr>
          <w:color w:val="000000" w:themeColor="text1"/>
          <w:lang w:val="hr-HR"/>
        </w:rPr>
      </w:pPr>
    </w:p>
    <w:p w14:paraId="7F502693" w14:textId="77777777" w:rsidR="00D90627" w:rsidRPr="006B7160" w:rsidRDefault="00012696" w:rsidP="001F0A91">
      <w:pPr>
        <w:spacing w:line="276" w:lineRule="auto"/>
        <w:rPr>
          <w:color w:val="000000" w:themeColor="text1"/>
          <w:szCs w:val="24"/>
          <w:lang w:val="hr-HR"/>
        </w:rPr>
      </w:pPr>
      <w:r w:rsidRPr="006B7160">
        <w:rPr>
          <w:color w:val="000000" w:themeColor="text1"/>
          <w:szCs w:val="24"/>
          <w:lang w:val="hr-HR"/>
        </w:rPr>
        <w:t xml:space="preserve">U okviru Ministarstva unutrašnjih poslova Kantona Sarajevo uspostavljeno je sedam </w:t>
      </w:r>
      <w:r w:rsidR="00EE5F61">
        <w:rPr>
          <w:color w:val="000000" w:themeColor="text1"/>
          <w:szCs w:val="24"/>
          <w:lang w:val="hr-HR"/>
        </w:rPr>
        <w:t>p</w:t>
      </w:r>
      <w:r w:rsidRPr="006B7160">
        <w:rPr>
          <w:color w:val="000000" w:themeColor="text1"/>
          <w:szCs w:val="24"/>
          <w:lang w:val="hr-HR"/>
        </w:rPr>
        <w:t>olicijskih uprava</w:t>
      </w:r>
      <w:r w:rsidR="00C244FB">
        <w:rPr>
          <w:color w:val="000000" w:themeColor="text1"/>
          <w:szCs w:val="24"/>
          <w:lang w:val="hr-HR"/>
        </w:rPr>
        <w:t>,</w:t>
      </w:r>
      <w:r w:rsidRPr="006B7160">
        <w:rPr>
          <w:color w:val="000000" w:themeColor="text1"/>
          <w:szCs w:val="24"/>
          <w:lang w:val="hr-HR"/>
        </w:rPr>
        <w:t xml:space="preserve"> i to: PU Stari Grad, PU Centar, PU Novo Sarajevo, PU Novi Grad, PU Ilidža, PU Hadžići i Trnovo, PU Ilijaš i PU Vogošća. </w:t>
      </w:r>
    </w:p>
    <w:p w14:paraId="40E4C86B" w14:textId="77777777" w:rsidR="00427CB6" w:rsidRPr="006B7160" w:rsidRDefault="00427CB6" w:rsidP="001F0A91">
      <w:pPr>
        <w:pStyle w:val="Heading4"/>
        <w:rPr>
          <w:color w:val="000000" w:themeColor="text1"/>
          <w:lang w:val="hr-HR"/>
        </w:rPr>
      </w:pPr>
    </w:p>
    <w:p w14:paraId="23E983D2" w14:textId="77777777" w:rsidR="00427CB6" w:rsidRPr="006B7160" w:rsidRDefault="00427CB6" w:rsidP="001F0A91">
      <w:pPr>
        <w:pStyle w:val="Heading4"/>
        <w:rPr>
          <w:color w:val="000000" w:themeColor="text1"/>
          <w:lang w:val="hr-HR"/>
        </w:rPr>
      </w:pPr>
      <w:r w:rsidRPr="006B7160">
        <w:rPr>
          <w:color w:val="000000" w:themeColor="text1"/>
          <w:lang w:val="hr-HR"/>
        </w:rPr>
        <w:t>Policijska stanica Centar</w:t>
      </w:r>
    </w:p>
    <w:p w14:paraId="5072C5B0" w14:textId="77777777" w:rsidR="00427CB6" w:rsidRPr="006B7160" w:rsidRDefault="00427CB6" w:rsidP="001F0A91">
      <w:pPr>
        <w:spacing w:line="276" w:lineRule="auto"/>
        <w:rPr>
          <w:b/>
          <w:color w:val="000000" w:themeColor="text1"/>
          <w:szCs w:val="24"/>
          <w:lang w:val="hr-HR"/>
        </w:rPr>
      </w:pPr>
    </w:p>
    <w:p w14:paraId="5E16C5D4" w14:textId="77777777" w:rsidR="00427CB6" w:rsidRPr="006B7160" w:rsidRDefault="0077447B" w:rsidP="001F0A91">
      <w:pPr>
        <w:spacing w:line="276" w:lineRule="auto"/>
        <w:rPr>
          <w:color w:val="000000" w:themeColor="text1"/>
          <w:szCs w:val="24"/>
          <w:lang w:val="hr-HR"/>
        </w:rPr>
      </w:pPr>
      <w:r w:rsidRPr="006B7160">
        <w:rPr>
          <w:color w:val="000000" w:themeColor="text1"/>
          <w:szCs w:val="24"/>
          <w:lang w:val="hr-HR"/>
        </w:rPr>
        <w:t>Predstavnic</w:t>
      </w:r>
      <w:r w:rsidR="00EE5F61">
        <w:rPr>
          <w:color w:val="000000" w:themeColor="text1"/>
          <w:szCs w:val="24"/>
          <w:lang w:val="hr-HR"/>
        </w:rPr>
        <w:t>i</w:t>
      </w:r>
      <w:r w:rsidRPr="006B7160">
        <w:rPr>
          <w:color w:val="000000" w:themeColor="text1"/>
          <w:szCs w:val="24"/>
          <w:lang w:val="hr-HR"/>
        </w:rPr>
        <w:t xml:space="preserve"> </w:t>
      </w:r>
      <w:r w:rsidR="00C244FB">
        <w:rPr>
          <w:color w:val="000000" w:themeColor="text1"/>
          <w:szCs w:val="24"/>
          <w:lang w:val="hr-HR"/>
        </w:rPr>
        <w:t>I</w:t>
      </w:r>
      <w:r w:rsidRPr="006B7160">
        <w:rPr>
          <w:color w:val="000000" w:themeColor="text1"/>
          <w:szCs w:val="24"/>
          <w:lang w:val="hr-HR"/>
        </w:rPr>
        <w:t xml:space="preserve">nstitucije </w:t>
      </w:r>
      <w:r w:rsidR="00C244FB">
        <w:rPr>
          <w:color w:val="000000" w:themeColor="text1"/>
          <w:szCs w:val="24"/>
          <w:lang w:val="hr-HR"/>
        </w:rPr>
        <w:t>o</w:t>
      </w:r>
      <w:r w:rsidRPr="006B7160">
        <w:rPr>
          <w:color w:val="000000" w:themeColor="text1"/>
          <w:szCs w:val="24"/>
          <w:lang w:val="hr-HR"/>
        </w:rPr>
        <w:t>mbudsmena</w:t>
      </w:r>
      <w:r w:rsidR="00C244FB">
        <w:rPr>
          <w:color w:val="000000" w:themeColor="text1"/>
          <w:szCs w:val="24"/>
          <w:lang w:val="hr-HR"/>
        </w:rPr>
        <w:t xml:space="preserve"> BiH</w:t>
      </w:r>
      <w:r w:rsidR="00A6187C" w:rsidRPr="006B7160">
        <w:rPr>
          <w:color w:val="000000" w:themeColor="text1"/>
          <w:szCs w:val="24"/>
          <w:lang w:val="hr-HR"/>
        </w:rPr>
        <w:t xml:space="preserve"> </w:t>
      </w:r>
      <w:r w:rsidR="00012696" w:rsidRPr="006B7160">
        <w:rPr>
          <w:color w:val="000000" w:themeColor="text1"/>
          <w:szCs w:val="24"/>
          <w:lang w:val="hr-HR"/>
        </w:rPr>
        <w:t xml:space="preserve">posjetili su Drugu </w:t>
      </w:r>
      <w:r w:rsidR="00C244FB">
        <w:rPr>
          <w:color w:val="000000" w:themeColor="text1"/>
          <w:szCs w:val="24"/>
          <w:lang w:val="hr-HR"/>
        </w:rPr>
        <w:t>p</w:t>
      </w:r>
      <w:r w:rsidR="00012696" w:rsidRPr="006B7160">
        <w:rPr>
          <w:color w:val="000000" w:themeColor="text1"/>
          <w:szCs w:val="24"/>
          <w:lang w:val="hr-HR"/>
        </w:rPr>
        <w:t>olicijsku upravu, odnosno Policijsku stanicu Centar</w:t>
      </w:r>
      <w:r w:rsidR="00C244FB">
        <w:rPr>
          <w:color w:val="000000" w:themeColor="text1"/>
          <w:szCs w:val="24"/>
          <w:lang w:val="hr-HR"/>
        </w:rPr>
        <w:t>,</w:t>
      </w:r>
      <w:r w:rsidR="00012696" w:rsidRPr="006B7160">
        <w:rPr>
          <w:color w:val="000000" w:themeColor="text1"/>
          <w:szCs w:val="24"/>
          <w:lang w:val="hr-HR"/>
        </w:rPr>
        <w:t xml:space="preserve"> u okviru koje se nalaze prostorije za zadržavanje </w:t>
      </w:r>
      <w:r w:rsidR="00C244FB">
        <w:rPr>
          <w:color w:val="000000" w:themeColor="text1"/>
          <w:szCs w:val="24"/>
          <w:lang w:val="hr-HR"/>
        </w:rPr>
        <w:t>lica</w:t>
      </w:r>
      <w:r w:rsidR="00012696" w:rsidRPr="006B7160">
        <w:rPr>
          <w:color w:val="000000" w:themeColor="text1"/>
          <w:szCs w:val="24"/>
          <w:lang w:val="hr-HR"/>
        </w:rPr>
        <w:t xml:space="preserve"> lišenih slobode pri operativnom centru Uprave </w:t>
      </w:r>
      <w:r w:rsidR="00C244FB">
        <w:rPr>
          <w:color w:val="000000" w:themeColor="text1"/>
          <w:szCs w:val="24"/>
          <w:lang w:val="hr-HR"/>
        </w:rPr>
        <w:t>K</w:t>
      </w:r>
      <w:r w:rsidR="00012696" w:rsidRPr="006B7160">
        <w:rPr>
          <w:color w:val="000000" w:themeColor="text1"/>
          <w:szCs w:val="24"/>
          <w:lang w:val="hr-HR"/>
        </w:rPr>
        <w:t>antona Sarajevo.</w:t>
      </w:r>
      <w:r w:rsidR="00A759D0" w:rsidRPr="006B7160">
        <w:rPr>
          <w:color w:val="000000" w:themeColor="text1"/>
          <w:szCs w:val="24"/>
          <w:lang w:val="hr-HR"/>
        </w:rPr>
        <w:t xml:space="preserve"> </w:t>
      </w:r>
      <w:r w:rsidR="00012696" w:rsidRPr="006B7160">
        <w:rPr>
          <w:color w:val="000000" w:themeColor="text1"/>
          <w:szCs w:val="24"/>
          <w:lang w:val="hr-HR"/>
        </w:rPr>
        <w:t xml:space="preserve">Posjeta je obavljena </w:t>
      </w:r>
      <w:r w:rsidR="00427CB6" w:rsidRPr="006B7160">
        <w:rPr>
          <w:color w:val="000000" w:themeColor="text1"/>
          <w:szCs w:val="24"/>
          <w:lang w:val="hr-HR"/>
        </w:rPr>
        <w:t>dana 5.</w:t>
      </w:r>
      <w:r w:rsidR="00C244FB">
        <w:rPr>
          <w:color w:val="000000" w:themeColor="text1"/>
          <w:szCs w:val="24"/>
          <w:lang w:val="hr-HR"/>
        </w:rPr>
        <w:t xml:space="preserve"> </w:t>
      </w:r>
      <w:r w:rsidR="00427CB6" w:rsidRPr="006B7160">
        <w:rPr>
          <w:color w:val="000000" w:themeColor="text1"/>
          <w:szCs w:val="24"/>
          <w:lang w:val="hr-HR"/>
        </w:rPr>
        <w:t>10.</w:t>
      </w:r>
      <w:r w:rsidR="00C244FB">
        <w:rPr>
          <w:color w:val="000000" w:themeColor="text1"/>
          <w:szCs w:val="24"/>
          <w:lang w:val="hr-HR"/>
        </w:rPr>
        <w:t xml:space="preserve"> </w:t>
      </w:r>
      <w:r w:rsidR="00427CB6" w:rsidRPr="006B7160">
        <w:rPr>
          <w:color w:val="000000" w:themeColor="text1"/>
          <w:szCs w:val="24"/>
          <w:lang w:val="hr-HR"/>
        </w:rPr>
        <w:t xml:space="preserve">2023. godine. </w:t>
      </w:r>
    </w:p>
    <w:p w14:paraId="2AB04E80" w14:textId="77777777" w:rsidR="00427CB6" w:rsidRPr="006B7160" w:rsidRDefault="00427CB6" w:rsidP="001F0A91">
      <w:pPr>
        <w:spacing w:line="276" w:lineRule="auto"/>
        <w:rPr>
          <w:b/>
          <w:color w:val="000000" w:themeColor="text1"/>
          <w:szCs w:val="24"/>
          <w:lang w:val="hr-HR"/>
        </w:rPr>
      </w:pPr>
    </w:p>
    <w:p w14:paraId="48C06156" w14:textId="77777777" w:rsidR="00427CB6" w:rsidRPr="006B7160" w:rsidRDefault="00427CB6" w:rsidP="001F0A91">
      <w:pPr>
        <w:spacing w:line="276" w:lineRule="auto"/>
        <w:rPr>
          <w:b/>
          <w:color w:val="000000" w:themeColor="text1"/>
          <w:szCs w:val="24"/>
          <w:lang w:val="hr-HR"/>
        </w:rPr>
      </w:pPr>
      <w:r w:rsidRPr="006B7160">
        <w:rPr>
          <w:b/>
          <w:color w:val="000000" w:themeColor="text1"/>
          <w:szCs w:val="24"/>
          <w:lang w:val="hr-HR"/>
        </w:rPr>
        <w:t>Razgovor s predstavnicima Uprave</w:t>
      </w:r>
    </w:p>
    <w:p w14:paraId="1762FC1B" w14:textId="77777777" w:rsidR="00427CB6" w:rsidRPr="006B7160" w:rsidRDefault="00427CB6" w:rsidP="001F0A91">
      <w:pPr>
        <w:spacing w:line="276" w:lineRule="auto"/>
        <w:rPr>
          <w:b/>
          <w:color w:val="000000" w:themeColor="text1"/>
          <w:szCs w:val="24"/>
          <w:lang w:val="hr-HR"/>
        </w:rPr>
      </w:pPr>
    </w:p>
    <w:p w14:paraId="4B6E65CF" w14:textId="77777777" w:rsidR="00427CB6" w:rsidRPr="006B7160" w:rsidRDefault="00427CB6" w:rsidP="001F0A91">
      <w:pPr>
        <w:spacing w:line="276" w:lineRule="auto"/>
        <w:rPr>
          <w:color w:val="000000" w:themeColor="text1"/>
          <w:szCs w:val="24"/>
          <w:lang w:val="hr-HR"/>
        </w:rPr>
      </w:pPr>
      <w:r w:rsidRPr="006B7160">
        <w:rPr>
          <w:color w:val="000000" w:themeColor="text1"/>
          <w:szCs w:val="24"/>
          <w:lang w:val="hr-HR"/>
        </w:rPr>
        <w:t>Prilikom posjete obavljen je razgovor s komandirom PS Centar</w:t>
      </w:r>
      <w:r w:rsidRPr="006B7160">
        <w:rPr>
          <w:rStyle w:val="FootnoteReference"/>
          <w:color w:val="000000" w:themeColor="text1"/>
          <w:szCs w:val="24"/>
          <w:lang w:val="hr-HR"/>
        </w:rPr>
        <w:footnoteReference w:id="81"/>
      </w:r>
      <w:r w:rsidRPr="006B7160">
        <w:rPr>
          <w:color w:val="000000" w:themeColor="text1"/>
          <w:szCs w:val="24"/>
          <w:lang w:val="hr-HR"/>
        </w:rPr>
        <w:t xml:space="preserve"> i</w:t>
      </w:r>
      <w:r w:rsidR="00E97A68">
        <w:rPr>
          <w:color w:val="000000" w:themeColor="text1"/>
          <w:szCs w:val="24"/>
          <w:lang w:val="hr-HR"/>
        </w:rPr>
        <w:t xml:space="preserve"> </w:t>
      </w:r>
      <w:r w:rsidRPr="006B7160">
        <w:rPr>
          <w:color w:val="000000" w:themeColor="text1"/>
          <w:szCs w:val="24"/>
          <w:lang w:val="hr-HR"/>
        </w:rPr>
        <w:t>inspektorom u Jedin</w:t>
      </w:r>
      <w:r w:rsidR="00A759D0" w:rsidRPr="006B7160">
        <w:rPr>
          <w:color w:val="000000" w:themeColor="text1"/>
          <w:szCs w:val="24"/>
          <w:lang w:val="hr-HR"/>
        </w:rPr>
        <w:t xml:space="preserve">ici za profesionalne standarde </w:t>
      </w:r>
      <w:r w:rsidRPr="006B7160">
        <w:rPr>
          <w:color w:val="000000" w:themeColor="text1"/>
          <w:szCs w:val="24"/>
          <w:lang w:val="hr-HR"/>
        </w:rPr>
        <w:t>MUP-a Kantona Sarajevo</w:t>
      </w:r>
      <w:r w:rsidR="00C244FB">
        <w:rPr>
          <w:color w:val="000000" w:themeColor="text1"/>
          <w:szCs w:val="24"/>
          <w:lang w:val="hr-HR"/>
        </w:rPr>
        <w:t>,</w:t>
      </w:r>
      <w:r w:rsidRPr="006B7160">
        <w:rPr>
          <w:rStyle w:val="FootnoteReference"/>
          <w:color w:val="000000" w:themeColor="text1"/>
          <w:szCs w:val="24"/>
          <w:lang w:val="hr-HR"/>
        </w:rPr>
        <w:footnoteReference w:id="82"/>
      </w:r>
      <w:r w:rsidR="00012696" w:rsidRPr="006B7160">
        <w:rPr>
          <w:color w:val="000000" w:themeColor="text1"/>
          <w:szCs w:val="24"/>
          <w:lang w:val="hr-HR"/>
        </w:rPr>
        <w:t xml:space="preserve"> kojom prilikom je ukazano </w:t>
      </w:r>
      <w:r w:rsidRPr="006B7160">
        <w:rPr>
          <w:color w:val="000000" w:themeColor="text1"/>
          <w:szCs w:val="24"/>
          <w:lang w:val="hr-HR"/>
        </w:rPr>
        <w:t xml:space="preserve">na razlog posjete, kao i ciljeve koji se </w:t>
      </w:r>
      <w:r w:rsidR="00C244FB">
        <w:rPr>
          <w:color w:val="000000" w:themeColor="text1"/>
          <w:szCs w:val="24"/>
          <w:lang w:val="hr-HR"/>
        </w:rPr>
        <w:t>njome</w:t>
      </w:r>
      <w:r w:rsidRPr="006B7160">
        <w:rPr>
          <w:color w:val="000000" w:themeColor="text1"/>
          <w:szCs w:val="24"/>
          <w:lang w:val="hr-HR"/>
        </w:rPr>
        <w:t xml:space="preserve"> žele postići. </w:t>
      </w:r>
    </w:p>
    <w:p w14:paraId="65449368" w14:textId="77777777" w:rsidR="00427CB6" w:rsidRPr="006B7160" w:rsidRDefault="00427CB6" w:rsidP="001F0A91">
      <w:pPr>
        <w:spacing w:line="276" w:lineRule="auto"/>
        <w:rPr>
          <w:color w:val="000000" w:themeColor="text1"/>
          <w:szCs w:val="24"/>
          <w:lang w:val="hr-HR"/>
        </w:rPr>
      </w:pPr>
      <w:r w:rsidRPr="006B7160">
        <w:rPr>
          <w:color w:val="000000" w:themeColor="text1"/>
          <w:szCs w:val="24"/>
          <w:lang w:val="hr-HR"/>
        </w:rPr>
        <w:t xml:space="preserve">U sklopu trenutnog objekta Policijske uprave ne nalaze se prostorije za zadržavanje lica, već </w:t>
      </w:r>
      <w:r w:rsidR="00012696" w:rsidRPr="006B7160">
        <w:rPr>
          <w:color w:val="000000" w:themeColor="text1"/>
          <w:szCs w:val="24"/>
          <w:lang w:val="hr-HR"/>
        </w:rPr>
        <w:t xml:space="preserve">se nalaze </w:t>
      </w:r>
      <w:r w:rsidRPr="006B7160">
        <w:rPr>
          <w:color w:val="000000" w:themeColor="text1"/>
          <w:szCs w:val="24"/>
          <w:lang w:val="hr-HR"/>
        </w:rPr>
        <w:t xml:space="preserve">u okviru objekta koji koristi Jedinica za osiguranje objekata i uhapšenih osoba Ministarstva unutrašnjih poslova Kantona Sarajevo. Sva lica koja budu lišena slobode od strane pripadnika Ministarstva unutrašnjih poslova Kantona Sarajevo te drugih policijskih agencija na području Kantona Sarajevo sprovode se u navedene prostorije. </w:t>
      </w:r>
    </w:p>
    <w:p w14:paraId="12D7FB7D" w14:textId="77777777" w:rsidR="00427CB6" w:rsidRPr="006B7160" w:rsidRDefault="00427CB6" w:rsidP="001F0A91">
      <w:pPr>
        <w:spacing w:line="276" w:lineRule="auto"/>
        <w:rPr>
          <w:color w:val="000000" w:themeColor="text1"/>
          <w:szCs w:val="24"/>
          <w:lang w:val="hr-HR"/>
        </w:rPr>
      </w:pPr>
    </w:p>
    <w:p w14:paraId="02D7A3CF" w14:textId="77777777" w:rsidR="00427CB6" w:rsidRPr="006B7160" w:rsidRDefault="00427CB6" w:rsidP="001F0A91">
      <w:pPr>
        <w:spacing w:line="276" w:lineRule="auto"/>
        <w:rPr>
          <w:color w:val="000000" w:themeColor="text1"/>
          <w:szCs w:val="24"/>
          <w:lang w:val="hr-HR"/>
        </w:rPr>
      </w:pPr>
      <w:r w:rsidRPr="006B7160">
        <w:rPr>
          <w:color w:val="000000" w:themeColor="text1"/>
          <w:szCs w:val="24"/>
          <w:lang w:val="hr-HR"/>
        </w:rPr>
        <w:t>Prilikom obavljenog razgovora konstat</w:t>
      </w:r>
      <w:r w:rsidR="00B72CE7">
        <w:rPr>
          <w:color w:val="000000" w:themeColor="text1"/>
          <w:szCs w:val="24"/>
          <w:lang w:val="hr-HR"/>
        </w:rPr>
        <w:t>ir</w:t>
      </w:r>
      <w:r w:rsidRPr="006B7160">
        <w:rPr>
          <w:color w:val="000000" w:themeColor="text1"/>
          <w:szCs w:val="24"/>
          <w:lang w:val="hr-HR"/>
        </w:rPr>
        <w:t>ano je da u toku 2023</w:t>
      </w:r>
      <w:ins w:id="27" w:author="jdzumhur" w:date="2024-03-14T14:21:00Z">
        <w:r w:rsidR="003235C2" w:rsidRPr="006B7160">
          <w:rPr>
            <w:color w:val="000000" w:themeColor="text1"/>
            <w:szCs w:val="24"/>
            <w:lang w:val="hr-HR"/>
          </w:rPr>
          <w:t>.</w:t>
        </w:r>
      </w:ins>
      <w:r w:rsidRPr="006B7160">
        <w:rPr>
          <w:color w:val="000000" w:themeColor="text1"/>
          <w:szCs w:val="24"/>
          <w:lang w:val="hr-HR"/>
        </w:rPr>
        <w:t xml:space="preserve"> godine nije zabilježen slučaj samoubistva u prostorijama za zadržavanje. U periodu od 1.</w:t>
      </w:r>
      <w:r w:rsidR="00B72CE7">
        <w:rPr>
          <w:color w:val="000000" w:themeColor="text1"/>
          <w:szCs w:val="24"/>
          <w:lang w:val="hr-HR"/>
        </w:rPr>
        <w:t xml:space="preserve"> </w:t>
      </w:r>
      <w:r w:rsidRPr="006B7160">
        <w:rPr>
          <w:color w:val="000000" w:themeColor="text1"/>
          <w:szCs w:val="24"/>
          <w:lang w:val="hr-HR"/>
        </w:rPr>
        <w:t>1.</w:t>
      </w:r>
      <w:r w:rsidR="00B72CE7">
        <w:rPr>
          <w:color w:val="000000" w:themeColor="text1"/>
          <w:szCs w:val="24"/>
          <w:lang w:val="hr-HR"/>
        </w:rPr>
        <w:t xml:space="preserve"> </w:t>
      </w:r>
      <w:r w:rsidRPr="006B7160">
        <w:rPr>
          <w:color w:val="000000" w:themeColor="text1"/>
          <w:szCs w:val="24"/>
          <w:lang w:val="hr-HR"/>
        </w:rPr>
        <w:t>2018. do 30.</w:t>
      </w:r>
      <w:r w:rsidR="00B72CE7">
        <w:rPr>
          <w:color w:val="000000" w:themeColor="text1"/>
          <w:szCs w:val="24"/>
          <w:lang w:val="hr-HR"/>
        </w:rPr>
        <w:t xml:space="preserve"> </w:t>
      </w:r>
      <w:r w:rsidRPr="006B7160">
        <w:rPr>
          <w:color w:val="000000" w:themeColor="text1"/>
          <w:szCs w:val="24"/>
          <w:lang w:val="hr-HR"/>
        </w:rPr>
        <w:t>9.</w:t>
      </w:r>
      <w:r w:rsidR="00B72CE7">
        <w:rPr>
          <w:color w:val="000000" w:themeColor="text1"/>
          <w:szCs w:val="24"/>
          <w:lang w:val="hr-HR"/>
        </w:rPr>
        <w:t xml:space="preserve"> </w:t>
      </w:r>
      <w:r w:rsidRPr="006B7160">
        <w:rPr>
          <w:color w:val="000000" w:themeColor="text1"/>
          <w:szCs w:val="24"/>
          <w:lang w:val="hr-HR"/>
        </w:rPr>
        <w:t>2023. godine evidentiran je jedan slučaj samopovređivanja lica lišenog slobode, koje je nastupilo prilikom sprovođenja lica u prostorije za zadržavanje lica</w:t>
      </w:r>
      <w:r w:rsidR="009F441F" w:rsidRPr="006B7160">
        <w:rPr>
          <w:color w:val="000000" w:themeColor="text1"/>
          <w:szCs w:val="24"/>
          <w:lang w:val="hr-HR"/>
        </w:rPr>
        <w:t>.</w:t>
      </w:r>
      <w:r w:rsidR="00E97A68">
        <w:rPr>
          <w:color w:val="000000" w:themeColor="text1"/>
          <w:szCs w:val="24"/>
          <w:lang w:val="hr-HR"/>
        </w:rPr>
        <w:t xml:space="preserve"> </w:t>
      </w:r>
    </w:p>
    <w:p w14:paraId="25B3F4EC" w14:textId="77777777" w:rsidR="00427CB6" w:rsidRPr="006B7160" w:rsidRDefault="00427CB6" w:rsidP="001F0A91">
      <w:pPr>
        <w:pStyle w:val="Standard"/>
        <w:spacing w:line="276" w:lineRule="auto"/>
        <w:rPr>
          <w:rFonts w:ascii="Times New Roman" w:eastAsia="Times New Roman" w:hAnsi="Times New Roman" w:cs="Times New Roman"/>
          <w:b/>
          <w:color w:val="000000" w:themeColor="text1"/>
          <w:lang w:val="hr-HR"/>
        </w:rPr>
      </w:pPr>
    </w:p>
    <w:p w14:paraId="03C7C879" w14:textId="77777777" w:rsidR="00427CB6" w:rsidRPr="006B7160" w:rsidRDefault="00427CB6" w:rsidP="001F0A91">
      <w:pPr>
        <w:pStyle w:val="Standard"/>
        <w:spacing w:line="276" w:lineRule="auto"/>
        <w:rPr>
          <w:rFonts w:ascii="Times New Roman" w:eastAsia="Times New Roman" w:hAnsi="Times New Roman" w:cs="Times New Roman"/>
          <w:b/>
          <w:color w:val="000000" w:themeColor="text1"/>
          <w:lang w:val="hr-HR"/>
        </w:rPr>
      </w:pPr>
      <w:r w:rsidRPr="006B7160">
        <w:rPr>
          <w:rFonts w:ascii="Times New Roman" w:eastAsia="Times New Roman" w:hAnsi="Times New Roman" w:cs="Times New Roman"/>
          <w:b/>
          <w:color w:val="000000" w:themeColor="text1"/>
          <w:lang w:val="hr-HR"/>
        </w:rPr>
        <w:t xml:space="preserve">Prostorni resursi </w:t>
      </w:r>
    </w:p>
    <w:p w14:paraId="2262800F" w14:textId="77777777" w:rsidR="00427CB6" w:rsidRPr="006B7160" w:rsidRDefault="00427CB6" w:rsidP="001F0A91">
      <w:pPr>
        <w:pStyle w:val="Standard"/>
        <w:spacing w:line="276" w:lineRule="auto"/>
        <w:rPr>
          <w:rFonts w:ascii="Times New Roman" w:hAnsi="Times New Roman" w:cs="Times New Roman"/>
          <w:color w:val="000000" w:themeColor="text1"/>
          <w:lang w:val="hr-HR"/>
        </w:rPr>
      </w:pPr>
    </w:p>
    <w:p w14:paraId="37D77878" w14:textId="77777777" w:rsidR="00427CB6" w:rsidRPr="006B7160" w:rsidRDefault="00427CB6" w:rsidP="001F0A91">
      <w:pPr>
        <w:spacing w:line="276" w:lineRule="auto"/>
        <w:rPr>
          <w:color w:val="000000" w:themeColor="text1"/>
          <w:szCs w:val="24"/>
          <w:lang w:val="hr-HR"/>
        </w:rPr>
      </w:pPr>
      <w:r w:rsidRPr="006B7160">
        <w:rPr>
          <w:color w:val="000000" w:themeColor="text1"/>
          <w:szCs w:val="24"/>
          <w:lang w:val="hr-HR"/>
        </w:rPr>
        <w:t>U sklopu objekta koji koristi Jedinica za osiguranje objekata i uhapšenih osoba Ministarstva unutrašnjih poslova Kantona Sarajevo nalazi se ukupno šest prostorija za zadržavanje lica</w:t>
      </w:r>
      <w:r w:rsidR="00B72CE7">
        <w:rPr>
          <w:color w:val="000000" w:themeColor="text1"/>
          <w:szCs w:val="24"/>
          <w:lang w:val="hr-HR"/>
        </w:rPr>
        <w:t>,</w:t>
      </w:r>
      <w:r w:rsidRPr="006B7160">
        <w:rPr>
          <w:color w:val="000000" w:themeColor="text1"/>
          <w:szCs w:val="24"/>
          <w:lang w:val="hr-HR"/>
        </w:rPr>
        <w:t xml:space="preserve"> u koj</w:t>
      </w:r>
      <w:r w:rsidR="00B72CE7">
        <w:rPr>
          <w:color w:val="000000" w:themeColor="text1"/>
          <w:szCs w:val="24"/>
          <w:lang w:val="hr-HR"/>
        </w:rPr>
        <w:t>ima</w:t>
      </w:r>
      <w:r w:rsidRPr="006B7160">
        <w:rPr>
          <w:color w:val="000000" w:themeColor="text1"/>
          <w:szCs w:val="24"/>
          <w:lang w:val="hr-HR"/>
        </w:rPr>
        <w:t xml:space="preserve"> su smještena po dva kreveta.</w:t>
      </w:r>
    </w:p>
    <w:p w14:paraId="60357633" w14:textId="77777777" w:rsidR="009F441F" w:rsidRPr="006B7160" w:rsidRDefault="009F441F" w:rsidP="001F0A91">
      <w:pPr>
        <w:spacing w:line="276" w:lineRule="auto"/>
        <w:rPr>
          <w:color w:val="000000" w:themeColor="text1"/>
          <w:szCs w:val="24"/>
          <w:lang w:val="hr-HR"/>
        </w:rPr>
      </w:pPr>
    </w:p>
    <w:p w14:paraId="7E045DDD" w14:textId="77777777" w:rsidR="009F441F" w:rsidRPr="006B7160" w:rsidRDefault="00427CB6" w:rsidP="001F0A91">
      <w:pPr>
        <w:spacing w:line="276" w:lineRule="auto"/>
        <w:rPr>
          <w:color w:val="000000" w:themeColor="text1"/>
          <w:szCs w:val="24"/>
          <w:lang w:val="hr-HR"/>
        </w:rPr>
      </w:pPr>
      <w:r w:rsidRPr="006B7160">
        <w:rPr>
          <w:color w:val="000000" w:themeColor="text1"/>
          <w:szCs w:val="24"/>
          <w:lang w:val="hr-HR"/>
        </w:rPr>
        <w:t>Prostorijama za zadržavanje prilazi se kroz predsoblje u kojem boravi čuvar ili službenik koji vrši nadz</w:t>
      </w:r>
      <w:r w:rsidR="009F441F" w:rsidRPr="006B7160">
        <w:rPr>
          <w:color w:val="000000" w:themeColor="text1"/>
          <w:szCs w:val="24"/>
          <w:lang w:val="hr-HR"/>
        </w:rPr>
        <w:t xml:space="preserve">or nad licima lišenim slobode. Maloljetna i punoljetna lica odvojeno se smještaju u prostorije za zadržavanje, pri čemu se vodi računa i o spolu osobe. </w:t>
      </w:r>
    </w:p>
    <w:p w14:paraId="0891D13D" w14:textId="77777777" w:rsidR="009F441F" w:rsidRPr="006B7160" w:rsidRDefault="009F441F" w:rsidP="001F0A91">
      <w:pPr>
        <w:spacing w:line="276" w:lineRule="auto"/>
        <w:rPr>
          <w:color w:val="000000" w:themeColor="text1"/>
          <w:szCs w:val="24"/>
          <w:lang w:val="hr-HR"/>
        </w:rPr>
      </w:pPr>
    </w:p>
    <w:p w14:paraId="5D14BEA4" w14:textId="77777777" w:rsidR="00427CB6" w:rsidRPr="006B7160" w:rsidRDefault="00427CB6" w:rsidP="001F0A91">
      <w:pPr>
        <w:spacing w:line="276" w:lineRule="auto"/>
        <w:rPr>
          <w:color w:val="000000" w:themeColor="text1"/>
          <w:szCs w:val="24"/>
          <w:lang w:val="hr-HR"/>
        </w:rPr>
      </w:pPr>
      <w:r w:rsidRPr="006B7160">
        <w:rPr>
          <w:color w:val="000000" w:themeColor="text1"/>
          <w:szCs w:val="24"/>
          <w:lang w:val="hr-HR"/>
        </w:rPr>
        <w:lastRenderedPageBreak/>
        <w:t xml:space="preserve">Svaka prostorija ima prozor, čime </w:t>
      </w:r>
      <w:r w:rsidR="00B72CE7">
        <w:rPr>
          <w:color w:val="000000" w:themeColor="text1"/>
          <w:szCs w:val="24"/>
          <w:lang w:val="hr-HR"/>
        </w:rPr>
        <w:t>su</w:t>
      </w:r>
      <w:r w:rsidRPr="006B7160">
        <w:rPr>
          <w:color w:val="000000" w:themeColor="text1"/>
          <w:szCs w:val="24"/>
          <w:lang w:val="hr-HR"/>
        </w:rPr>
        <w:t xml:space="preserve"> omogućen</w:t>
      </w:r>
      <w:r w:rsidR="00B72CE7">
        <w:rPr>
          <w:color w:val="000000" w:themeColor="text1"/>
          <w:szCs w:val="24"/>
          <w:lang w:val="hr-HR"/>
        </w:rPr>
        <w:t>i</w:t>
      </w:r>
      <w:r w:rsidRPr="006B7160">
        <w:rPr>
          <w:color w:val="000000" w:themeColor="text1"/>
          <w:szCs w:val="24"/>
          <w:lang w:val="hr-HR"/>
        </w:rPr>
        <w:t xml:space="preserve"> dotok </w:t>
      </w:r>
      <w:r w:rsidR="00B72CE7">
        <w:rPr>
          <w:color w:val="000000" w:themeColor="text1"/>
          <w:szCs w:val="24"/>
          <w:lang w:val="hr-HR"/>
        </w:rPr>
        <w:t>zraka</w:t>
      </w:r>
      <w:r w:rsidRPr="006B7160">
        <w:rPr>
          <w:color w:val="000000" w:themeColor="text1"/>
          <w:szCs w:val="24"/>
          <w:lang w:val="hr-HR"/>
        </w:rPr>
        <w:t xml:space="preserve"> i adekvatno osvjetljenje (dovoljno za čitanje), ventilaciju, zagrijavanje, sredstva za odmor (krevet, platforme za spavanje i pokrivač</w:t>
      </w:r>
      <w:r w:rsidR="000F6C87">
        <w:rPr>
          <w:color w:val="000000" w:themeColor="text1"/>
          <w:szCs w:val="24"/>
          <w:lang w:val="hr-HR"/>
        </w:rPr>
        <w:t>e</w:t>
      </w:r>
      <w:r w:rsidRPr="006B7160">
        <w:rPr>
          <w:color w:val="000000" w:themeColor="text1"/>
          <w:szCs w:val="24"/>
          <w:lang w:val="hr-HR"/>
        </w:rPr>
        <w:t xml:space="preserve">). </w:t>
      </w:r>
    </w:p>
    <w:p w14:paraId="7FE27D3B" w14:textId="77777777" w:rsidR="009F441F" w:rsidRPr="006B7160" w:rsidRDefault="009F441F" w:rsidP="001F0A91">
      <w:pPr>
        <w:spacing w:line="276" w:lineRule="auto"/>
        <w:rPr>
          <w:color w:val="000000" w:themeColor="text1"/>
          <w:szCs w:val="24"/>
          <w:lang w:val="hr-HR"/>
        </w:rPr>
      </w:pPr>
    </w:p>
    <w:p w14:paraId="2EEB309A" w14:textId="77777777" w:rsidR="00B36F0B" w:rsidRPr="006B7160" w:rsidRDefault="00427CB6" w:rsidP="001F0A91">
      <w:pPr>
        <w:spacing w:line="276" w:lineRule="auto"/>
        <w:rPr>
          <w:color w:val="000000" w:themeColor="text1"/>
          <w:szCs w:val="24"/>
          <w:lang w:val="hr-HR"/>
        </w:rPr>
      </w:pPr>
      <w:r w:rsidRPr="006B7160">
        <w:rPr>
          <w:color w:val="000000" w:themeColor="text1"/>
          <w:szCs w:val="24"/>
          <w:lang w:val="hr-HR"/>
        </w:rPr>
        <w:t>U prostorijama postoji i vještačka ventilacija, kao i klima</w:t>
      </w:r>
      <w:r w:rsidR="00B72CE7">
        <w:rPr>
          <w:color w:val="000000" w:themeColor="text1"/>
          <w:szCs w:val="24"/>
          <w:lang w:val="hr-HR"/>
        </w:rPr>
        <w:t>-</w:t>
      </w:r>
      <w:r w:rsidRPr="006B7160">
        <w:rPr>
          <w:color w:val="000000" w:themeColor="text1"/>
          <w:szCs w:val="24"/>
          <w:lang w:val="hr-HR"/>
        </w:rPr>
        <w:t xml:space="preserve">uređaj. Na metalnim krevetima, pričvršćenim za zid, nalaze se tanki madrac, jastuk i </w:t>
      </w:r>
      <w:r w:rsidR="00B72CE7">
        <w:rPr>
          <w:color w:val="000000" w:themeColor="text1"/>
          <w:szCs w:val="24"/>
          <w:lang w:val="hr-HR"/>
        </w:rPr>
        <w:t>deka</w:t>
      </w:r>
      <w:r w:rsidRPr="006B7160">
        <w:rPr>
          <w:color w:val="000000" w:themeColor="text1"/>
          <w:szCs w:val="24"/>
          <w:lang w:val="hr-HR"/>
        </w:rPr>
        <w:t>, uz mogućnost korištenja dodatn</w:t>
      </w:r>
      <w:r w:rsidR="00B72CE7">
        <w:rPr>
          <w:color w:val="000000" w:themeColor="text1"/>
          <w:szCs w:val="24"/>
          <w:lang w:val="hr-HR"/>
        </w:rPr>
        <w:t>e deke</w:t>
      </w:r>
      <w:r w:rsidRPr="006B7160">
        <w:rPr>
          <w:color w:val="000000" w:themeColor="text1"/>
          <w:szCs w:val="24"/>
          <w:lang w:val="hr-HR"/>
        </w:rPr>
        <w:t xml:space="preserve">. Zidovi su čisti i okrečeni, ali u dijelu u kojem </w:t>
      </w:r>
      <w:r w:rsidR="00B36F0B" w:rsidRPr="006B7160">
        <w:rPr>
          <w:color w:val="000000" w:themeColor="text1"/>
          <w:szCs w:val="24"/>
          <w:lang w:val="hr-HR"/>
        </w:rPr>
        <w:t xml:space="preserve">se </w:t>
      </w:r>
      <w:r w:rsidRPr="006B7160">
        <w:rPr>
          <w:color w:val="000000" w:themeColor="text1"/>
          <w:szCs w:val="24"/>
          <w:lang w:val="hr-HR"/>
        </w:rPr>
        <w:t>nalazi mokri čvor uočen</w:t>
      </w:r>
      <w:r w:rsidR="00B72CE7">
        <w:rPr>
          <w:color w:val="000000" w:themeColor="text1"/>
          <w:szCs w:val="24"/>
          <w:lang w:val="hr-HR"/>
        </w:rPr>
        <w:t>i su</w:t>
      </w:r>
      <w:r w:rsidRPr="006B7160">
        <w:rPr>
          <w:color w:val="000000" w:themeColor="text1"/>
          <w:szCs w:val="24"/>
          <w:lang w:val="hr-HR"/>
        </w:rPr>
        <w:t xml:space="preserve"> vlaga i znatna oštećenja na zidovima. Svaka prostorija ima mokri čvor, čučavac i umivaonik. Čučavac je zaštićen metalnim vratima i na taj način potpuno fizički odvojen, što omogućava potrebnu privatnost licu koje ga koristi.</w:t>
      </w:r>
    </w:p>
    <w:p w14:paraId="0FB45AA4" w14:textId="77777777" w:rsidR="00B36F0B" w:rsidRPr="006B7160" w:rsidRDefault="00B36F0B" w:rsidP="001F0A91">
      <w:pPr>
        <w:spacing w:line="276" w:lineRule="auto"/>
        <w:rPr>
          <w:color w:val="000000" w:themeColor="text1"/>
          <w:szCs w:val="24"/>
          <w:lang w:val="hr-HR"/>
        </w:rPr>
      </w:pPr>
    </w:p>
    <w:p w14:paraId="1505FF20" w14:textId="77777777" w:rsidR="00B36F0B" w:rsidRPr="006B7160" w:rsidRDefault="00427CB6" w:rsidP="001F0A91">
      <w:pPr>
        <w:spacing w:line="276" w:lineRule="auto"/>
        <w:rPr>
          <w:color w:val="000000" w:themeColor="text1"/>
          <w:szCs w:val="24"/>
          <w:lang w:val="hr-HR"/>
        </w:rPr>
      </w:pPr>
      <w:r w:rsidRPr="006B7160">
        <w:rPr>
          <w:color w:val="000000" w:themeColor="text1"/>
          <w:szCs w:val="24"/>
          <w:lang w:val="hr-HR"/>
        </w:rPr>
        <w:t xml:space="preserve">U prostorijama za zadržavanje nema tople vode, već je </w:t>
      </w:r>
      <w:r w:rsidR="00B72CE7">
        <w:rPr>
          <w:color w:val="000000" w:themeColor="text1"/>
          <w:szCs w:val="24"/>
          <w:lang w:val="hr-HR"/>
        </w:rPr>
        <w:t>ona osigurana</w:t>
      </w:r>
      <w:r w:rsidRPr="006B7160">
        <w:rPr>
          <w:color w:val="000000" w:themeColor="text1"/>
          <w:szCs w:val="24"/>
          <w:lang w:val="hr-HR"/>
        </w:rPr>
        <w:t xml:space="preserve"> u fizički odvojenoj prostoriji za tuširanje. Grijanje u objektu je centralno. Od pribora za higijenu u prostoriji se nalaz</w:t>
      </w:r>
      <w:r w:rsidR="00B72CE7">
        <w:rPr>
          <w:color w:val="000000" w:themeColor="text1"/>
          <w:szCs w:val="24"/>
          <w:lang w:val="hr-HR"/>
        </w:rPr>
        <w:t>e</w:t>
      </w:r>
      <w:r w:rsidRPr="006B7160">
        <w:rPr>
          <w:color w:val="000000" w:themeColor="text1"/>
          <w:szCs w:val="24"/>
          <w:lang w:val="hr-HR"/>
        </w:rPr>
        <w:t xml:space="preserve"> sapun, papirni ubrusi i plastična čaša za piće. </w:t>
      </w:r>
    </w:p>
    <w:p w14:paraId="22193549" w14:textId="77777777" w:rsidR="00B36F0B" w:rsidRPr="006B7160" w:rsidRDefault="00B36F0B" w:rsidP="001F0A91">
      <w:pPr>
        <w:spacing w:line="276" w:lineRule="auto"/>
        <w:rPr>
          <w:color w:val="000000" w:themeColor="text1"/>
          <w:szCs w:val="24"/>
          <w:lang w:val="hr-HR"/>
        </w:rPr>
      </w:pPr>
    </w:p>
    <w:p w14:paraId="3C1DF003" w14:textId="77777777" w:rsidR="00427CB6" w:rsidRPr="006B7160" w:rsidRDefault="00B36F0B" w:rsidP="001F0A91">
      <w:pPr>
        <w:spacing w:line="276" w:lineRule="auto"/>
        <w:rPr>
          <w:color w:val="000000" w:themeColor="text1"/>
          <w:szCs w:val="24"/>
          <w:lang w:val="hr-HR"/>
        </w:rPr>
      </w:pPr>
      <w:r w:rsidRPr="006B7160">
        <w:rPr>
          <w:color w:val="000000" w:themeColor="text1"/>
          <w:szCs w:val="24"/>
          <w:lang w:val="hr-HR"/>
        </w:rPr>
        <w:t>U prostorijama za zadržavanje</w:t>
      </w:r>
      <w:r w:rsidR="00427CB6" w:rsidRPr="006B7160">
        <w:rPr>
          <w:color w:val="000000" w:themeColor="text1"/>
          <w:szCs w:val="24"/>
          <w:lang w:val="hr-HR"/>
        </w:rPr>
        <w:t xml:space="preserve"> postoji videonadzor, a stražari svakih 15 minuta obilaze lica lišena slobode, o čemu se sačinjava posebna evidencija. Videonadzor postavljen je u hodniku kojim se prilazi prostorijama za zadržavanje i pokriva cjelokupnu prostoriju za zadržavanje s izuzetkom mokrog čvora</w:t>
      </w:r>
      <w:r w:rsidR="00B72CE7">
        <w:rPr>
          <w:color w:val="000000" w:themeColor="text1"/>
          <w:szCs w:val="24"/>
          <w:lang w:val="hr-HR"/>
        </w:rPr>
        <w:t>,</w:t>
      </w:r>
      <w:r w:rsidR="00427CB6" w:rsidRPr="006B7160">
        <w:rPr>
          <w:color w:val="000000" w:themeColor="text1"/>
          <w:szCs w:val="24"/>
          <w:lang w:val="hr-HR"/>
        </w:rPr>
        <w:t xml:space="preserve"> koji je ograđen metalnom pregradom</w:t>
      </w:r>
      <w:r w:rsidRPr="006B7160">
        <w:rPr>
          <w:color w:val="000000" w:themeColor="text1"/>
          <w:szCs w:val="24"/>
          <w:lang w:val="hr-HR"/>
        </w:rPr>
        <w:t xml:space="preserve">. </w:t>
      </w:r>
      <w:r w:rsidR="00427CB6" w:rsidRPr="006B7160">
        <w:rPr>
          <w:color w:val="000000" w:themeColor="text1"/>
          <w:szCs w:val="24"/>
          <w:lang w:val="hr-HR"/>
        </w:rPr>
        <w:t>Zadržana lica u svakom trenutku mogu pozvati dežurnog službenika.</w:t>
      </w:r>
    </w:p>
    <w:p w14:paraId="638D694C" w14:textId="77777777" w:rsidR="00427CB6" w:rsidRPr="006B7160" w:rsidRDefault="00427CB6" w:rsidP="001F0A91">
      <w:pPr>
        <w:spacing w:line="276" w:lineRule="auto"/>
        <w:rPr>
          <w:color w:val="000000" w:themeColor="text1"/>
          <w:szCs w:val="24"/>
          <w:lang w:val="hr-HR"/>
        </w:rPr>
      </w:pPr>
    </w:p>
    <w:p w14:paraId="430D6A04" w14:textId="77777777" w:rsidR="00427CB6" w:rsidRPr="006B7160" w:rsidRDefault="00427CB6" w:rsidP="001F0A91">
      <w:pPr>
        <w:spacing w:line="276" w:lineRule="auto"/>
        <w:rPr>
          <w:color w:val="000000" w:themeColor="text1"/>
          <w:szCs w:val="24"/>
          <w:lang w:val="hr-HR"/>
        </w:rPr>
      </w:pPr>
      <w:r w:rsidRPr="006B7160">
        <w:rPr>
          <w:color w:val="000000" w:themeColor="text1"/>
          <w:szCs w:val="24"/>
          <w:lang w:val="hr-HR"/>
        </w:rPr>
        <w:t>Tokom posjete u prostorijama za zadržavanje boravilo je jedno lice, koje je lišeno slobode od stran</w:t>
      </w:r>
      <w:r w:rsidR="00B72CE7">
        <w:rPr>
          <w:color w:val="000000" w:themeColor="text1"/>
          <w:szCs w:val="24"/>
          <w:lang w:val="hr-HR"/>
        </w:rPr>
        <w:t>e</w:t>
      </w:r>
      <w:r w:rsidRPr="006B7160">
        <w:rPr>
          <w:color w:val="000000" w:themeColor="text1"/>
          <w:szCs w:val="24"/>
          <w:lang w:val="hr-HR"/>
        </w:rPr>
        <w:t xml:space="preserve"> policijskih službenika PU Novi Grad zbog ugrožavanja sigurnosti. </w:t>
      </w:r>
      <w:r w:rsidR="0077447B" w:rsidRPr="006B7160">
        <w:rPr>
          <w:color w:val="000000" w:themeColor="text1"/>
          <w:szCs w:val="24"/>
          <w:lang w:val="hr-HR"/>
        </w:rPr>
        <w:t>Predstavnic</w:t>
      </w:r>
      <w:r w:rsidR="00B72CE7">
        <w:rPr>
          <w:color w:val="000000" w:themeColor="text1"/>
          <w:szCs w:val="24"/>
          <w:lang w:val="hr-HR"/>
        </w:rPr>
        <w:t>i</w:t>
      </w:r>
      <w:r w:rsidR="0077447B" w:rsidRPr="006B7160">
        <w:rPr>
          <w:color w:val="000000" w:themeColor="text1"/>
          <w:szCs w:val="24"/>
          <w:lang w:val="hr-HR"/>
        </w:rPr>
        <w:t xml:space="preserve"> </w:t>
      </w:r>
      <w:r w:rsidR="00B72CE7">
        <w:rPr>
          <w:color w:val="000000" w:themeColor="text1"/>
          <w:szCs w:val="24"/>
          <w:lang w:val="hr-HR"/>
        </w:rPr>
        <w:t>I</w:t>
      </w:r>
      <w:r w:rsidR="0077447B" w:rsidRPr="006B7160">
        <w:rPr>
          <w:color w:val="000000" w:themeColor="text1"/>
          <w:szCs w:val="24"/>
          <w:lang w:val="hr-HR"/>
        </w:rPr>
        <w:t xml:space="preserve">nstitucije </w:t>
      </w:r>
      <w:r w:rsidR="00B72CE7">
        <w:rPr>
          <w:color w:val="000000" w:themeColor="text1"/>
          <w:szCs w:val="24"/>
          <w:lang w:val="hr-HR"/>
        </w:rPr>
        <w:t>o</w:t>
      </w:r>
      <w:r w:rsidR="0077447B" w:rsidRPr="006B7160">
        <w:rPr>
          <w:color w:val="000000" w:themeColor="text1"/>
          <w:szCs w:val="24"/>
          <w:lang w:val="hr-HR"/>
        </w:rPr>
        <w:t>mbudsmena</w:t>
      </w:r>
      <w:r w:rsidRPr="006B7160">
        <w:rPr>
          <w:color w:val="000000" w:themeColor="text1"/>
          <w:szCs w:val="24"/>
          <w:lang w:val="hr-HR"/>
        </w:rPr>
        <w:t xml:space="preserve"> su obavili</w:t>
      </w:r>
      <w:r w:rsidR="00E97A68">
        <w:rPr>
          <w:color w:val="000000" w:themeColor="text1"/>
          <w:szCs w:val="24"/>
          <w:lang w:val="hr-HR"/>
        </w:rPr>
        <w:t xml:space="preserve"> </w:t>
      </w:r>
      <w:r w:rsidRPr="006B7160">
        <w:rPr>
          <w:color w:val="000000" w:themeColor="text1"/>
          <w:szCs w:val="24"/>
          <w:lang w:val="hr-HR"/>
        </w:rPr>
        <w:t xml:space="preserve">razgovor </w:t>
      </w:r>
      <w:r w:rsidR="00144BB7" w:rsidRPr="006B7160">
        <w:rPr>
          <w:color w:val="000000" w:themeColor="text1"/>
          <w:szCs w:val="24"/>
          <w:lang w:val="hr-HR"/>
        </w:rPr>
        <w:t xml:space="preserve">s </w:t>
      </w:r>
      <w:r w:rsidRPr="006B7160">
        <w:rPr>
          <w:color w:val="000000" w:themeColor="text1"/>
          <w:szCs w:val="24"/>
          <w:lang w:val="hr-HR"/>
        </w:rPr>
        <w:t xml:space="preserve">imenovanim, koji je tom prilikom izjavio da je tokom lišavanja slobode upoznat sa svim pravima u skladu sa Zakonom i nije imao prigovor na postupanje policijskih službenika. </w:t>
      </w:r>
    </w:p>
    <w:p w14:paraId="74A8FA62" w14:textId="77777777" w:rsidR="00427CB6" w:rsidRPr="006B7160" w:rsidRDefault="00427CB6" w:rsidP="001F0A91">
      <w:pPr>
        <w:spacing w:line="276" w:lineRule="auto"/>
        <w:rPr>
          <w:b/>
          <w:color w:val="000000" w:themeColor="text1"/>
          <w:szCs w:val="24"/>
          <w:lang w:val="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8"/>
        <w:gridCol w:w="2212"/>
        <w:gridCol w:w="1833"/>
      </w:tblGrid>
      <w:tr w:rsidR="00427CB6" w:rsidRPr="006B7160" w14:paraId="77AC4538" w14:textId="77777777" w:rsidTr="005D4877">
        <w:trPr>
          <w:jc w:val="center"/>
        </w:trPr>
        <w:tc>
          <w:tcPr>
            <w:tcW w:w="4818" w:type="dxa"/>
            <w:vMerge w:val="restart"/>
            <w:vAlign w:val="center"/>
          </w:tcPr>
          <w:p w14:paraId="119A8720" w14:textId="77777777" w:rsidR="00427CB6" w:rsidRPr="006B7160" w:rsidRDefault="00427CB6" w:rsidP="001F0A91">
            <w:pPr>
              <w:spacing w:line="276" w:lineRule="auto"/>
              <w:jc w:val="center"/>
              <w:rPr>
                <w:b/>
                <w:color w:val="000000" w:themeColor="text1"/>
                <w:szCs w:val="24"/>
                <w:lang w:val="hr-HR" w:eastAsia="hr-HR"/>
              </w:rPr>
            </w:pPr>
            <w:r w:rsidRPr="006B7160">
              <w:rPr>
                <w:b/>
                <w:color w:val="000000" w:themeColor="text1"/>
                <w:szCs w:val="24"/>
                <w:lang w:val="hr-HR" w:eastAsia="hr-HR"/>
              </w:rPr>
              <w:t>Ukupan broj zadržanih lica</w:t>
            </w:r>
          </w:p>
          <w:p w14:paraId="703EA479" w14:textId="77777777" w:rsidR="00427CB6" w:rsidRPr="006B7160" w:rsidRDefault="00AD6E39" w:rsidP="001F0A91">
            <w:pPr>
              <w:spacing w:line="276" w:lineRule="auto"/>
              <w:jc w:val="center"/>
              <w:rPr>
                <w:b/>
                <w:color w:val="000000" w:themeColor="text1"/>
                <w:szCs w:val="24"/>
                <w:lang w:val="hr-HR" w:eastAsia="hr-HR"/>
              </w:rPr>
            </w:pPr>
            <w:r w:rsidRPr="006B7160">
              <w:rPr>
                <w:b/>
                <w:color w:val="000000" w:themeColor="text1"/>
                <w:szCs w:val="24"/>
                <w:lang w:val="hr-HR" w:eastAsia="hr-HR"/>
              </w:rPr>
              <w:t>182</w:t>
            </w:r>
          </w:p>
        </w:tc>
        <w:tc>
          <w:tcPr>
            <w:tcW w:w="2212" w:type="dxa"/>
            <w:vAlign w:val="center"/>
          </w:tcPr>
          <w:p w14:paraId="2E38AB99" w14:textId="77777777" w:rsidR="00427CB6" w:rsidRPr="006B7160" w:rsidRDefault="00427CB6" w:rsidP="001F0A91">
            <w:pPr>
              <w:spacing w:line="276" w:lineRule="auto"/>
              <w:jc w:val="center"/>
              <w:rPr>
                <w:b/>
                <w:color w:val="000000" w:themeColor="text1"/>
                <w:szCs w:val="24"/>
                <w:lang w:val="hr-HR" w:eastAsia="hr-HR"/>
              </w:rPr>
            </w:pPr>
            <w:r w:rsidRPr="006B7160">
              <w:rPr>
                <w:b/>
                <w:color w:val="000000" w:themeColor="text1"/>
                <w:szCs w:val="24"/>
                <w:lang w:val="hr-HR" w:eastAsia="hr-HR"/>
              </w:rPr>
              <w:t>Ženskih lica</w:t>
            </w:r>
          </w:p>
        </w:tc>
        <w:tc>
          <w:tcPr>
            <w:tcW w:w="1833" w:type="dxa"/>
            <w:vAlign w:val="center"/>
          </w:tcPr>
          <w:p w14:paraId="4F1BC6F3" w14:textId="77777777" w:rsidR="00427CB6" w:rsidRPr="006B7160" w:rsidRDefault="00AD6E39" w:rsidP="001F0A91">
            <w:pPr>
              <w:spacing w:line="276" w:lineRule="auto"/>
              <w:jc w:val="center"/>
              <w:rPr>
                <w:b/>
                <w:color w:val="000000" w:themeColor="text1"/>
                <w:szCs w:val="24"/>
                <w:lang w:val="hr-HR" w:eastAsia="hr-HR"/>
              </w:rPr>
            </w:pPr>
            <w:r w:rsidRPr="006B7160">
              <w:rPr>
                <w:b/>
                <w:color w:val="000000" w:themeColor="text1"/>
                <w:szCs w:val="24"/>
                <w:lang w:val="hr-HR" w:eastAsia="hr-HR"/>
              </w:rPr>
              <w:t>11</w:t>
            </w:r>
          </w:p>
        </w:tc>
      </w:tr>
      <w:tr w:rsidR="00427CB6" w:rsidRPr="006B7160" w14:paraId="47503C2D" w14:textId="77777777" w:rsidTr="005D4877">
        <w:trPr>
          <w:jc w:val="center"/>
        </w:trPr>
        <w:tc>
          <w:tcPr>
            <w:tcW w:w="4818" w:type="dxa"/>
            <w:vMerge/>
            <w:vAlign w:val="center"/>
          </w:tcPr>
          <w:p w14:paraId="26E87998" w14:textId="77777777" w:rsidR="00427CB6" w:rsidRPr="006B7160" w:rsidRDefault="00427CB6" w:rsidP="001F0A91">
            <w:pPr>
              <w:spacing w:line="276" w:lineRule="auto"/>
              <w:jc w:val="center"/>
              <w:rPr>
                <w:b/>
                <w:color w:val="000000" w:themeColor="text1"/>
                <w:szCs w:val="24"/>
                <w:lang w:val="hr-HR" w:eastAsia="hr-HR"/>
              </w:rPr>
            </w:pPr>
          </w:p>
        </w:tc>
        <w:tc>
          <w:tcPr>
            <w:tcW w:w="2212" w:type="dxa"/>
            <w:vAlign w:val="center"/>
          </w:tcPr>
          <w:p w14:paraId="3F8D869F" w14:textId="77777777" w:rsidR="00427CB6" w:rsidRPr="006B7160" w:rsidRDefault="00427CB6" w:rsidP="001F0A91">
            <w:pPr>
              <w:spacing w:line="276" w:lineRule="auto"/>
              <w:jc w:val="center"/>
              <w:rPr>
                <w:b/>
                <w:color w:val="000000" w:themeColor="text1"/>
                <w:szCs w:val="24"/>
                <w:lang w:val="hr-HR" w:eastAsia="hr-HR"/>
              </w:rPr>
            </w:pPr>
            <w:r w:rsidRPr="006B7160">
              <w:rPr>
                <w:b/>
                <w:color w:val="000000" w:themeColor="text1"/>
                <w:szCs w:val="24"/>
                <w:lang w:val="hr-HR" w:eastAsia="hr-HR"/>
              </w:rPr>
              <w:t>Muških lica</w:t>
            </w:r>
          </w:p>
        </w:tc>
        <w:tc>
          <w:tcPr>
            <w:tcW w:w="1833" w:type="dxa"/>
            <w:vAlign w:val="center"/>
          </w:tcPr>
          <w:p w14:paraId="337269C3" w14:textId="77777777" w:rsidR="00427CB6" w:rsidRPr="006B7160" w:rsidRDefault="00AD6E39" w:rsidP="001F0A91">
            <w:pPr>
              <w:spacing w:line="276" w:lineRule="auto"/>
              <w:jc w:val="center"/>
              <w:rPr>
                <w:b/>
                <w:color w:val="000000" w:themeColor="text1"/>
                <w:szCs w:val="24"/>
                <w:lang w:val="hr-HR" w:eastAsia="hr-HR"/>
              </w:rPr>
            </w:pPr>
            <w:r w:rsidRPr="006B7160">
              <w:rPr>
                <w:b/>
                <w:color w:val="000000" w:themeColor="text1"/>
                <w:szCs w:val="24"/>
                <w:lang w:val="hr-HR" w:eastAsia="hr-HR"/>
              </w:rPr>
              <w:t>165</w:t>
            </w:r>
          </w:p>
        </w:tc>
      </w:tr>
      <w:tr w:rsidR="00427CB6" w:rsidRPr="006B7160" w14:paraId="49AE1FC3" w14:textId="77777777" w:rsidTr="005D4877">
        <w:trPr>
          <w:jc w:val="center"/>
        </w:trPr>
        <w:tc>
          <w:tcPr>
            <w:tcW w:w="4818" w:type="dxa"/>
            <w:vMerge/>
            <w:vAlign w:val="center"/>
          </w:tcPr>
          <w:p w14:paraId="6C21581F" w14:textId="77777777" w:rsidR="00427CB6" w:rsidRPr="006B7160" w:rsidRDefault="00427CB6" w:rsidP="001F0A91">
            <w:pPr>
              <w:spacing w:line="276" w:lineRule="auto"/>
              <w:jc w:val="center"/>
              <w:rPr>
                <w:b/>
                <w:color w:val="000000" w:themeColor="text1"/>
                <w:szCs w:val="24"/>
                <w:lang w:val="hr-HR" w:eastAsia="hr-HR"/>
              </w:rPr>
            </w:pPr>
          </w:p>
        </w:tc>
        <w:tc>
          <w:tcPr>
            <w:tcW w:w="2212" w:type="dxa"/>
            <w:vAlign w:val="center"/>
          </w:tcPr>
          <w:p w14:paraId="563E8BEE" w14:textId="77777777" w:rsidR="00427CB6" w:rsidRPr="006B7160" w:rsidRDefault="00427CB6" w:rsidP="001F0A91">
            <w:pPr>
              <w:spacing w:line="276" w:lineRule="auto"/>
              <w:jc w:val="center"/>
              <w:rPr>
                <w:b/>
                <w:color w:val="000000" w:themeColor="text1"/>
                <w:szCs w:val="24"/>
                <w:lang w:val="hr-HR" w:eastAsia="hr-HR"/>
              </w:rPr>
            </w:pPr>
            <w:r w:rsidRPr="006B7160">
              <w:rPr>
                <w:b/>
                <w:color w:val="000000" w:themeColor="text1"/>
                <w:szCs w:val="24"/>
                <w:lang w:val="hr-HR" w:eastAsia="hr-HR"/>
              </w:rPr>
              <w:t>Maloljetnih lica</w:t>
            </w:r>
          </w:p>
        </w:tc>
        <w:tc>
          <w:tcPr>
            <w:tcW w:w="1833" w:type="dxa"/>
            <w:vAlign w:val="center"/>
          </w:tcPr>
          <w:p w14:paraId="388B0E3E" w14:textId="77777777" w:rsidR="00427CB6" w:rsidRPr="006B7160" w:rsidRDefault="00427CB6" w:rsidP="001F0A91">
            <w:pPr>
              <w:spacing w:line="276" w:lineRule="auto"/>
              <w:jc w:val="center"/>
              <w:rPr>
                <w:b/>
                <w:color w:val="000000" w:themeColor="text1"/>
                <w:szCs w:val="24"/>
                <w:lang w:val="hr-HR" w:eastAsia="hr-HR"/>
              </w:rPr>
            </w:pPr>
            <w:r w:rsidRPr="006B7160">
              <w:rPr>
                <w:b/>
                <w:color w:val="000000" w:themeColor="text1"/>
                <w:szCs w:val="24"/>
                <w:lang w:val="hr-HR" w:eastAsia="hr-HR"/>
              </w:rPr>
              <w:t>1</w:t>
            </w:r>
          </w:p>
        </w:tc>
      </w:tr>
      <w:tr w:rsidR="00427CB6" w:rsidRPr="006B7160" w14:paraId="6222B7A1" w14:textId="77777777" w:rsidTr="005D4877">
        <w:trPr>
          <w:jc w:val="center"/>
        </w:trPr>
        <w:tc>
          <w:tcPr>
            <w:tcW w:w="4818" w:type="dxa"/>
            <w:vMerge/>
            <w:vAlign w:val="center"/>
          </w:tcPr>
          <w:p w14:paraId="3805615E" w14:textId="77777777" w:rsidR="00427CB6" w:rsidRPr="006B7160" w:rsidRDefault="00427CB6" w:rsidP="001F0A91">
            <w:pPr>
              <w:spacing w:line="276" w:lineRule="auto"/>
              <w:jc w:val="center"/>
              <w:rPr>
                <w:b/>
                <w:color w:val="000000" w:themeColor="text1"/>
                <w:szCs w:val="24"/>
                <w:lang w:val="hr-HR" w:eastAsia="hr-HR"/>
              </w:rPr>
            </w:pPr>
          </w:p>
        </w:tc>
        <w:tc>
          <w:tcPr>
            <w:tcW w:w="2212" w:type="dxa"/>
            <w:vAlign w:val="center"/>
          </w:tcPr>
          <w:p w14:paraId="417531B5" w14:textId="77777777" w:rsidR="00427CB6" w:rsidRPr="006B7160" w:rsidRDefault="00427CB6" w:rsidP="001F0A91">
            <w:pPr>
              <w:spacing w:line="276" w:lineRule="auto"/>
              <w:jc w:val="center"/>
              <w:rPr>
                <w:b/>
                <w:color w:val="000000" w:themeColor="text1"/>
                <w:szCs w:val="24"/>
                <w:lang w:val="hr-HR" w:eastAsia="hr-HR"/>
              </w:rPr>
            </w:pPr>
            <w:r w:rsidRPr="006B7160">
              <w:rPr>
                <w:b/>
                <w:color w:val="000000" w:themeColor="text1"/>
                <w:szCs w:val="24"/>
                <w:lang w:val="hr-HR" w:eastAsia="hr-HR"/>
              </w:rPr>
              <w:t>Stranih državljana</w:t>
            </w:r>
          </w:p>
        </w:tc>
        <w:tc>
          <w:tcPr>
            <w:tcW w:w="1833" w:type="dxa"/>
            <w:vAlign w:val="center"/>
          </w:tcPr>
          <w:p w14:paraId="4800CF6F" w14:textId="77777777" w:rsidR="00427CB6" w:rsidRPr="006B7160" w:rsidRDefault="00AD6E39" w:rsidP="001F0A91">
            <w:pPr>
              <w:spacing w:line="276" w:lineRule="auto"/>
              <w:jc w:val="center"/>
              <w:rPr>
                <w:b/>
                <w:color w:val="000000" w:themeColor="text1"/>
                <w:szCs w:val="24"/>
                <w:lang w:val="hr-HR" w:eastAsia="hr-HR"/>
              </w:rPr>
            </w:pPr>
            <w:r w:rsidRPr="006B7160">
              <w:rPr>
                <w:b/>
                <w:color w:val="000000" w:themeColor="text1"/>
                <w:szCs w:val="24"/>
                <w:lang w:val="hr-HR" w:eastAsia="hr-HR"/>
              </w:rPr>
              <w:t>5</w:t>
            </w:r>
          </w:p>
        </w:tc>
      </w:tr>
    </w:tbl>
    <w:p w14:paraId="68EB8150" w14:textId="77777777" w:rsidR="00427CB6" w:rsidRPr="006B7160" w:rsidRDefault="00427CB6" w:rsidP="001F0A91">
      <w:pPr>
        <w:spacing w:line="276" w:lineRule="auto"/>
        <w:jc w:val="center"/>
        <w:rPr>
          <w:i/>
          <w:color w:val="000000" w:themeColor="text1"/>
          <w:szCs w:val="24"/>
          <w:lang w:val="hr-HR"/>
        </w:rPr>
      </w:pPr>
      <w:r w:rsidRPr="006B7160">
        <w:rPr>
          <w:i/>
          <w:color w:val="000000" w:themeColor="text1"/>
          <w:szCs w:val="24"/>
          <w:lang w:val="hr-HR"/>
        </w:rPr>
        <w:t>Tabela s podacima o broju lica lišenih slobode u periodu od 1</w:t>
      </w:r>
      <w:r w:rsidR="00B72CE7">
        <w:rPr>
          <w:i/>
          <w:color w:val="000000" w:themeColor="text1"/>
          <w:szCs w:val="24"/>
          <w:lang w:val="hr-HR"/>
        </w:rPr>
        <w:t xml:space="preserve">. </w:t>
      </w:r>
      <w:r w:rsidRPr="006B7160">
        <w:rPr>
          <w:i/>
          <w:color w:val="000000" w:themeColor="text1"/>
          <w:szCs w:val="24"/>
          <w:lang w:val="hr-HR"/>
        </w:rPr>
        <w:t>1. do</w:t>
      </w:r>
      <w:r w:rsidR="00B72CE7">
        <w:rPr>
          <w:i/>
          <w:color w:val="000000" w:themeColor="text1"/>
          <w:szCs w:val="24"/>
          <w:lang w:val="hr-HR"/>
        </w:rPr>
        <w:t xml:space="preserve"> </w:t>
      </w:r>
      <w:r w:rsidR="00AD6E39" w:rsidRPr="006B7160">
        <w:rPr>
          <w:i/>
          <w:color w:val="000000" w:themeColor="text1"/>
          <w:szCs w:val="24"/>
          <w:lang w:val="hr-HR"/>
        </w:rPr>
        <w:t>30.</w:t>
      </w:r>
      <w:r w:rsidR="00B72CE7">
        <w:rPr>
          <w:i/>
          <w:color w:val="000000" w:themeColor="text1"/>
          <w:szCs w:val="24"/>
          <w:lang w:val="hr-HR"/>
        </w:rPr>
        <w:t xml:space="preserve"> </w:t>
      </w:r>
      <w:r w:rsidR="00AD6E39" w:rsidRPr="006B7160">
        <w:rPr>
          <w:i/>
          <w:color w:val="000000" w:themeColor="text1"/>
          <w:szCs w:val="24"/>
          <w:lang w:val="hr-HR"/>
        </w:rPr>
        <w:t>9.</w:t>
      </w:r>
      <w:r w:rsidR="00B72CE7">
        <w:rPr>
          <w:i/>
          <w:color w:val="000000" w:themeColor="text1"/>
          <w:szCs w:val="24"/>
          <w:lang w:val="hr-HR"/>
        </w:rPr>
        <w:t xml:space="preserve"> </w:t>
      </w:r>
      <w:r w:rsidRPr="006B7160">
        <w:rPr>
          <w:i/>
          <w:color w:val="000000" w:themeColor="text1"/>
          <w:szCs w:val="24"/>
          <w:lang w:val="hr-HR"/>
        </w:rPr>
        <w:t>2023</w:t>
      </w:r>
      <w:r w:rsidR="00B72CE7">
        <w:rPr>
          <w:i/>
          <w:color w:val="000000" w:themeColor="text1"/>
          <w:szCs w:val="24"/>
          <w:lang w:val="hr-HR"/>
        </w:rPr>
        <w:t xml:space="preserve">. </w:t>
      </w:r>
      <w:r w:rsidRPr="006B7160">
        <w:rPr>
          <w:i/>
          <w:color w:val="000000" w:themeColor="text1"/>
          <w:szCs w:val="24"/>
          <w:lang w:val="hr-HR"/>
        </w:rPr>
        <w:t>godine</w:t>
      </w:r>
      <w:r w:rsidR="00B72CE7">
        <w:rPr>
          <w:i/>
          <w:color w:val="000000" w:themeColor="text1"/>
          <w:szCs w:val="24"/>
          <w:lang w:val="hr-HR"/>
        </w:rPr>
        <w:t>.</w:t>
      </w:r>
    </w:p>
    <w:p w14:paraId="2DCCD47F" w14:textId="77777777" w:rsidR="00427CB6" w:rsidRPr="006B7160" w:rsidRDefault="00427CB6" w:rsidP="001F0A91">
      <w:pPr>
        <w:spacing w:line="276" w:lineRule="auto"/>
        <w:rPr>
          <w:i/>
          <w:color w:val="000000" w:themeColor="text1"/>
          <w:szCs w:val="24"/>
          <w:lang w:val="hr-HR"/>
        </w:rPr>
      </w:pPr>
    </w:p>
    <w:p w14:paraId="2600DE56" w14:textId="77777777" w:rsidR="00427CB6" w:rsidRPr="006B7160" w:rsidRDefault="00427CB6" w:rsidP="001F0A91">
      <w:pPr>
        <w:spacing w:line="276" w:lineRule="auto"/>
        <w:rPr>
          <w:b/>
          <w:color w:val="000000" w:themeColor="text1"/>
          <w:szCs w:val="24"/>
          <w:lang w:val="hr-HR"/>
        </w:rPr>
      </w:pPr>
      <w:r w:rsidRPr="006B7160">
        <w:rPr>
          <w:b/>
          <w:color w:val="000000" w:themeColor="text1"/>
          <w:szCs w:val="24"/>
          <w:lang w:val="hr-HR"/>
        </w:rPr>
        <w:t>Ishrana</w:t>
      </w:r>
    </w:p>
    <w:p w14:paraId="0A5E46B0" w14:textId="77777777" w:rsidR="00C62ABA" w:rsidRPr="006B7160" w:rsidRDefault="00C62ABA" w:rsidP="001F0A91">
      <w:pPr>
        <w:spacing w:line="276" w:lineRule="auto"/>
        <w:rPr>
          <w:b/>
          <w:color w:val="000000" w:themeColor="text1"/>
          <w:szCs w:val="24"/>
          <w:lang w:val="hr-HR"/>
        </w:rPr>
      </w:pPr>
    </w:p>
    <w:p w14:paraId="5DCA7F50" w14:textId="77777777" w:rsidR="00440145" w:rsidRPr="006B7160" w:rsidRDefault="00427CB6" w:rsidP="001F0A91">
      <w:pPr>
        <w:spacing w:line="276" w:lineRule="auto"/>
        <w:rPr>
          <w:color w:val="000000" w:themeColor="text1"/>
          <w:szCs w:val="24"/>
          <w:lang w:val="hr-HR"/>
        </w:rPr>
      </w:pPr>
      <w:r w:rsidRPr="006B7160">
        <w:rPr>
          <w:color w:val="000000" w:themeColor="text1"/>
          <w:szCs w:val="24"/>
          <w:lang w:val="hr-HR"/>
        </w:rPr>
        <w:t xml:space="preserve">Ishrana za </w:t>
      </w:r>
      <w:r w:rsidR="000F6C87">
        <w:rPr>
          <w:color w:val="000000" w:themeColor="text1"/>
          <w:szCs w:val="24"/>
          <w:lang w:val="hr-HR"/>
        </w:rPr>
        <w:t>lica</w:t>
      </w:r>
      <w:r w:rsidRPr="006B7160">
        <w:rPr>
          <w:color w:val="000000" w:themeColor="text1"/>
          <w:szCs w:val="24"/>
          <w:lang w:val="hr-HR"/>
        </w:rPr>
        <w:t xml:space="preserve"> lišen</w:t>
      </w:r>
      <w:r w:rsidR="000F6C87">
        <w:rPr>
          <w:color w:val="000000" w:themeColor="text1"/>
          <w:szCs w:val="24"/>
          <w:lang w:val="hr-HR"/>
        </w:rPr>
        <w:t>a</w:t>
      </w:r>
      <w:r w:rsidRPr="006B7160">
        <w:rPr>
          <w:color w:val="000000" w:themeColor="text1"/>
          <w:szCs w:val="24"/>
          <w:lang w:val="hr-HR"/>
        </w:rPr>
        <w:t xml:space="preserve"> slobode organizira </w:t>
      </w:r>
      <w:r w:rsidR="00B72CE7" w:rsidRPr="006B7160">
        <w:rPr>
          <w:color w:val="000000" w:themeColor="text1"/>
          <w:szCs w:val="24"/>
          <w:lang w:val="hr-HR"/>
        </w:rPr>
        <w:t xml:space="preserve">se </w:t>
      </w:r>
      <w:r w:rsidRPr="006B7160">
        <w:rPr>
          <w:color w:val="000000" w:themeColor="text1"/>
          <w:szCs w:val="24"/>
          <w:lang w:val="hr-HR"/>
        </w:rPr>
        <w:t>tako da policijski službeni</w:t>
      </w:r>
      <w:r w:rsidR="000F6C87">
        <w:rPr>
          <w:color w:val="000000" w:themeColor="text1"/>
          <w:szCs w:val="24"/>
          <w:lang w:val="hr-HR"/>
        </w:rPr>
        <w:t>ci</w:t>
      </w:r>
      <w:r w:rsidRPr="006B7160">
        <w:rPr>
          <w:color w:val="000000" w:themeColor="text1"/>
          <w:szCs w:val="24"/>
          <w:lang w:val="hr-HR"/>
        </w:rPr>
        <w:t xml:space="preserve"> </w:t>
      </w:r>
      <w:r w:rsidR="00B72CE7">
        <w:rPr>
          <w:color w:val="000000" w:themeColor="text1"/>
          <w:szCs w:val="24"/>
          <w:lang w:val="hr-HR"/>
        </w:rPr>
        <w:t xml:space="preserve">koji su </w:t>
      </w:r>
      <w:r w:rsidRPr="006B7160">
        <w:rPr>
          <w:color w:val="000000" w:themeColor="text1"/>
          <w:szCs w:val="24"/>
          <w:lang w:val="hr-HR"/>
        </w:rPr>
        <w:t xml:space="preserve">dežurni u prostorijama za zadržavanje </w:t>
      </w:r>
      <w:r w:rsidR="000F6C87">
        <w:rPr>
          <w:color w:val="000000" w:themeColor="text1"/>
          <w:szCs w:val="24"/>
          <w:lang w:val="hr-HR"/>
        </w:rPr>
        <w:t>lica</w:t>
      </w:r>
      <w:r w:rsidRPr="006B7160">
        <w:rPr>
          <w:color w:val="000000" w:themeColor="text1"/>
          <w:szCs w:val="24"/>
          <w:lang w:val="hr-HR"/>
        </w:rPr>
        <w:t xml:space="preserve"> lišenih slobode mo</w:t>
      </w:r>
      <w:r w:rsidR="000F6C87">
        <w:rPr>
          <w:color w:val="000000" w:themeColor="text1"/>
          <w:szCs w:val="24"/>
          <w:lang w:val="hr-HR"/>
        </w:rPr>
        <w:t>gu</w:t>
      </w:r>
      <w:r w:rsidRPr="006B7160">
        <w:rPr>
          <w:color w:val="000000" w:themeColor="text1"/>
          <w:szCs w:val="24"/>
          <w:lang w:val="hr-HR"/>
        </w:rPr>
        <w:t xml:space="preserve"> poručiti adekvatan obrok s jelovnika koji je dostavljen od ugovorenog dobavljača hrane</w:t>
      </w:r>
      <w:r w:rsidR="001C696A" w:rsidRPr="006B7160">
        <w:rPr>
          <w:color w:val="000000" w:themeColor="text1"/>
          <w:szCs w:val="24"/>
          <w:lang w:val="hr-HR"/>
        </w:rPr>
        <w:t xml:space="preserve">, o trošku Ministarstva unutrašnjih poslova. </w:t>
      </w:r>
      <w:r w:rsidRPr="006B7160">
        <w:rPr>
          <w:color w:val="000000" w:themeColor="text1"/>
          <w:szCs w:val="24"/>
          <w:lang w:val="hr-HR"/>
        </w:rPr>
        <w:t>Za vrijeme boravka u prostorijama za zadržavanja osoba lišenih slobode svakoj osobi l</w:t>
      </w:r>
      <w:r w:rsidR="00440145" w:rsidRPr="006B7160">
        <w:rPr>
          <w:color w:val="000000" w:themeColor="text1"/>
          <w:szCs w:val="24"/>
          <w:lang w:val="hr-HR"/>
        </w:rPr>
        <w:t>išenoj slobode su osigurana tri</w:t>
      </w:r>
      <w:r w:rsidRPr="006B7160">
        <w:rPr>
          <w:color w:val="000000" w:themeColor="text1"/>
          <w:szCs w:val="24"/>
          <w:lang w:val="hr-HR"/>
        </w:rPr>
        <w:t xml:space="preserve"> obroka, koj</w:t>
      </w:r>
      <w:r w:rsidR="000F6C87">
        <w:rPr>
          <w:color w:val="000000" w:themeColor="text1"/>
          <w:szCs w:val="24"/>
          <w:lang w:val="hr-HR"/>
        </w:rPr>
        <w:t>a</w:t>
      </w:r>
      <w:r w:rsidRPr="006B7160">
        <w:rPr>
          <w:color w:val="000000" w:themeColor="text1"/>
          <w:szCs w:val="24"/>
          <w:lang w:val="hr-HR"/>
        </w:rPr>
        <w:t xml:space="preserve"> dobijaju na svakih osam </w:t>
      </w:r>
      <w:r w:rsidR="00B72CE7">
        <w:rPr>
          <w:color w:val="000000" w:themeColor="text1"/>
          <w:szCs w:val="24"/>
          <w:lang w:val="hr-HR"/>
        </w:rPr>
        <w:t>sati</w:t>
      </w:r>
      <w:r w:rsidRPr="006B7160">
        <w:rPr>
          <w:color w:val="000000" w:themeColor="text1"/>
          <w:szCs w:val="24"/>
          <w:lang w:val="hr-HR"/>
        </w:rPr>
        <w:t xml:space="preserve">. </w:t>
      </w:r>
    </w:p>
    <w:p w14:paraId="3C8314CD" w14:textId="77777777" w:rsidR="00440145" w:rsidRPr="006B7160" w:rsidRDefault="00440145" w:rsidP="001F0A91">
      <w:pPr>
        <w:spacing w:line="276" w:lineRule="auto"/>
        <w:rPr>
          <w:color w:val="000000" w:themeColor="text1"/>
          <w:szCs w:val="24"/>
          <w:lang w:val="hr-HR"/>
        </w:rPr>
      </w:pPr>
    </w:p>
    <w:p w14:paraId="0BC1D62A" w14:textId="77777777" w:rsidR="00C2102C" w:rsidRPr="006B7160" w:rsidRDefault="00427CB6" w:rsidP="001F0A91">
      <w:pPr>
        <w:spacing w:line="276" w:lineRule="auto"/>
        <w:rPr>
          <w:b/>
          <w:color w:val="000000" w:themeColor="text1"/>
          <w:szCs w:val="24"/>
          <w:lang w:val="hr-HR"/>
        </w:rPr>
      </w:pPr>
      <w:r w:rsidRPr="006B7160">
        <w:rPr>
          <w:color w:val="000000" w:themeColor="text1"/>
          <w:szCs w:val="24"/>
          <w:lang w:val="hr-HR"/>
        </w:rPr>
        <w:lastRenderedPageBreak/>
        <w:t xml:space="preserve">Navedeno je da se poštuju zahtjevi lica </w:t>
      </w:r>
      <w:r w:rsidR="00B72CE7">
        <w:rPr>
          <w:color w:val="000000" w:themeColor="text1"/>
          <w:szCs w:val="24"/>
          <w:lang w:val="hr-HR"/>
        </w:rPr>
        <w:t>a</w:t>
      </w:r>
      <w:r w:rsidRPr="006B7160">
        <w:rPr>
          <w:color w:val="000000" w:themeColor="text1"/>
          <w:szCs w:val="24"/>
          <w:lang w:val="hr-HR"/>
        </w:rPr>
        <w:t>ko neko zahtijeva specijalni režim ishrane zbog vjerskih, kulturnih ili zdravstvenih razloga. U okviru tog objekta ne postoji prostorija za pripremanje hrane, već se hrana kupuje i donosi licu lišenom slobode.</w:t>
      </w:r>
      <w:r w:rsidR="00E97A68">
        <w:rPr>
          <w:color w:val="000000" w:themeColor="text1"/>
          <w:szCs w:val="24"/>
          <w:lang w:val="hr-HR"/>
        </w:rPr>
        <w:t xml:space="preserve"> </w:t>
      </w:r>
    </w:p>
    <w:p w14:paraId="2641CCFF" w14:textId="77777777" w:rsidR="00C2102C" w:rsidRPr="006B7160" w:rsidRDefault="00C2102C" w:rsidP="001F0A91">
      <w:pPr>
        <w:spacing w:line="276" w:lineRule="auto"/>
        <w:rPr>
          <w:color w:val="000000" w:themeColor="text1"/>
          <w:szCs w:val="24"/>
          <w:lang w:val="hr-HR"/>
        </w:rPr>
      </w:pPr>
    </w:p>
    <w:p w14:paraId="45620DE8" w14:textId="77777777" w:rsidR="00427CB6" w:rsidRPr="006B7160" w:rsidRDefault="00427CB6" w:rsidP="001F0A91">
      <w:pPr>
        <w:spacing w:line="276" w:lineRule="auto"/>
        <w:rPr>
          <w:b/>
          <w:color w:val="000000" w:themeColor="text1"/>
          <w:szCs w:val="24"/>
          <w:lang w:val="hr-HR"/>
        </w:rPr>
      </w:pPr>
      <w:r w:rsidRPr="006B7160">
        <w:rPr>
          <w:b/>
          <w:color w:val="000000" w:themeColor="text1"/>
          <w:szCs w:val="24"/>
          <w:lang w:val="hr-HR"/>
        </w:rPr>
        <w:t>Prava lica lišenih slobode</w:t>
      </w:r>
    </w:p>
    <w:p w14:paraId="5DBC4AC1" w14:textId="77777777" w:rsidR="00074CEE" w:rsidRPr="006B7160" w:rsidRDefault="00074CEE" w:rsidP="001F0A91">
      <w:pPr>
        <w:spacing w:line="276" w:lineRule="auto"/>
        <w:rPr>
          <w:b/>
          <w:color w:val="000000" w:themeColor="text1"/>
          <w:szCs w:val="24"/>
          <w:lang w:val="hr-HR"/>
        </w:rPr>
      </w:pPr>
    </w:p>
    <w:p w14:paraId="1B8CC746" w14:textId="77777777" w:rsidR="00427CB6" w:rsidRPr="006B7160" w:rsidRDefault="00427CB6" w:rsidP="001F0A91">
      <w:pPr>
        <w:spacing w:line="276" w:lineRule="auto"/>
        <w:rPr>
          <w:color w:val="000000" w:themeColor="text1"/>
          <w:szCs w:val="24"/>
          <w:lang w:val="hr-HR"/>
        </w:rPr>
      </w:pPr>
      <w:r w:rsidRPr="006B7160">
        <w:rPr>
          <w:color w:val="000000" w:themeColor="text1"/>
          <w:szCs w:val="24"/>
          <w:lang w:val="hr-HR"/>
        </w:rPr>
        <w:t>Uvidom u nasumično odabrane predmete utvrđeno je da su prilikom lišavanja slobode lica upoznata s pravima koja im pripadaju po osnovu zakona, kao i razl</w:t>
      </w:r>
      <w:r w:rsidR="00074CEE" w:rsidRPr="006B7160">
        <w:rPr>
          <w:color w:val="000000" w:themeColor="text1"/>
          <w:szCs w:val="24"/>
          <w:lang w:val="hr-HR"/>
        </w:rPr>
        <w:t>ozima lišenja slobode. U</w:t>
      </w:r>
      <w:r w:rsidRPr="006B7160">
        <w:rPr>
          <w:color w:val="000000" w:themeColor="text1"/>
          <w:szCs w:val="24"/>
          <w:lang w:val="hr-HR"/>
        </w:rPr>
        <w:t>poznata</w:t>
      </w:r>
      <w:r w:rsidR="00FA220E">
        <w:rPr>
          <w:color w:val="000000" w:themeColor="text1"/>
          <w:szCs w:val="24"/>
          <w:lang w:val="hr-HR"/>
        </w:rPr>
        <w:t xml:space="preserve"> su</w:t>
      </w:r>
      <w:r w:rsidRPr="006B7160">
        <w:rPr>
          <w:color w:val="000000" w:themeColor="text1"/>
          <w:szCs w:val="24"/>
          <w:lang w:val="hr-HR"/>
        </w:rPr>
        <w:t xml:space="preserve"> s mogućnošću korištenja prava na branioca, prava na korištenje usluga medicinskog osoblja i medicinske pomoći, prava na kontaktiranje člana uže porodice i drugih lica. Prilikom razgovora s pre</w:t>
      </w:r>
      <w:r w:rsidR="00FA220E">
        <w:rPr>
          <w:color w:val="000000" w:themeColor="text1"/>
          <w:szCs w:val="24"/>
          <w:lang w:val="hr-HR"/>
        </w:rPr>
        <w:t>d</w:t>
      </w:r>
      <w:r w:rsidRPr="006B7160">
        <w:rPr>
          <w:color w:val="000000" w:themeColor="text1"/>
          <w:szCs w:val="24"/>
          <w:lang w:val="hr-HR"/>
        </w:rPr>
        <w:t>stavnicima uprave istaknuto je da se u slučajevima lišavanja slobode maloljetnih lica</w:t>
      </w:r>
      <w:r w:rsidR="002B6AD2">
        <w:rPr>
          <w:color w:val="000000" w:themeColor="text1"/>
          <w:szCs w:val="24"/>
          <w:lang w:val="hr-HR"/>
        </w:rPr>
        <w:t xml:space="preserve"> prvenstveno</w:t>
      </w:r>
      <w:r w:rsidRPr="006B7160">
        <w:rPr>
          <w:color w:val="000000" w:themeColor="text1"/>
          <w:szCs w:val="24"/>
          <w:lang w:val="hr-HR"/>
        </w:rPr>
        <w:t xml:space="preserve"> obavještavaju roditelji i nadležni centar za socijalni rad. </w:t>
      </w:r>
    </w:p>
    <w:p w14:paraId="02C59742" w14:textId="77777777" w:rsidR="00427CB6" w:rsidRPr="006B7160" w:rsidRDefault="00427CB6" w:rsidP="001F0A91">
      <w:pPr>
        <w:spacing w:line="276" w:lineRule="auto"/>
        <w:rPr>
          <w:color w:val="000000" w:themeColor="text1"/>
          <w:szCs w:val="24"/>
          <w:lang w:val="hr-HR"/>
        </w:rPr>
      </w:pPr>
    </w:p>
    <w:p w14:paraId="714875BF" w14:textId="77777777" w:rsidR="00427CB6" w:rsidRPr="006B7160" w:rsidRDefault="004844D7" w:rsidP="001F0A91">
      <w:pPr>
        <w:spacing w:line="276" w:lineRule="auto"/>
        <w:rPr>
          <w:color w:val="000000" w:themeColor="text1"/>
          <w:szCs w:val="24"/>
          <w:lang w:val="hr-HR"/>
        </w:rPr>
      </w:pPr>
      <w:r w:rsidRPr="006B7160">
        <w:rPr>
          <w:color w:val="000000" w:themeColor="text1"/>
          <w:szCs w:val="24"/>
          <w:lang w:val="hr-HR"/>
        </w:rPr>
        <w:t xml:space="preserve">Navedeno je </w:t>
      </w:r>
      <w:r w:rsidR="00427CB6" w:rsidRPr="006B7160">
        <w:rPr>
          <w:color w:val="000000" w:themeColor="text1"/>
          <w:szCs w:val="24"/>
          <w:lang w:val="hr-HR"/>
        </w:rPr>
        <w:t>da</w:t>
      </w:r>
      <w:r w:rsidR="002B6AD2">
        <w:rPr>
          <w:color w:val="000000" w:themeColor="text1"/>
          <w:szCs w:val="24"/>
          <w:lang w:val="hr-HR"/>
        </w:rPr>
        <w:t xml:space="preserve"> se</w:t>
      </w:r>
      <w:r w:rsidR="00427CB6" w:rsidRPr="006B7160">
        <w:rPr>
          <w:color w:val="000000" w:themeColor="text1"/>
          <w:szCs w:val="24"/>
          <w:lang w:val="hr-HR"/>
        </w:rPr>
        <w:t xml:space="preserve"> </w:t>
      </w:r>
      <w:r w:rsidR="002B6AD2">
        <w:rPr>
          <w:color w:val="000000" w:themeColor="text1"/>
          <w:szCs w:val="24"/>
          <w:lang w:val="hr-HR"/>
        </w:rPr>
        <w:t>lica</w:t>
      </w:r>
      <w:r w:rsidR="00427CB6" w:rsidRPr="006B7160">
        <w:rPr>
          <w:color w:val="000000" w:themeColor="text1"/>
          <w:szCs w:val="24"/>
          <w:lang w:val="hr-HR"/>
        </w:rPr>
        <w:t xml:space="preserve"> lišen</w:t>
      </w:r>
      <w:r w:rsidR="002B6AD2">
        <w:rPr>
          <w:color w:val="000000" w:themeColor="text1"/>
          <w:szCs w:val="24"/>
          <w:lang w:val="hr-HR"/>
        </w:rPr>
        <w:t>a</w:t>
      </w:r>
      <w:r w:rsidR="00427CB6" w:rsidRPr="006B7160">
        <w:rPr>
          <w:color w:val="000000" w:themeColor="text1"/>
          <w:szCs w:val="24"/>
          <w:lang w:val="hr-HR"/>
        </w:rPr>
        <w:t xml:space="preserve"> slobode s poznatom </w:t>
      </w:r>
      <w:r w:rsidR="00144BB7" w:rsidRPr="006B7160">
        <w:rPr>
          <w:color w:val="000000" w:themeColor="text1"/>
          <w:szCs w:val="24"/>
          <w:lang w:val="hr-HR"/>
        </w:rPr>
        <w:t>h</w:t>
      </w:r>
      <w:r w:rsidR="00427CB6" w:rsidRPr="006B7160">
        <w:rPr>
          <w:color w:val="000000" w:themeColor="text1"/>
          <w:szCs w:val="24"/>
          <w:lang w:val="hr-HR"/>
        </w:rPr>
        <w:t xml:space="preserve">istorijom bolesti (mentalni poremećaj, oboljenje, zarazne bolesti i slično) ili </w:t>
      </w:r>
      <w:r w:rsidR="002B6AD2">
        <w:rPr>
          <w:color w:val="000000" w:themeColor="text1"/>
          <w:szCs w:val="24"/>
          <w:lang w:val="hr-HR"/>
        </w:rPr>
        <w:t>lice</w:t>
      </w:r>
      <w:r w:rsidR="00427CB6" w:rsidRPr="006B7160">
        <w:rPr>
          <w:color w:val="000000" w:themeColor="text1"/>
          <w:szCs w:val="24"/>
          <w:lang w:val="hr-HR"/>
        </w:rPr>
        <w:t xml:space="preserve"> koj</w:t>
      </w:r>
      <w:r w:rsidR="002B6AD2">
        <w:rPr>
          <w:color w:val="000000" w:themeColor="text1"/>
          <w:szCs w:val="24"/>
          <w:lang w:val="hr-HR"/>
        </w:rPr>
        <w:t>e</w:t>
      </w:r>
      <w:r w:rsidR="00427CB6" w:rsidRPr="006B7160">
        <w:rPr>
          <w:color w:val="000000" w:themeColor="text1"/>
          <w:szCs w:val="24"/>
          <w:lang w:val="hr-HR"/>
        </w:rPr>
        <w:t xml:space="preserve"> pokazuje znakove takvog stanja ne smje</w:t>
      </w:r>
      <w:r w:rsidR="00144BB7" w:rsidRPr="006B7160">
        <w:rPr>
          <w:color w:val="000000" w:themeColor="text1"/>
          <w:szCs w:val="24"/>
          <w:lang w:val="hr-HR"/>
        </w:rPr>
        <w:t>šta u prostorije za zadržava</w:t>
      </w:r>
      <w:r w:rsidR="00427CB6" w:rsidRPr="006B7160">
        <w:rPr>
          <w:color w:val="000000" w:themeColor="text1"/>
          <w:szCs w:val="24"/>
          <w:lang w:val="hr-HR"/>
        </w:rPr>
        <w:t>nje, već bude zadržan</w:t>
      </w:r>
      <w:r w:rsidR="002B6AD2">
        <w:rPr>
          <w:color w:val="000000" w:themeColor="text1"/>
          <w:szCs w:val="24"/>
          <w:lang w:val="hr-HR"/>
        </w:rPr>
        <w:t>o</w:t>
      </w:r>
      <w:r w:rsidR="00427CB6" w:rsidRPr="006B7160">
        <w:rPr>
          <w:color w:val="000000" w:themeColor="text1"/>
          <w:szCs w:val="24"/>
          <w:lang w:val="hr-HR"/>
        </w:rPr>
        <w:t xml:space="preserve"> u organizaci</w:t>
      </w:r>
      <w:r w:rsidR="002B6AD2">
        <w:rPr>
          <w:color w:val="000000" w:themeColor="text1"/>
          <w:szCs w:val="24"/>
          <w:lang w:val="hr-HR"/>
        </w:rPr>
        <w:t>jskoj</w:t>
      </w:r>
      <w:r w:rsidR="00427CB6" w:rsidRPr="006B7160">
        <w:rPr>
          <w:color w:val="000000" w:themeColor="text1"/>
          <w:szCs w:val="24"/>
          <w:lang w:val="hr-HR"/>
        </w:rPr>
        <w:t xml:space="preserve"> jedinici k</w:t>
      </w:r>
      <w:r w:rsidR="006A4BDB" w:rsidRPr="006B7160">
        <w:rPr>
          <w:color w:val="000000" w:themeColor="text1"/>
          <w:szCs w:val="24"/>
          <w:lang w:val="hr-HR"/>
        </w:rPr>
        <w:t xml:space="preserve">oja je izvršila lišenje slobode. Takvo lice </w:t>
      </w:r>
      <w:r w:rsidR="00427CB6" w:rsidRPr="006B7160">
        <w:rPr>
          <w:color w:val="000000" w:themeColor="text1"/>
          <w:szCs w:val="24"/>
          <w:lang w:val="hr-HR"/>
        </w:rPr>
        <w:t>treba biti pod konstantnim nadzorom i zaštitom policijskih služb</w:t>
      </w:r>
      <w:r w:rsidR="006A4BDB" w:rsidRPr="006B7160">
        <w:rPr>
          <w:color w:val="000000" w:themeColor="text1"/>
          <w:szCs w:val="24"/>
          <w:lang w:val="hr-HR"/>
        </w:rPr>
        <w:t>enika, sve dok ne bude prevezeno</w:t>
      </w:r>
      <w:r w:rsidR="00427CB6" w:rsidRPr="006B7160">
        <w:rPr>
          <w:color w:val="000000" w:themeColor="text1"/>
          <w:szCs w:val="24"/>
          <w:lang w:val="hr-HR"/>
        </w:rPr>
        <w:t xml:space="preserve"> u odgovarajuću zdravstvenu ustanovu u skladu s odredbama </w:t>
      </w:r>
      <w:r w:rsidR="00DB24C9" w:rsidRPr="006B7160">
        <w:rPr>
          <w:color w:val="000000" w:themeColor="text1"/>
          <w:szCs w:val="24"/>
          <w:lang w:val="hr-HR"/>
        </w:rPr>
        <w:t>Uputstva o postupanju s</w:t>
      </w:r>
      <w:r w:rsidR="002B6AD2">
        <w:rPr>
          <w:color w:val="000000" w:themeColor="text1"/>
          <w:szCs w:val="24"/>
          <w:lang w:val="hr-HR"/>
        </w:rPr>
        <w:t>a</w:t>
      </w:r>
      <w:r w:rsidR="00DB24C9" w:rsidRPr="006B7160">
        <w:rPr>
          <w:color w:val="000000" w:themeColor="text1"/>
          <w:szCs w:val="24"/>
          <w:lang w:val="hr-HR"/>
        </w:rPr>
        <w:t xml:space="preserve"> osobama lišenim slobode u Upravi policije </w:t>
      </w:r>
      <w:r w:rsidR="00B11D61">
        <w:rPr>
          <w:color w:val="000000" w:themeColor="text1"/>
          <w:szCs w:val="24"/>
          <w:lang w:val="hr-HR"/>
        </w:rPr>
        <w:t>M</w:t>
      </w:r>
      <w:r w:rsidR="00DB24C9" w:rsidRPr="006B7160">
        <w:rPr>
          <w:color w:val="000000" w:themeColor="text1"/>
          <w:szCs w:val="24"/>
          <w:lang w:val="hr-HR"/>
        </w:rPr>
        <w:t xml:space="preserve">inistarstva unutrašnjih poslova Kantona </w:t>
      </w:r>
      <w:r w:rsidR="00B20356" w:rsidRPr="006B7160">
        <w:rPr>
          <w:color w:val="000000" w:themeColor="text1"/>
          <w:szCs w:val="24"/>
          <w:lang w:val="hr-HR"/>
        </w:rPr>
        <w:t>S</w:t>
      </w:r>
      <w:r w:rsidR="00DB24C9" w:rsidRPr="006B7160">
        <w:rPr>
          <w:color w:val="000000" w:themeColor="text1"/>
          <w:szCs w:val="24"/>
          <w:lang w:val="hr-HR"/>
        </w:rPr>
        <w:t>arajevo</w:t>
      </w:r>
      <w:r w:rsidR="00427CB6" w:rsidRPr="006B7160">
        <w:rPr>
          <w:color w:val="000000" w:themeColor="text1"/>
          <w:szCs w:val="24"/>
          <w:lang w:val="hr-HR"/>
        </w:rPr>
        <w:t>.</w:t>
      </w:r>
      <w:r w:rsidR="00427CB6" w:rsidRPr="006B7160">
        <w:rPr>
          <w:rStyle w:val="FootnoteReference"/>
          <w:color w:val="000000" w:themeColor="text1"/>
          <w:szCs w:val="24"/>
          <w:lang w:val="hr-HR"/>
        </w:rPr>
        <w:footnoteReference w:id="83"/>
      </w:r>
    </w:p>
    <w:p w14:paraId="03DA1821" w14:textId="77777777" w:rsidR="00427CB6" w:rsidRPr="006B7160" w:rsidRDefault="00427CB6" w:rsidP="001F0A91">
      <w:pPr>
        <w:spacing w:line="276" w:lineRule="auto"/>
        <w:rPr>
          <w:color w:val="000000" w:themeColor="text1"/>
          <w:szCs w:val="24"/>
          <w:lang w:val="hr-HR"/>
        </w:rPr>
      </w:pPr>
    </w:p>
    <w:p w14:paraId="60DC5838" w14:textId="77777777" w:rsidR="00427CB6" w:rsidRPr="006B7160" w:rsidRDefault="00427CB6" w:rsidP="001F0A91">
      <w:pPr>
        <w:spacing w:line="276" w:lineRule="auto"/>
        <w:rPr>
          <w:color w:val="000000" w:themeColor="text1"/>
          <w:szCs w:val="24"/>
          <w:lang w:val="hr-HR"/>
        </w:rPr>
      </w:pPr>
      <w:r w:rsidRPr="006B7160">
        <w:rPr>
          <w:color w:val="000000" w:themeColor="text1"/>
          <w:szCs w:val="24"/>
          <w:lang w:val="hr-HR"/>
        </w:rPr>
        <w:t>U Policijskoj stanici Centar zaposlene su osobe oba spola, tako da pretrese vrši policijski službenik onog spola kojeg je i lice koje se pretresa. Prilikom vršenja pretresa sačinjava se Zapisnik o pretresanju</w:t>
      </w:r>
      <w:r w:rsidR="000F6C87">
        <w:rPr>
          <w:color w:val="000000" w:themeColor="text1"/>
          <w:szCs w:val="24"/>
          <w:lang w:val="hr-HR"/>
        </w:rPr>
        <w:t>,</w:t>
      </w:r>
      <w:r w:rsidRPr="006B7160">
        <w:rPr>
          <w:color w:val="000000" w:themeColor="text1"/>
          <w:szCs w:val="24"/>
          <w:lang w:val="hr-HR"/>
        </w:rPr>
        <w:t xml:space="preserve"> u ko</w:t>
      </w:r>
      <w:r w:rsidR="002B6AD2">
        <w:rPr>
          <w:color w:val="000000" w:themeColor="text1"/>
          <w:szCs w:val="24"/>
          <w:lang w:val="hr-HR"/>
        </w:rPr>
        <w:t>jem</w:t>
      </w:r>
      <w:r w:rsidRPr="006B7160">
        <w:rPr>
          <w:color w:val="000000" w:themeColor="text1"/>
          <w:szCs w:val="24"/>
          <w:lang w:val="hr-HR"/>
        </w:rPr>
        <w:t xml:space="preserve"> su detaljno opisani predmeti i isprave koji se oduzimaju. Zadržanim licima se obavezno oduzimaju predmeti kojima bi mogli povrijedi</w:t>
      </w:r>
      <w:r w:rsidR="008E7EC3" w:rsidRPr="006B7160">
        <w:rPr>
          <w:color w:val="000000" w:themeColor="text1"/>
          <w:szCs w:val="24"/>
          <w:lang w:val="hr-HR"/>
        </w:rPr>
        <w:t>ti sebe ili druge (kaiš, pertle</w:t>
      </w:r>
      <w:r w:rsidRPr="006B7160">
        <w:rPr>
          <w:color w:val="000000" w:themeColor="text1"/>
          <w:szCs w:val="24"/>
          <w:lang w:val="hr-HR"/>
        </w:rPr>
        <w:t>...). Zapisnik, pored lica koje je izvršilo pretres, potpisuje i lice na kojem/kod ko</w:t>
      </w:r>
      <w:r w:rsidR="000F6C87">
        <w:rPr>
          <w:color w:val="000000" w:themeColor="text1"/>
          <w:szCs w:val="24"/>
          <w:lang w:val="hr-HR"/>
        </w:rPr>
        <w:t>jeg</w:t>
      </w:r>
      <w:r w:rsidRPr="006B7160">
        <w:rPr>
          <w:color w:val="000000" w:themeColor="text1"/>
          <w:szCs w:val="24"/>
          <w:lang w:val="hr-HR"/>
        </w:rPr>
        <w:t xml:space="preserve"> se vrši pretresanje. Oduzeti predmeti licu se vraćaju prilikom otpusta, uz potpisivanje potvrde o vraćanju predmeta. </w:t>
      </w:r>
    </w:p>
    <w:p w14:paraId="003138F6" w14:textId="77777777" w:rsidR="00427CB6" w:rsidRPr="006B7160" w:rsidRDefault="00427CB6" w:rsidP="001F0A91">
      <w:pPr>
        <w:spacing w:line="276" w:lineRule="auto"/>
        <w:rPr>
          <w:color w:val="000000" w:themeColor="text1"/>
          <w:szCs w:val="24"/>
          <w:lang w:val="hr-HR"/>
        </w:rPr>
      </w:pPr>
    </w:p>
    <w:p w14:paraId="7B62D5F5" w14:textId="77777777" w:rsidR="00797328" w:rsidRPr="006B7160" w:rsidRDefault="00427CB6" w:rsidP="001F0A91">
      <w:pPr>
        <w:spacing w:line="276" w:lineRule="auto"/>
        <w:rPr>
          <w:color w:val="000000" w:themeColor="text1"/>
          <w:szCs w:val="24"/>
          <w:lang w:val="hr-HR"/>
        </w:rPr>
      </w:pPr>
      <w:r w:rsidRPr="006B7160">
        <w:rPr>
          <w:color w:val="000000" w:themeColor="text1"/>
          <w:szCs w:val="24"/>
          <w:lang w:val="hr-HR"/>
        </w:rPr>
        <w:t>Iz uvida u nasumično odabrane predmete uočeno je da se evidencije uredno vode, odnosno da predmeti sadrže sve propisane potvrde i zapisnike</w:t>
      </w:r>
      <w:r w:rsidR="002B6AD2">
        <w:rPr>
          <w:color w:val="000000" w:themeColor="text1"/>
          <w:szCs w:val="24"/>
          <w:lang w:val="hr-HR"/>
        </w:rPr>
        <w:t>.</w:t>
      </w:r>
      <w:r w:rsidRPr="006B7160">
        <w:rPr>
          <w:rStyle w:val="FootnoteReference"/>
          <w:color w:val="000000" w:themeColor="text1"/>
          <w:szCs w:val="24"/>
          <w:lang w:val="hr-HR"/>
        </w:rPr>
        <w:footnoteReference w:id="84"/>
      </w:r>
    </w:p>
    <w:p w14:paraId="19B718BC" w14:textId="77777777" w:rsidR="00427CB6" w:rsidRPr="006B7160" w:rsidRDefault="00427CB6" w:rsidP="001F0A91">
      <w:pPr>
        <w:spacing w:line="276" w:lineRule="auto"/>
        <w:rPr>
          <w:b/>
          <w:color w:val="000000" w:themeColor="text1"/>
          <w:szCs w:val="24"/>
          <w:lang w:val="hr-HR"/>
        </w:rPr>
      </w:pPr>
    </w:p>
    <w:p w14:paraId="203CA869" w14:textId="77777777" w:rsidR="00427CB6" w:rsidRPr="006B7160" w:rsidRDefault="00427CB6" w:rsidP="001F0A91">
      <w:pPr>
        <w:spacing w:line="276" w:lineRule="auto"/>
        <w:rPr>
          <w:b/>
          <w:color w:val="000000" w:themeColor="text1"/>
          <w:szCs w:val="24"/>
          <w:lang w:val="hr-HR"/>
        </w:rPr>
      </w:pPr>
      <w:r w:rsidRPr="006B7160">
        <w:rPr>
          <w:b/>
          <w:color w:val="000000" w:themeColor="text1"/>
          <w:szCs w:val="24"/>
          <w:lang w:val="hr-HR"/>
        </w:rPr>
        <w:t xml:space="preserve">Preporuke </w:t>
      </w:r>
      <w:r w:rsidR="002B6AD2">
        <w:rPr>
          <w:b/>
          <w:color w:val="000000" w:themeColor="text1"/>
          <w:szCs w:val="24"/>
          <w:lang w:val="hr-HR"/>
        </w:rPr>
        <w:t>o</w:t>
      </w:r>
      <w:r w:rsidRPr="006B7160">
        <w:rPr>
          <w:b/>
          <w:color w:val="000000" w:themeColor="text1"/>
          <w:szCs w:val="24"/>
          <w:lang w:val="hr-HR"/>
        </w:rPr>
        <w:t>m</w:t>
      </w:r>
      <w:r w:rsidR="00E20DF9" w:rsidRPr="006B7160">
        <w:rPr>
          <w:b/>
          <w:color w:val="000000" w:themeColor="text1"/>
          <w:szCs w:val="24"/>
          <w:lang w:val="hr-HR"/>
        </w:rPr>
        <w:t>budsmena Bosne i Hercegovine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427CB6" w:rsidRPr="00597D8F" w14:paraId="7E17A543" w14:textId="77777777" w:rsidTr="002207A9">
        <w:tc>
          <w:tcPr>
            <w:tcW w:w="9570" w:type="dxa"/>
          </w:tcPr>
          <w:p w14:paraId="52157BE4" w14:textId="77777777" w:rsidR="00427CB6" w:rsidRPr="006B7160" w:rsidRDefault="00427CB6" w:rsidP="001F0A91">
            <w:pPr>
              <w:spacing w:line="276" w:lineRule="auto"/>
              <w:rPr>
                <w:b/>
                <w:color w:val="000000" w:themeColor="text1"/>
                <w:szCs w:val="24"/>
                <w:lang w:val="hr-HR"/>
              </w:rPr>
            </w:pPr>
            <w:r w:rsidRPr="006B7160">
              <w:rPr>
                <w:b/>
                <w:color w:val="000000" w:themeColor="text1"/>
                <w:szCs w:val="24"/>
                <w:lang w:val="hr-HR"/>
              </w:rPr>
              <w:t>Ministarstvu unutrašnjih poslova Kantona Sarajevo:</w:t>
            </w:r>
          </w:p>
          <w:p w14:paraId="1D3EB910" w14:textId="77777777" w:rsidR="00427CB6" w:rsidRPr="006B7160" w:rsidRDefault="002B6AD2" w:rsidP="001F0A91">
            <w:pPr>
              <w:pStyle w:val="ListParagraph"/>
              <w:numPr>
                <w:ilvl w:val="0"/>
                <w:numId w:val="21"/>
              </w:numPr>
              <w:spacing w:line="276" w:lineRule="auto"/>
              <w:rPr>
                <w:b/>
                <w:color w:val="000000" w:themeColor="text1"/>
                <w:szCs w:val="24"/>
                <w:lang w:val="hr-HR"/>
              </w:rPr>
            </w:pPr>
            <w:r>
              <w:rPr>
                <w:color w:val="000000" w:themeColor="text1"/>
                <w:szCs w:val="24"/>
                <w:lang w:val="hr-HR"/>
              </w:rPr>
              <w:t>d</w:t>
            </w:r>
            <w:r w:rsidR="00427CB6" w:rsidRPr="006B7160">
              <w:rPr>
                <w:color w:val="000000" w:themeColor="text1"/>
                <w:szCs w:val="24"/>
                <w:lang w:val="hr-HR"/>
              </w:rPr>
              <w:t xml:space="preserve">a </w:t>
            </w:r>
            <w:r w:rsidR="00B11D61">
              <w:rPr>
                <w:color w:val="000000" w:themeColor="text1"/>
                <w:szCs w:val="24"/>
                <w:lang w:val="hr-HR"/>
              </w:rPr>
              <w:t xml:space="preserve">se </w:t>
            </w:r>
            <w:r w:rsidR="00427CB6" w:rsidRPr="006B7160">
              <w:rPr>
                <w:color w:val="000000" w:themeColor="text1"/>
                <w:szCs w:val="24"/>
                <w:lang w:val="hr-HR"/>
              </w:rPr>
              <w:t>poduzmu neophodne aktivnosti u cilju sanacije štete na mokrim čvorovima u prostorijama za zadržavanje lica lišenih slobode</w:t>
            </w:r>
            <w:r>
              <w:rPr>
                <w:color w:val="000000" w:themeColor="text1"/>
                <w:szCs w:val="24"/>
                <w:lang w:val="hr-HR"/>
              </w:rPr>
              <w:t>;</w:t>
            </w:r>
          </w:p>
          <w:p w14:paraId="0A4E6F7C" w14:textId="77777777" w:rsidR="00427CB6" w:rsidRPr="006B7160" w:rsidRDefault="00B11D61" w:rsidP="001F0A91">
            <w:pPr>
              <w:pStyle w:val="ListParagraph"/>
              <w:numPr>
                <w:ilvl w:val="0"/>
                <w:numId w:val="21"/>
              </w:numPr>
              <w:spacing w:line="276" w:lineRule="auto"/>
              <w:rPr>
                <w:b/>
                <w:color w:val="000000" w:themeColor="text1"/>
                <w:szCs w:val="24"/>
                <w:lang w:val="hr-HR"/>
              </w:rPr>
            </w:pPr>
            <w:r>
              <w:rPr>
                <w:color w:val="000000" w:themeColor="text1"/>
                <w:szCs w:val="24"/>
                <w:lang w:val="hr-HR"/>
              </w:rPr>
              <w:t>d</w:t>
            </w:r>
            <w:r w:rsidR="00427CB6" w:rsidRPr="006B7160">
              <w:rPr>
                <w:color w:val="000000" w:themeColor="text1"/>
                <w:szCs w:val="24"/>
                <w:lang w:val="hr-HR"/>
              </w:rPr>
              <w:t>a se p</w:t>
            </w:r>
            <w:r>
              <w:rPr>
                <w:color w:val="000000" w:themeColor="text1"/>
                <w:szCs w:val="24"/>
                <w:lang w:val="hr-HR"/>
              </w:rPr>
              <w:t>o</w:t>
            </w:r>
            <w:r w:rsidR="00427CB6" w:rsidRPr="006B7160">
              <w:rPr>
                <w:color w:val="000000" w:themeColor="text1"/>
                <w:szCs w:val="24"/>
                <w:lang w:val="hr-HR"/>
              </w:rPr>
              <w:t xml:space="preserve">duzmu neophodne aktivnosti u cilju </w:t>
            </w:r>
            <w:r>
              <w:rPr>
                <w:color w:val="000000" w:themeColor="text1"/>
                <w:szCs w:val="24"/>
                <w:lang w:val="hr-HR"/>
              </w:rPr>
              <w:t>osiguravanja</w:t>
            </w:r>
            <w:r w:rsidR="00427CB6" w:rsidRPr="006B7160">
              <w:rPr>
                <w:color w:val="000000" w:themeColor="text1"/>
                <w:szCs w:val="24"/>
                <w:lang w:val="hr-HR"/>
              </w:rPr>
              <w:t xml:space="preserve"> i opremanja jedne prostorije koja će se koristiti u cilju sprečavanja samopovređivanja lica lišenih slobode (gumena soba)</w:t>
            </w:r>
            <w:r>
              <w:rPr>
                <w:color w:val="000000" w:themeColor="text1"/>
                <w:szCs w:val="24"/>
                <w:lang w:val="hr-HR"/>
              </w:rPr>
              <w:t>.</w:t>
            </w:r>
          </w:p>
        </w:tc>
      </w:tr>
    </w:tbl>
    <w:p w14:paraId="6C2BE489" w14:textId="77777777" w:rsidR="00C2102C" w:rsidRPr="006B7160" w:rsidRDefault="00C2102C" w:rsidP="001F0A91">
      <w:pPr>
        <w:spacing w:line="276" w:lineRule="auto"/>
        <w:rPr>
          <w:color w:val="000000" w:themeColor="text1"/>
          <w:szCs w:val="24"/>
          <w:lang w:val="hr-HR"/>
        </w:rPr>
      </w:pPr>
    </w:p>
    <w:p w14:paraId="6AEB5CDE" w14:textId="77777777" w:rsidR="00C2102C" w:rsidRPr="006B7160" w:rsidRDefault="00C2102C" w:rsidP="001F0A91">
      <w:pPr>
        <w:spacing w:line="276" w:lineRule="auto"/>
        <w:rPr>
          <w:color w:val="000000" w:themeColor="text1"/>
          <w:szCs w:val="24"/>
          <w:lang w:val="hr-HR"/>
        </w:rPr>
      </w:pPr>
    </w:p>
    <w:p w14:paraId="6256AFA6" w14:textId="77777777" w:rsidR="00960328" w:rsidRPr="006B7160" w:rsidRDefault="001F0A91" w:rsidP="001F0A91">
      <w:pPr>
        <w:pStyle w:val="Heading3"/>
        <w:numPr>
          <w:ilvl w:val="2"/>
          <w:numId w:val="33"/>
        </w:numPr>
        <w:rPr>
          <w:color w:val="000000" w:themeColor="text1"/>
          <w:lang w:val="hr-HR"/>
        </w:rPr>
      </w:pPr>
      <w:bookmarkStart w:id="28" w:name="_Toc166485026"/>
      <w:r w:rsidRPr="006B7160">
        <w:rPr>
          <w:color w:val="000000" w:themeColor="text1"/>
          <w:lang w:val="hr-HR"/>
        </w:rPr>
        <w:t>Ministarstvo unutrašnjih poslova Srednjobosanskog</w:t>
      </w:r>
      <w:r w:rsidR="00960328" w:rsidRPr="006B7160">
        <w:rPr>
          <w:color w:val="000000" w:themeColor="text1"/>
          <w:lang w:val="hr-HR"/>
        </w:rPr>
        <w:t xml:space="preserve"> kanton</w:t>
      </w:r>
      <w:r w:rsidRPr="006B7160">
        <w:rPr>
          <w:color w:val="000000" w:themeColor="text1"/>
          <w:lang w:val="hr-HR"/>
        </w:rPr>
        <w:t>a</w:t>
      </w:r>
      <w:bookmarkEnd w:id="28"/>
    </w:p>
    <w:p w14:paraId="329D6F03" w14:textId="77777777" w:rsidR="00196C21" w:rsidRPr="006B7160" w:rsidRDefault="00196C21" w:rsidP="00196C21">
      <w:pPr>
        <w:rPr>
          <w:color w:val="000000" w:themeColor="text1"/>
          <w:lang w:val="hr-HR"/>
        </w:rPr>
      </w:pPr>
    </w:p>
    <w:p w14:paraId="5CB89BA8" w14:textId="77777777" w:rsidR="00196C21" w:rsidRPr="006B7160" w:rsidRDefault="00196C21" w:rsidP="00196C21">
      <w:pPr>
        <w:rPr>
          <w:color w:val="000000" w:themeColor="text1"/>
          <w:lang w:val="hr-HR"/>
        </w:rPr>
      </w:pPr>
    </w:p>
    <w:p w14:paraId="31386681" w14:textId="77777777" w:rsidR="00196C21" w:rsidRPr="006B7160" w:rsidRDefault="00196C21" w:rsidP="00196C21">
      <w:pPr>
        <w:spacing w:line="276" w:lineRule="auto"/>
        <w:rPr>
          <w:color w:val="000000" w:themeColor="text1"/>
          <w:szCs w:val="24"/>
          <w:lang w:val="hr-HR"/>
        </w:rPr>
      </w:pPr>
      <w:r w:rsidRPr="006B7160">
        <w:rPr>
          <w:color w:val="000000" w:themeColor="text1"/>
          <w:szCs w:val="24"/>
          <w:lang w:val="hr-HR"/>
        </w:rPr>
        <w:t>U vezi s implementacijom generalnih preporuka iz Specijalnog izvještaja iz 2019. godine, Ministarstvo unutrašnjih po</w:t>
      </w:r>
      <w:r w:rsidR="003E5E58" w:rsidRPr="006B7160">
        <w:rPr>
          <w:color w:val="000000" w:themeColor="text1"/>
          <w:szCs w:val="24"/>
          <w:lang w:val="hr-HR"/>
        </w:rPr>
        <w:t xml:space="preserve">slova Srednjobosanskog kantona </w:t>
      </w:r>
      <w:r w:rsidRPr="006B7160">
        <w:rPr>
          <w:color w:val="000000" w:themeColor="text1"/>
          <w:szCs w:val="24"/>
          <w:lang w:val="hr-HR"/>
        </w:rPr>
        <w:t>dostavilo je odgovor</w:t>
      </w:r>
      <w:r w:rsidR="00B11D61">
        <w:rPr>
          <w:color w:val="000000" w:themeColor="text1"/>
          <w:szCs w:val="24"/>
          <w:lang w:val="hr-HR"/>
        </w:rPr>
        <w:t>,</w:t>
      </w:r>
      <w:r w:rsidRPr="006B7160">
        <w:rPr>
          <w:rStyle w:val="FootnoteReference"/>
          <w:color w:val="000000" w:themeColor="text1"/>
          <w:szCs w:val="24"/>
          <w:lang w:val="hr-HR"/>
        </w:rPr>
        <w:footnoteReference w:id="85"/>
      </w:r>
      <w:r w:rsidRPr="006B7160">
        <w:rPr>
          <w:color w:val="000000" w:themeColor="text1"/>
          <w:szCs w:val="24"/>
          <w:lang w:val="hr-HR"/>
        </w:rPr>
        <w:t xml:space="preserve"> kako slijedi: </w:t>
      </w:r>
    </w:p>
    <w:p w14:paraId="5BC140F9" w14:textId="77777777" w:rsidR="00196C21" w:rsidRPr="006B7160" w:rsidRDefault="00196C21" w:rsidP="00196C21">
      <w:pPr>
        <w:spacing w:line="276" w:lineRule="auto"/>
        <w:rPr>
          <w:color w:val="000000" w:themeColor="text1"/>
          <w:szCs w:val="24"/>
          <w:lang w:val="hr-HR"/>
        </w:rPr>
      </w:pPr>
    </w:p>
    <w:p w14:paraId="1FE66FB1" w14:textId="77777777" w:rsidR="00196C21" w:rsidRPr="006B7160" w:rsidRDefault="00B11D61" w:rsidP="00196C21">
      <w:pPr>
        <w:pStyle w:val="BodyText1"/>
        <w:spacing w:line="276" w:lineRule="auto"/>
        <w:jc w:val="both"/>
        <w:rPr>
          <w:i/>
          <w:color w:val="000000" w:themeColor="text1"/>
          <w:sz w:val="24"/>
          <w:szCs w:val="24"/>
        </w:rPr>
      </w:pPr>
      <w:r>
        <w:rPr>
          <w:color w:val="000000" w:themeColor="text1"/>
          <w:sz w:val="24"/>
          <w:szCs w:val="24"/>
        </w:rPr>
        <w:t>„</w:t>
      </w:r>
      <w:r w:rsidR="00196C21" w:rsidRPr="006B7160">
        <w:rPr>
          <w:i/>
          <w:color w:val="000000" w:themeColor="text1"/>
          <w:sz w:val="24"/>
          <w:szCs w:val="24"/>
        </w:rPr>
        <w:t xml:space="preserve">Kada je u pitanju preporuka </w:t>
      </w:r>
      <w:r>
        <w:rPr>
          <w:i/>
          <w:color w:val="000000" w:themeColor="text1"/>
          <w:sz w:val="24"/>
          <w:szCs w:val="24"/>
        </w:rPr>
        <w:t>o</w:t>
      </w:r>
      <w:r w:rsidR="00196C21" w:rsidRPr="006B7160">
        <w:rPr>
          <w:i/>
          <w:color w:val="000000" w:themeColor="text1"/>
          <w:sz w:val="24"/>
          <w:szCs w:val="24"/>
        </w:rPr>
        <w:t>mbudsmena B</w:t>
      </w:r>
      <w:r w:rsidR="003E5E58" w:rsidRPr="006B7160">
        <w:rPr>
          <w:i/>
          <w:color w:val="000000" w:themeColor="text1"/>
          <w:sz w:val="24"/>
          <w:szCs w:val="24"/>
        </w:rPr>
        <w:t xml:space="preserve">osne </w:t>
      </w:r>
      <w:r w:rsidR="00196C21" w:rsidRPr="006B7160">
        <w:rPr>
          <w:i/>
          <w:color w:val="000000" w:themeColor="text1"/>
          <w:sz w:val="24"/>
          <w:szCs w:val="24"/>
        </w:rPr>
        <w:t>i</w:t>
      </w:r>
      <w:r w:rsidR="003E5E58" w:rsidRPr="006B7160">
        <w:rPr>
          <w:i/>
          <w:color w:val="000000" w:themeColor="text1"/>
          <w:sz w:val="24"/>
          <w:szCs w:val="24"/>
        </w:rPr>
        <w:t xml:space="preserve"> </w:t>
      </w:r>
      <w:r w:rsidR="00196C21" w:rsidRPr="006B7160">
        <w:rPr>
          <w:i/>
          <w:color w:val="000000" w:themeColor="text1"/>
          <w:sz w:val="24"/>
          <w:szCs w:val="24"/>
        </w:rPr>
        <w:t>H</w:t>
      </w:r>
      <w:r w:rsidR="003E5E58" w:rsidRPr="006B7160">
        <w:rPr>
          <w:i/>
          <w:color w:val="000000" w:themeColor="text1"/>
          <w:sz w:val="24"/>
          <w:szCs w:val="24"/>
        </w:rPr>
        <w:t>ercegovine</w:t>
      </w:r>
      <w:r w:rsidR="00196C21" w:rsidRPr="006B7160">
        <w:rPr>
          <w:i/>
          <w:color w:val="000000" w:themeColor="text1"/>
          <w:sz w:val="24"/>
          <w:szCs w:val="24"/>
        </w:rPr>
        <w:t xml:space="preserve"> o izdvajanju budžetskih sredstava Vlade SBK/KSB za nabavku videonadzora za prostorije za zadržavanje, informišemo vas da je ova preporuka implementirana u službenim prostorijama za 11 policijskih stanica i 1 policijsku ispostavu, dok je u jednoj policijskoj ispostavi instalacija videonadzora u toku. Policijske stanice i ispostave u kojima je instaliran videonadzor koji nadzire prostorije za zadržavanje su: PS Travnik, PS Novi Travnik, PS Vitez, PS Bugojno, PS Gornji Vakuf/Uskoplje, PS Jajce, PS Donji Vakuf, PS Kiseljak, PS Kreševo, PS Fojnica i PI Babanovac, dok je instalacija videonadzora u PI Turbe u toku. U PS Busovača videonadzor nije instaliran jer su prostorije neuslovne za zadržavanje osoba lišenih slobode.</w:t>
      </w:r>
    </w:p>
    <w:p w14:paraId="6657ADF8" w14:textId="77777777" w:rsidR="00196C21" w:rsidRPr="006B7160" w:rsidRDefault="00196C21" w:rsidP="00196C21">
      <w:pPr>
        <w:spacing w:line="276" w:lineRule="auto"/>
        <w:rPr>
          <w:i/>
          <w:color w:val="000000" w:themeColor="text1"/>
          <w:szCs w:val="24"/>
          <w:lang w:val="hr-HR"/>
        </w:rPr>
      </w:pPr>
      <w:r w:rsidRPr="006B7160">
        <w:rPr>
          <w:i/>
          <w:color w:val="000000" w:themeColor="text1"/>
          <w:szCs w:val="24"/>
          <w:lang w:val="hr-HR"/>
        </w:rPr>
        <w:t>Kada je u pitanju preporuka o izdvajanju budžetski</w:t>
      </w:r>
      <w:r w:rsidR="00B11D61">
        <w:rPr>
          <w:i/>
          <w:color w:val="000000" w:themeColor="text1"/>
          <w:szCs w:val="24"/>
          <w:lang w:val="hr-HR"/>
        </w:rPr>
        <w:t>h</w:t>
      </w:r>
      <w:r w:rsidRPr="006B7160">
        <w:rPr>
          <w:i/>
          <w:color w:val="000000" w:themeColor="text1"/>
          <w:szCs w:val="24"/>
          <w:lang w:val="hr-HR"/>
        </w:rPr>
        <w:t xml:space="preserve"> sredstava Vlade SBK/KSB za potrebe zapošljavanja dodatnog kadra u MUP SBK/KSB</w:t>
      </w:r>
      <w:r w:rsidR="00B11D61">
        <w:rPr>
          <w:i/>
          <w:color w:val="000000" w:themeColor="text1"/>
          <w:szCs w:val="24"/>
          <w:lang w:val="hr-HR"/>
        </w:rPr>
        <w:t>,</w:t>
      </w:r>
      <w:r w:rsidRPr="006B7160">
        <w:rPr>
          <w:i/>
          <w:color w:val="000000" w:themeColor="text1"/>
          <w:szCs w:val="24"/>
          <w:lang w:val="hr-HR"/>
        </w:rPr>
        <w:t xml:space="preserve"> ista je implementirana tokom tekuće godine. Putem javnog konkursa izabrano je 137 kandidata za početni čin policajac. Trenutno se čeka poziv Policijske akademije FUP Sarajevo za odlazak na temeljnu policijsku obuku, a kandi</w:t>
      </w:r>
      <w:r w:rsidR="00B11D61">
        <w:rPr>
          <w:i/>
          <w:color w:val="000000" w:themeColor="text1"/>
          <w:szCs w:val="24"/>
          <w:lang w:val="hr-HR"/>
        </w:rPr>
        <w:t>d</w:t>
      </w:r>
      <w:r w:rsidRPr="006B7160">
        <w:rPr>
          <w:i/>
          <w:color w:val="000000" w:themeColor="text1"/>
          <w:szCs w:val="24"/>
          <w:lang w:val="hr-HR"/>
        </w:rPr>
        <w:t>ati koji uspješno prođu istu, bit će primljeni u stalni radni odnos u MUP SBK/KSB. Na ovaj način izvršit će se dodatna popuna radnih mjesta po sistematizaciji, te time i radnih mjesta koja se odnose na postupanje sa osobama lišeni</w:t>
      </w:r>
      <w:r w:rsidR="00B11D61">
        <w:rPr>
          <w:i/>
          <w:color w:val="000000" w:themeColor="text1"/>
          <w:szCs w:val="24"/>
          <w:lang w:val="hr-HR"/>
        </w:rPr>
        <w:t>m</w:t>
      </w:r>
      <w:r w:rsidRPr="006B7160">
        <w:rPr>
          <w:i/>
          <w:color w:val="000000" w:themeColor="text1"/>
          <w:szCs w:val="24"/>
          <w:lang w:val="hr-HR"/>
        </w:rPr>
        <w:t xml:space="preserve"> slobode.</w:t>
      </w:r>
    </w:p>
    <w:p w14:paraId="4CB9E6AC" w14:textId="77777777" w:rsidR="00196C21" w:rsidRPr="006B7160" w:rsidRDefault="00196C21" w:rsidP="00196C21">
      <w:pPr>
        <w:spacing w:line="276" w:lineRule="auto"/>
        <w:rPr>
          <w:i/>
          <w:color w:val="000000" w:themeColor="text1"/>
          <w:szCs w:val="24"/>
          <w:lang w:val="hr-HR"/>
        </w:rPr>
      </w:pPr>
    </w:p>
    <w:p w14:paraId="12D33DB0" w14:textId="77777777" w:rsidR="00196C21" w:rsidRPr="006B7160" w:rsidRDefault="00196C21" w:rsidP="00196C21">
      <w:pPr>
        <w:pStyle w:val="BodyText1"/>
        <w:spacing w:line="276" w:lineRule="auto"/>
        <w:jc w:val="both"/>
        <w:rPr>
          <w:i/>
          <w:color w:val="000000" w:themeColor="text1"/>
          <w:sz w:val="24"/>
          <w:szCs w:val="24"/>
        </w:rPr>
      </w:pPr>
      <w:r w:rsidRPr="006B7160">
        <w:rPr>
          <w:i/>
          <w:color w:val="000000" w:themeColor="text1"/>
          <w:sz w:val="24"/>
          <w:szCs w:val="24"/>
        </w:rPr>
        <w:t>Kada je u pitanju treća preporuka</w:t>
      </w:r>
      <w:r w:rsidR="00B11D61">
        <w:rPr>
          <w:i/>
          <w:color w:val="000000" w:themeColor="text1"/>
          <w:sz w:val="24"/>
          <w:szCs w:val="24"/>
        </w:rPr>
        <w:t>,</w:t>
      </w:r>
      <w:r w:rsidRPr="006B7160">
        <w:rPr>
          <w:i/>
          <w:color w:val="000000" w:themeColor="text1"/>
          <w:sz w:val="24"/>
          <w:szCs w:val="24"/>
        </w:rPr>
        <w:t xml:space="preserve"> koja se odnosi na stručno usavršavanje policijskih službenika koji postupaju sa osobama lišenim slobode, informišemo vas da </w:t>
      </w:r>
      <w:r w:rsidR="00B11D61">
        <w:rPr>
          <w:i/>
          <w:color w:val="000000" w:themeColor="text1"/>
          <w:sz w:val="24"/>
          <w:szCs w:val="24"/>
        </w:rPr>
        <w:t xml:space="preserve">se </w:t>
      </w:r>
      <w:r w:rsidRPr="006B7160">
        <w:rPr>
          <w:i/>
          <w:color w:val="000000" w:themeColor="text1"/>
          <w:sz w:val="24"/>
          <w:szCs w:val="24"/>
        </w:rPr>
        <w:t>ova vrsta obuke vrši kontinuirano od strane certificiranih predavača, a tokom ove godine izvršena je obuka 29 policijskih službenika koji direktno rade na postupanju sa osobama lišeni</w:t>
      </w:r>
      <w:r w:rsidR="00B11D61">
        <w:rPr>
          <w:i/>
          <w:color w:val="000000" w:themeColor="text1"/>
          <w:sz w:val="24"/>
          <w:szCs w:val="24"/>
        </w:rPr>
        <w:t>m</w:t>
      </w:r>
      <w:r w:rsidRPr="006B7160">
        <w:rPr>
          <w:i/>
          <w:color w:val="000000" w:themeColor="text1"/>
          <w:sz w:val="24"/>
          <w:szCs w:val="24"/>
        </w:rPr>
        <w:t xml:space="preserve"> slobode po policijskim stanicama i ispostavama. Policijski službenici Uprave policije ovog </w:t>
      </w:r>
      <w:r w:rsidR="00B11D61">
        <w:rPr>
          <w:i/>
          <w:color w:val="000000" w:themeColor="text1"/>
          <w:sz w:val="24"/>
          <w:szCs w:val="24"/>
        </w:rPr>
        <w:t>m</w:t>
      </w:r>
      <w:r w:rsidRPr="006B7160">
        <w:rPr>
          <w:i/>
          <w:color w:val="000000" w:themeColor="text1"/>
          <w:sz w:val="24"/>
          <w:szCs w:val="24"/>
        </w:rPr>
        <w:t xml:space="preserve">inistarstva redovno uzimaju aktivno učešće na seminarima i koordinativnim sastancima u okviru projekata Evropske unije i Vijeća Evrope </w:t>
      </w:r>
      <w:r w:rsidR="00057426">
        <w:rPr>
          <w:i/>
          <w:color w:val="000000" w:themeColor="text1"/>
          <w:sz w:val="24"/>
          <w:szCs w:val="24"/>
        </w:rPr>
        <w:t>'</w:t>
      </w:r>
      <w:r w:rsidRPr="006B7160">
        <w:rPr>
          <w:i/>
          <w:color w:val="000000" w:themeColor="text1"/>
          <w:sz w:val="24"/>
          <w:szCs w:val="24"/>
        </w:rPr>
        <w:t>Horizontal Facility za Zapadni Balkan i Tursku</w:t>
      </w:r>
      <w:r w:rsidR="00057426">
        <w:rPr>
          <w:i/>
          <w:color w:val="000000" w:themeColor="text1"/>
          <w:sz w:val="24"/>
          <w:szCs w:val="24"/>
        </w:rPr>
        <w:t>'</w:t>
      </w:r>
      <w:r w:rsidRPr="006B7160">
        <w:rPr>
          <w:i/>
          <w:color w:val="000000" w:themeColor="text1"/>
          <w:sz w:val="24"/>
          <w:szCs w:val="24"/>
        </w:rPr>
        <w:t>, a sve vezano za ljudska prava osoba lišenih slobode.</w:t>
      </w:r>
    </w:p>
    <w:p w14:paraId="4CF23D50" w14:textId="77777777" w:rsidR="0023031A" w:rsidRDefault="00196C21" w:rsidP="00196C21">
      <w:pPr>
        <w:pStyle w:val="BodyText1"/>
        <w:spacing w:after="540" w:line="276" w:lineRule="auto"/>
        <w:jc w:val="both"/>
        <w:rPr>
          <w:i/>
          <w:color w:val="000000" w:themeColor="text1"/>
          <w:sz w:val="24"/>
          <w:szCs w:val="24"/>
        </w:rPr>
      </w:pPr>
      <w:r w:rsidRPr="006B7160">
        <w:rPr>
          <w:i/>
          <w:color w:val="000000" w:themeColor="text1"/>
          <w:sz w:val="24"/>
          <w:szCs w:val="24"/>
        </w:rPr>
        <w:t>U narednom periodu planirana je obuka dodatnog broja policijskih službenika sukladno Programu stručnog osposobljavanja i usavršavanja policijskih službenika MUP-a SBK/KSB</w:t>
      </w:r>
      <w:r w:rsidR="00057426">
        <w:rPr>
          <w:i/>
          <w:color w:val="000000" w:themeColor="text1"/>
          <w:sz w:val="24"/>
          <w:szCs w:val="24"/>
        </w:rPr>
        <w:t>.</w:t>
      </w:r>
      <w:r w:rsidRPr="006B7160">
        <w:rPr>
          <w:i/>
          <w:color w:val="000000" w:themeColor="text1"/>
          <w:sz w:val="24"/>
          <w:szCs w:val="24"/>
        </w:rPr>
        <w:t>“</w:t>
      </w:r>
    </w:p>
    <w:p w14:paraId="0426FEA2" w14:textId="77777777" w:rsidR="00514D89" w:rsidRDefault="00514D89" w:rsidP="00196C21">
      <w:pPr>
        <w:pStyle w:val="BodyText1"/>
        <w:spacing w:after="540" w:line="276" w:lineRule="auto"/>
        <w:jc w:val="both"/>
        <w:rPr>
          <w:i/>
          <w:color w:val="000000" w:themeColor="text1"/>
          <w:sz w:val="24"/>
          <w:szCs w:val="24"/>
        </w:rPr>
      </w:pPr>
    </w:p>
    <w:p w14:paraId="670334C9" w14:textId="77777777" w:rsidR="00B778DC" w:rsidRPr="00514D89" w:rsidRDefault="00B778DC" w:rsidP="00196C21">
      <w:pPr>
        <w:pStyle w:val="BodyText1"/>
        <w:spacing w:after="540" w:line="276" w:lineRule="auto"/>
        <w:jc w:val="both"/>
        <w:rPr>
          <w:i/>
          <w:color w:val="000000" w:themeColor="text1"/>
          <w:sz w:val="24"/>
          <w:szCs w:val="24"/>
        </w:rPr>
      </w:pPr>
    </w:p>
    <w:p w14:paraId="010CFC1C" w14:textId="77777777" w:rsidR="00D95E3B" w:rsidRPr="006B7160" w:rsidRDefault="00C57E86" w:rsidP="001F0A91">
      <w:pPr>
        <w:pStyle w:val="Heading4"/>
        <w:rPr>
          <w:color w:val="000000" w:themeColor="text1"/>
          <w:lang w:val="hr-HR"/>
        </w:rPr>
      </w:pPr>
      <w:r w:rsidRPr="006B7160">
        <w:rPr>
          <w:color w:val="000000" w:themeColor="text1"/>
          <w:lang w:val="hr-HR"/>
        </w:rPr>
        <w:lastRenderedPageBreak/>
        <w:t>Policijska uprava Travnik</w:t>
      </w:r>
      <w:r w:rsidRPr="006B7160">
        <w:rPr>
          <w:color w:val="000000" w:themeColor="text1"/>
          <w:lang w:val="hr-HR"/>
        </w:rPr>
        <w:tab/>
      </w:r>
    </w:p>
    <w:p w14:paraId="6A305FAA" w14:textId="77777777" w:rsidR="00F10A54" w:rsidRPr="006B7160" w:rsidRDefault="00F10A54" w:rsidP="001F0A91">
      <w:pPr>
        <w:spacing w:line="276" w:lineRule="auto"/>
        <w:rPr>
          <w:color w:val="000000" w:themeColor="text1"/>
          <w:szCs w:val="24"/>
          <w:lang w:val="hr-HR"/>
        </w:rPr>
      </w:pPr>
    </w:p>
    <w:p w14:paraId="5CD2DE04"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Policijska uprava Travnik obuhvata</w:t>
      </w:r>
      <w:r w:rsidR="00E97A68">
        <w:rPr>
          <w:color w:val="000000" w:themeColor="text1"/>
          <w:szCs w:val="24"/>
          <w:lang w:val="hr-HR"/>
        </w:rPr>
        <w:t xml:space="preserve"> </w:t>
      </w:r>
      <w:r w:rsidRPr="006B7160">
        <w:rPr>
          <w:color w:val="000000" w:themeColor="text1"/>
          <w:szCs w:val="24"/>
          <w:lang w:val="hr-HR"/>
        </w:rPr>
        <w:t xml:space="preserve">tri </w:t>
      </w:r>
      <w:r w:rsidR="00057426">
        <w:rPr>
          <w:color w:val="000000" w:themeColor="text1"/>
          <w:szCs w:val="24"/>
          <w:lang w:val="hr-HR"/>
        </w:rPr>
        <w:t>p</w:t>
      </w:r>
      <w:r w:rsidRPr="006B7160">
        <w:rPr>
          <w:color w:val="000000" w:themeColor="text1"/>
          <w:szCs w:val="24"/>
          <w:lang w:val="hr-HR"/>
        </w:rPr>
        <w:t>olicijske stanice, i to: PS Travnik, PS Novi Travnik i PS Vitez. Policijska stanica Travnik ima tri policijske ispostave (Babanovac, Turbe i Nova Bila)</w:t>
      </w:r>
      <w:r w:rsidR="00057426">
        <w:rPr>
          <w:color w:val="000000" w:themeColor="text1"/>
          <w:szCs w:val="24"/>
          <w:lang w:val="hr-HR"/>
        </w:rPr>
        <w:t>,</w:t>
      </w:r>
      <w:r w:rsidRPr="006B7160">
        <w:rPr>
          <w:color w:val="000000" w:themeColor="text1"/>
          <w:szCs w:val="24"/>
          <w:lang w:val="hr-HR"/>
        </w:rPr>
        <w:t xml:space="preserve"> od kojih Turbe i Babanovac imaju pritvorsku jedinicu. </w:t>
      </w:r>
    </w:p>
    <w:p w14:paraId="209C1BEB" w14:textId="77777777" w:rsidR="00FE4831" w:rsidRPr="006B7160" w:rsidRDefault="00FE4831" w:rsidP="001F0A91">
      <w:pPr>
        <w:spacing w:line="276" w:lineRule="auto"/>
        <w:rPr>
          <w:b/>
          <w:color w:val="000000" w:themeColor="text1"/>
          <w:szCs w:val="24"/>
          <w:lang w:val="hr-HR"/>
        </w:rPr>
      </w:pPr>
    </w:p>
    <w:p w14:paraId="1FE7BF65" w14:textId="77777777" w:rsidR="00FE4831" w:rsidRPr="006B7160" w:rsidRDefault="00FE4831" w:rsidP="001F0A91">
      <w:pPr>
        <w:spacing w:line="276" w:lineRule="auto"/>
        <w:rPr>
          <w:b/>
          <w:color w:val="000000" w:themeColor="text1"/>
          <w:szCs w:val="24"/>
          <w:lang w:val="hr-HR"/>
        </w:rPr>
      </w:pPr>
      <w:r w:rsidRPr="006B7160">
        <w:rPr>
          <w:b/>
          <w:color w:val="000000" w:themeColor="text1"/>
          <w:szCs w:val="24"/>
          <w:lang w:val="hr-HR"/>
        </w:rPr>
        <w:t>Policijska stanica Travnik</w:t>
      </w:r>
    </w:p>
    <w:p w14:paraId="18A641F0" w14:textId="77777777" w:rsidR="00FE4831" w:rsidRPr="006B7160" w:rsidRDefault="00FE4831" w:rsidP="001F0A91">
      <w:pPr>
        <w:spacing w:line="276" w:lineRule="auto"/>
        <w:rPr>
          <w:b/>
          <w:color w:val="000000" w:themeColor="text1"/>
          <w:szCs w:val="24"/>
          <w:lang w:val="hr-HR"/>
        </w:rPr>
      </w:pPr>
    </w:p>
    <w:p w14:paraId="3D3C492A"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Posjeta Policijskoj stanici Travnik obavljena je dana 4.</w:t>
      </w:r>
      <w:r w:rsidR="00057426">
        <w:rPr>
          <w:color w:val="000000" w:themeColor="text1"/>
          <w:szCs w:val="24"/>
          <w:lang w:val="hr-HR"/>
        </w:rPr>
        <w:t xml:space="preserve"> </w:t>
      </w:r>
      <w:r w:rsidRPr="006B7160">
        <w:rPr>
          <w:color w:val="000000" w:themeColor="text1"/>
          <w:szCs w:val="24"/>
          <w:lang w:val="hr-HR"/>
        </w:rPr>
        <w:t>10.</w:t>
      </w:r>
      <w:r w:rsidR="00057426">
        <w:rPr>
          <w:color w:val="000000" w:themeColor="text1"/>
          <w:szCs w:val="24"/>
          <w:lang w:val="hr-HR"/>
        </w:rPr>
        <w:t xml:space="preserve"> </w:t>
      </w:r>
      <w:r w:rsidRPr="006B7160">
        <w:rPr>
          <w:color w:val="000000" w:themeColor="text1"/>
          <w:szCs w:val="24"/>
          <w:lang w:val="hr-HR"/>
        </w:rPr>
        <w:t xml:space="preserve">2023. godine. </w:t>
      </w:r>
    </w:p>
    <w:p w14:paraId="4CCF93D8" w14:textId="77777777" w:rsidR="00FE4831" w:rsidRPr="006B7160" w:rsidRDefault="00FE4831" w:rsidP="001F0A91">
      <w:pPr>
        <w:spacing w:line="276" w:lineRule="auto"/>
        <w:rPr>
          <w:color w:val="000000" w:themeColor="text1"/>
          <w:szCs w:val="24"/>
          <w:lang w:val="hr-HR"/>
        </w:rPr>
      </w:pPr>
    </w:p>
    <w:p w14:paraId="5267992A" w14:textId="77777777" w:rsidR="00FE4831" w:rsidRPr="006B7160" w:rsidRDefault="00FE4831" w:rsidP="001F0A91">
      <w:pPr>
        <w:spacing w:line="276" w:lineRule="auto"/>
        <w:rPr>
          <w:b/>
          <w:color w:val="000000" w:themeColor="text1"/>
          <w:szCs w:val="24"/>
          <w:lang w:val="hr-HR"/>
        </w:rPr>
      </w:pPr>
      <w:r w:rsidRPr="006B7160">
        <w:rPr>
          <w:b/>
          <w:color w:val="000000" w:themeColor="text1"/>
          <w:szCs w:val="24"/>
          <w:lang w:val="hr-HR"/>
        </w:rPr>
        <w:t>Razgovor s predstavnicima Uprave</w:t>
      </w:r>
    </w:p>
    <w:p w14:paraId="6B6BB5F9" w14:textId="77777777" w:rsidR="00FE4831" w:rsidRPr="006B7160" w:rsidRDefault="00FE4831" w:rsidP="001F0A91">
      <w:pPr>
        <w:spacing w:line="276" w:lineRule="auto"/>
        <w:rPr>
          <w:b/>
          <w:color w:val="000000" w:themeColor="text1"/>
          <w:szCs w:val="24"/>
          <w:lang w:val="hr-HR"/>
        </w:rPr>
      </w:pPr>
    </w:p>
    <w:p w14:paraId="1E3109DF" w14:textId="77777777" w:rsidR="00FE4831" w:rsidRPr="006B7160" w:rsidRDefault="0077447B" w:rsidP="001F0A91">
      <w:pPr>
        <w:spacing w:line="276" w:lineRule="auto"/>
        <w:rPr>
          <w:color w:val="000000" w:themeColor="text1"/>
          <w:szCs w:val="24"/>
          <w:lang w:val="hr-HR"/>
        </w:rPr>
      </w:pPr>
      <w:r w:rsidRPr="006B7160">
        <w:rPr>
          <w:color w:val="000000" w:themeColor="text1"/>
          <w:szCs w:val="24"/>
          <w:lang w:val="hr-HR"/>
        </w:rPr>
        <w:t>Predstavnic</w:t>
      </w:r>
      <w:r w:rsidR="00057426">
        <w:rPr>
          <w:color w:val="000000" w:themeColor="text1"/>
          <w:szCs w:val="24"/>
          <w:lang w:val="hr-HR"/>
        </w:rPr>
        <w:t>i</w:t>
      </w:r>
      <w:r w:rsidRPr="006B7160">
        <w:rPr>
          <w:color w:val="000000" w:themeColor="text1"/>
          <w:szCs w:val="24"/>
          <w:lang w:val="hr-HR"/>
        </w:rPr>
        <w:t xml:space="preserve"> </w:t>
      </w:r>
      <w:r w:rsidR="00514D89">
        <w:rPr>
          <w:color w:val="000000" w:themeColor="text1"/>
          <w:szCs w:val="24"/>
          <w:lang w:val="hr-HR"/>
        </w:rPr>
        <w:t>I</w:t>
      </w:r>
      <w:r w:rsidRPr="006B7160">
        <w:rPr>
          <w:color w:val="000000" w:themeColor="text1"/>
          <w:szCs w:val="24"/>
          <w:lang w:val="hr-HR"/>
        </w:rPr>
        <w:t xml:space="preserve">nstitucije </w:t>
      </w:r>
      <w:r w:rsidR="00057426">
        <w:rPr>
          <w:color w:val="000000" w:themeColor="text1"/>
          <w:szCs w:val="24"/>
          <w:lang w:val="hr-HR"/>
        </w:rPr>
        <w:t>o</w:t>
      </w:r>
      <w:r w:rsidRPr="006B7160">
        <w:rPr>
          <w:color w:val="000000" w:themeColor="text1"/>
          <w:szCs w:val="24"/>
          <w:lang w:val="hr-HR"/>
        </w:rPr>
        <w:t>mbudsmena</w:t>
      </w:r>
      <w:r w:rsidR="00057426">
        <w:rPr>
          <w:color w:val="000000" w:themeColor="text1"/>
          <w:szCs w:val="24"/>
          <w:lang w:val="hr-HR"/>
        </w:rPr>
        <w:t xml:space="preserve"> </w:t>
      </w:r>
      <w:r w:rsidR="00FE4831" w:rsidRPr="006B7160">
        <w:rPr>
          <w:color w:val="000000" w:themeColor="text1"/>
          <w:szCs w:val="24"/>
          <w:lang w:val="hr-HR"/>
        </w:rPr>
        <w:t>obavili su razgovor s koma</w:t>
      </w:r>
      <w:r w:rsidR="00057426">
        <w:rPr>
          <w:color w:val="000000" w:themeColor="text1"/>
          <w:szCs w:val="24"/>
          <w:lang w:val="hr-HR"/>
        </w:rPr>
        <w:t>n</w:t>
      </w:r>
      <w:r w:rsidR="00FE4831" w:rsidRPr="006B7160">
        <w:rPr>
          <w:color w:val="000000" w:themeColor="text1"/>
          <w:szCs w:val="24"/>
          <w:lang w:val="hr-HR"/>
        </w:rPr>
        <w:t>dirom Policijske stanice Travnik</w:t>
      </w:r>
      <w:r w:rsidR="00FE4831" w:rsidRPr="006B7160">
        <w:rPr>
          <w:rStyle w:val="FootnoteReference"/>
          <w:color w:val="000000" w:themeColor="text1"/>
          <w:szCs w:val="24"/>
          <w:lang w:val="hr-HR"/>
        </w:rPr>
        <w:t xml:space="preserve"> </w:t>
      </w:r>
      <w:r w:rsidR="00FE4831" w:rsidRPr="006B7160">
        <w:rPr>
          <w:rStyle w:val="FootnoteReference"/>
          <w:color w:val="000000" w:themeColor="text1"/>
          <w:szCs w:val="24"/>
          <w:lang w:val="hr-HR"/>
        </w:rPr>
        <w:footnoteReference w:id="86"/>
      </w:r>
      <w:r w:rsidR="00FE4831" w:rsidRPr="006B7160">
        <w:rPr>
          <w:color w:val="000000" w:themeColor="text1"/>
          <w:szCs w:val="24"/>
          <w:lang w:val="hr-HR"/>
        </w:rPr>
        <w:t xml:space="preserve"> </w:t>
      </w:r>
      <w:r w:rsidR="00196C21" w:rsidRPr="006B7160">
        <w:rPr>
          <w:color w:val="000000" w:themeColor="text1"/>
          <w:szCs w:val="24"/>
          <w:lang w:val="hr-HR"/>
        </w:rPr>
        <w:t>i</w:t>
      </w:r>
      <w:r w:rsidR="00FE4831" w:rsidRPr="006B7160">
        <w:rPr>
          <w:color w:val="000000" w:themeColor="text1"/>
          <w:szCs w:val="24"/>
          <w:lang w:val="hr-HR"/>
        </w:rPr>
        <w:t xml:space="preserve"> zamjenikom komandira</w:t>
      </w:r>
      <w:r w:rsidR="00057426">
        <w:rPr>
          <w:color w:val="000000" w:themeColor="text1"/>
          <w:szCs w:val="24"/>
          <w:lang w:val="hr-HR"/>
        </w:rPr>
        <w:t>,</w:t>
      </w:r>
      <w:r w:rsidR="00FE4831" w:rsidRPr="006B7160">
        <w:rPr>
          <w:rStyle w:val="FootnoteReference"/>
          <w:color w:val="000000" w:themeColor="text1"/>
          <w:szCs w:val="24"/>
          <w:lang w:val="hr-HR"/>
        </w:rPr>
        <w:footnoteReference w:id="87"/>
      </w:r>
      <w:r w:rsidR="00FE4831" w:rsidRPr="006B7160">
        <w:rPr>
          <w:color w:val="000000" w:themeColor="text1"/>
          <w:szCs w:val="24"/>
          <w:lang w:val="hr-HR"/>
        </w:rPr>
        <w:t xml:space="preserve"> koji su predstavili rad i organizaciju ove stanice, kao i osnovne probleme s kojima se suočavaju</w:t>
      </w:r>
      <w:r w:rsidR="00196C21" w:rsidRPr="006B7160">
        <w:rPr>
          <w:color w:val="000000" w:themeColor="text1"/>
          <w:szCs w:val="24"/>
          <w:lang w:val="hr-HR"/>
        </w:rPr>
        <w:t xml:space="preserve">. </w:t>
      </w:r>
      <w:r w:rsidR="00FE4831" w:rsidRPr="006B7160">
        <w:rPr>
          <w:color w:val="000000" w:themeColor="text1"/>
          <w:szCs w:val="24"/>
          <w:lang w:val="hr-HR"/>
        </w:rPr>
        <w:t xml:space="preserve">Sistematizacijom </w:t>
      </w:r>
      <w:r w:rsidR="00057426">
        <w:rPr>
          <w:color w:val="000000" w:themeColor="text1"/>
          <w:szCs w:val="24"/>
          <w:lang w:val="hr-HR"/>
        </w:rPr>
        <w:t>su</w:t>
      </w:r>
      <w:r w:rsidR="00FE4831" w:rsidRPr="006B7160">
        <w:rPr>
          <w:color w:val="000000" w:themeColor="text1"/>
          <w:szCs w:val="24"/>
          <w:lang w:val="hr-HR"/>
        </w:rPr>
        <w:t xml:space="preserve"> previđen</w:t>
      </w:r>
      <w:r w:rsidR="00057426">
        <w:rPr>
          <w:color w:val="000000" w:themeColor="text1"/>
          <w:szCs w:val="24"/>
          <w:lang w:val="hr-HR"/>
        </w:rPr>
        <w:t>a</w:t>
      </w:r>
      <w:r w:rsidR="00FE4831" w:rsidRPr="006B7160">
        <w:rPr>
          <w:color w:val="000000" w:themeColor="text1"/>
          <w:szCs w:val="24"/>
          <w:lang w:val="hr-HR"/>
        </w:rPr>
        <w:t xml:space="preserve"> 143 radna mjesta, a u trenutku posjete popunjen</w:t>
      </w:r>
      <w:r w:rsidR="00057426">
        <w:rPr>
          <w:color w:val="000000" w:themeColor="text1"/>
          <w:szCs w:val="24"/>
          <w:lang w:val="hr-HR"/>
        </w:rPr>
        <w:t>a su</w:t>
      </w:r>
      <w:r w:rsidR="00FE4831" w:rsidRPr="006B7160">
        <w:rPr>
          <w:color w:val="000000" w:themeColor="text1"/>
          <w:szCs w:val="24"/>
          <w:lang w:val="hr-HR"/>
        </w:rPr>
        <w:t xml:space="preserve"> 124 radn</w:t>
      </w:r>
      <w:r w:rsidR="00057426">
        <w:rPr>
          <w:color w:val="000000" w:themeColor="text1"/>
          <w:szCs w:val="24"/>
          <w:lang w:val="hr-HR"/>
        </w:rPr>
        <w:t>a</w:t>
      </w:r>
      <w:r w:rsidR="00FE4831" w:rsidRPr="006B7160">
        <w:rPr>
          <w:color w:val="000000" w:themeColor="text1"/>
          <w:szCs w:val="24"/>
          <w:lang w:val="hr-HR"/>
        </w:rPr>
        <w:t xml:space="preserve"> mjesta. U toku je konkurs za prijem 137 policijskih službenika na nivou Ministarst</w:t>
      </w:r>
      <w:r w:rsidR="00196C21" w:rsidRPr="006B7160">
        <w:rPr>
          <w:color w:val="000000" w:themeColor="text1"/>
          <w:szCs w:val="24"/>
          <w:lang w:val="hr-HR"/>
        </w:rPr>
        <w:t>va unutrašnjih poslova Srednjob</w:t>
      </w:r>
      <w:r w:rsidR="00FE4831" w:rsidRPr="006B7160">
        <w:rPr>
          <w:color w:val="000000" w:themeColor="text1"/>
          <w:szCs w:val="24"/>
          <w:lang w:val="hr-HR"/>
        </w:rPr>
        <w:t>osanskog kantona.</w:t>
      </w:r>
    </w:p>
    <w:p w14:paraId="5A545F97" w14:textId="77777777" w:rsidR="00FE4831" w:rsidRPr="006B7160" w:rsidRDefault="00FE4831" w:rsidP="001F0A91">
      <w:pPr>
        <w:spacing w:line="276" w:lineRule="auto"/>
        <w:rPr>
          <w:color w:val="000000" w:themeColor="text1"/>
          <w:szCs w:val="24"/>
          <w:lang w:val="hr-HR"/>
        </w:rPr>
      </w:pPr>
    </w:p>
    <w:p w14:paraId="71E40ACE" w14:textId="77777777" w:rsidR="00FE4831" w:rsidRDefault="00FE4831" w:rsidP="001F0A91">
      <w:pPr>
        <w:spacing w:line="276" w:lineRule="auto"/>
        <w:rPr>
          <w:color w:val="000000" w:themeColor="text1"/>
          <w:szCs w:val="24"/>
          <w:lang w:val="hr-HR"/>
        </w:rPr>
      </w:pPr>
      <w:r w:rsidRPr="006B7160">
        <w:rPr>
          <w:color w:val="000000" w:themeColor="text1"/>
          <w:szCs w:val="24"/>
          <w:lang w:val="hr-HR"/>
        </w:rPr>
        <w:t>Konstat</w:t>
      </w:r>
      <w:r w:rsidR="00057426">
        <w:rPr>
          <w:color w:val="000000" w:themeColor="text1"/>
          <w:szCs w:val="24"/>
          <w:lang w:val="hr-HR"/>
        </w:rPr>
        <w:t>ir</w:t>
      </w:r>
      <w:r w:rsidRPr="006B7160">
        <w:rPr>
          <w:color w:val="000000" w:themeColor="text1"/>
          <w:szCs w:val="24"/>
          <w:lang w:val="hr-HR"/>
        </w:rPr>
        <w:t>ano je da u toku 2023</w:t>
      </w:r>
      <w:r w:rsidR="00057426">
        <w:rPr>
          <w:color w:val="000000" w:themeColor="text1"/>
          <w:szCs w:val="24"/>
          <w:lang w:val="hr-HR"/>
        </w:rPr>
        <w:t>.</w:t>
      </w:r>
      <w:r w:rsidRPr="006B7160">
        <w:rPr>
          <w:color w:val="000000" w:themeColor="text1"/>
          <w:szCs w:val="24"/>
          <w:lang w:val="hr-HR"/>
        </w:rPr>
        <w:t xml:space="preserve"> godine u Policijskoj stanici Travnik nije zabilježen slučaj samoubistva u prostorijama za zadržavanje.</w:t>
      </w:r>
      <w:r w:rsidR="008B3243" w:rsidRPr="006B7160">
        <w:rPr>
          <w:color w:val="000000" w:themeColor="text1"/>
          <w:szCs w:val="24"/>
          <w:lang w:val="hr-HR"/>
        </w:rPr>
        <w:t xml:space="preserve"> Preporuka koja se odnosila na adaptaciju prostorija za zadržavanje nije realizirana. </w:t>
      </w:r>
    </w:p>
    <w:p w14:paraId="547F70B4" w14:textId="77777777" w:rsidR="00057426" w:rsidRPr="006B7160" w:rsidRDefault="00057426" w:rsidP="001F0A91">
      <w:pPr>
        <w:spacing w:line="276" w:lineRule="auto"/>
        <w:rPr>
          <w:color w:val="000000" w:themeColor="text1"/>
          <w:szCs w:val="24"/>
          <w:lang w:val="hr-HR"/>
        </w:rPr>
      </w:pPr>
    </w:p>
    <w:p w14:paraId="38138A93" w14:textId="77777777" w:rsidR="00FE4831" w:rsidRPr="006B7160" w:rsidRDefault="00FE4831" w:rsidP="001F0A91">
      <w:pPr>
        <w:spacing w:line="276" w:lineRule="auto"/>
        <w:rPr>
          <w:b/>
          <w:color w:val="000000" w:themeColor="text1"/>
          <w:szCs w:val="24"/>
          <w:lang w:val="hr-HR"/>
        </w:rPr>
      </w:pPr>
      <w:r w:rsidRPr="006B7160">
        <w:rPr>
          <w:b/>
          <w:color w:val="000000" w:themeColor="text1"/>
          <w:szCs w:val="24"/>
          <w:lang w:val="hr-HR"/>
        </w:rPr>
        <w:t>Prostorni resursi</w:t>
      </w:r>
    </w:p>
    <w:p w14:paraId="60B7F36E" w14:textId="77777777" w:rsidR="00FE4831" w:rsidRPr="006B7160" w:rsidRDefault="00FE4831" w:rsidP="001F0A91">
      <w:pPr>
        <w:spacing w:line="276" w:lineRule="auto"/>
        <w:rPr>
          <w:b/>
          <w:color w:val="000000" w:themeColor="text1"/>
          <w:szCs w:val="24"/>
          <w:lang w:val="hr-HR"/>
        </w:rPr>
      </w:pPr>
    </w:p>
    <w:p w14:paraId="0C02AE7D"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Kapacitet Policijske stanice Travnik obuhvata dvije prostorije za zadržavanje lica lišenih slobode, u kojima se nalazi po jedan krevet. Prostorijama za zadržavanje prilazi se kroz predsoblje koje se koristi za smještaj čuvara ili nadzor nad licima lišenim slobode.</w:t>
      </w:r>
      <w:r w:rsidR="00E97A68">
        <w:rPr>
          <w:color w:val="000000" w:themeColor="text1"/>
          <w:szCs w:val="24"/>
          <w:lang w:val="hr-HR"/>
        </w:rPr>
        <w:t xml:space="preserve"> </w:t>
      </w:r>
      <w:r w:rsidRPr="006B7160">
        <w:rPr>
          <w:color w:val="000000" w:themeColor="text1"/>
          <w:szCs w:val="24"/>
          <w:lang w:val="hr-HR"/>
        </w:rPr>
        <w:t xml:space="preserve">Ombudsmeni uočavaju da postojeći kapaciteti ove </w:t>
      </w:r>
      <w:r w:rsidR="00057426">
        <w:rPr>
          <w:color w:val="000000" w:themeColor="text1"/>
          <w:szCs w:val="24"/>
          <w:lang w:val="hr-HR"/>
        </w:rPr>
        <w:t>p</w:t>
      </w:r>
      <w:r w:rsidRPr="006B7160">
        <w:rPr>
          <w:color w:val="000000" w:themeColor="text1"/>
          <w:szCs w:val="24"/>
          <w:lang w:val="hr-HR"/>
        </w:rPr>
        <w:t xml:space="preserve">olicijske stanice u pogledu broja prostorija za zadržavanje ne zadovoljavaju potrebe, te se iz tog razloga nameće pitanje da li se u konkretnim situacijama kada je veći broj lica lišenih slobode može </w:t>
      </w:r>
      <w:r w:rsidR="00057426">
        <w:rPr>
          <w:color w:val="000000" w:themeColor="text1"/>
          <w:szCs w:val="24"/>
          <w:lang w:val="hr-HR"/>
        </w:rPr>
        <w:t>osigurati</w:t>
      </w:r>
      <w:r w:rsidRPr="006B7160">
        <w:rPr>
          <w:color w:val="000000" w:themeColor="text1"/>
          <w:szCs w:val="24"/>
          <w:lang w:val="hr-HR"/>
        </w:rPr>
        <w:t xml:space="preserve"> da odvojeno budu smješteni muškarci, žene i maloljetnici</w:t>
      </w:r>
      <w:r w:rsidR="00196C21" w:rsidRPr="006B7160">
        <w:rPr>
          <w:color w:val="000000" w:themeColor="text1"/>
          <w:szCs w:val="24"/>
          <w:lang w:val="hr-HR"/>
        </w:rPr>
        <w:t>.</w:t>
      </w:r>
      <w:r w:rsidRPr="006B7160">
        <w:rPr>
          <w:color w:val="000000" w:themeColor="text1"/>
          <w:szCs w:val="24"/>
          <w:lang w:val="hr-HR"/>
        </w:rPr>
        <w:t xml:space="preserve"> </w:t>
      </w:r>
    </w:p>
    <w:p w14:paraId="5DEC979F" w14:textId="77777777" w:rsidR="00196C21" w:rsidRPr="006B7160" w:rsidRDefault="00196C21" w:rsidP="001F0A91">
      <w:pPr>
        <w:spacing w:line="276" w:lineRule="auto"/>
        <w:rPr>
          <w:color w:val="000000" w:themeColor="text1"/>
          <w:szCs w:val="24"/>
          <w:lang w:val="hr-HR"/>
        </w:rPr>
      </w:pPr>
    </w:p>
    <w:p w14:paraId="5881A107" w14:textId="77777777" w:rsidR="00196C21" w:rsidRPr="006B7160" w:rsidRDefault="00FE4831" w:rsidP="001F0A91">
      <w:pPr>
        <w:spacing w:line="276" w:lineRule="auto"/>
        <w:rPr>
          <w:color w:val="000000" w:themeColor="text1"/>
          <w:szCs w:val="24"/>
          <w:lang w:val="hr-HR"/>
        </w:rPr>
      </w:pPr>
      <w:r w:rsidRPr="006B7160">
        <w:rPr>
          <w:color w:val="000000" w:themeColor="text1"/>
          <w:szCs w:val="24"/>
          <w:lang w:val="hr-HR"/>
        </w:rPr>
        <w:t>U prostorijama za zadržavanje nalaze se čelični kreveti</w:t>
      </w:r>
      <w:r w:rsidR="00196C21" w:rsidRPr="006B7160">
        <w:rPr>
          <w:color w:val="000000" w:themeColor="text1"/>
          <w:szCs w:val="24"/>
          <w:lang w:val="hr-HR"/>
        </w:rPr>
        <w:t xml:space="preserve"> opremljeni čaršafom, jastukom </w:t>
      </w:r>
      <w:r w:rsidRPr="006B7160">
        <w:rPr>
          <w:color w:val="000000" w:themeColor="text1"/>
          <w:szCs w:val="24"/>
          <w:lang w:val="hr-HR"/>
        </w:rPr>
        <w:t xml:space="preserve">bez jastučnice i </w:t>
      </w:r>
      <w:r w:rsidR="00057426">
        <w:rPr>
          <w:color w:val="000000" w:themeColor="text1"/>
          <w:szCs w:val="24"/>
          <w:lang w:val="hr-HR"/>
        </w:rPr>
        <w:t>dekom</w:t>
      </w:r>
      <w:r w:rsidRPr="006B7160">
        <w:rPr>
          <w:color w:val="000000" w:themeColor="text1"/>
          <w:szCs w:val="24"/>
          <w:lang w:val="hr-HR"/>
        </w:rPr>
        <w:t>.</w:t>
      </w:r>
      <w:r w:rsidR="00196C21" w:rsidRPr="006B7160">
        <w:rPr>
          <w:color w:val="000000" w:themeColor="text1"/>
          <w:szCs w:val="24"/>
          <w:lang w:val="hr-HR"/>
        </w:rPr>
        <w:t xml:space="preserve"> </w:t>
      </w:r>
      <w:r w:rsidRPr="006B7160">
        <w:rPr>
          <w:color w:val="000000" w:themeColor="text1"/>
          <w:szCs w:val="24"/>
          <w:lang w:val="hr-HR"/>
        </w:rPr>
        <w:t>Tokom posjete istaknuto</w:t>
      </w:r>
      <w:r w:rsidR="003E5E58" w:rsidRPr="006B7160">
        <w:rPr>
          <w:color w:val="000000" w:themeColor="text1"/>
          <w:szCs w:val="24"/>
          <w:lang w:val="hr-HR"/>
        </w:rPr>
        <w:t xml:space="preserve"> je da se posteljina ne m</w:t>
      </w:r>
      <w:r w:rsidR="00057426">
        <w:rPr>
          <w:color w:val="000000" w:themeColor="text1"/>
          <w:szCs w:val="24"/>
          <w:lang w:val="hr-HR"/>
        </w:rPr>
        <w:t>i</w:t>
      </w:r>
      <w:r w:rsidR="003E5E58" w:rsidRPr="006B7160">
        <w:rPr>
          <w:color w:val="000000" w:themeColor="text1"/>
          <w:szCs w:val="24"/>
          <w:lang w:val="hr-HR"/>
        </w:rPr>
        <w:t xml:space="preserve">jenja </w:t>
      </w:r>
      <w:r w:rsidRPr="006B7160">
        <w:rPr>
          <w:color w:val="000000" w:themeColor="text1"/>
          <w:szCs w:val="24"/>
          <w:lang w:val="hr-HR"/>
        </w:rPr>
        <w:t xml:space="preserve">nakon boravka svakog lica lišenog slobode, već se nakon određenog vremena kupuje nova. </w:t>
      </w:r>
    </w:p>
    <w:p w14:paraId="000B6376" w14:textId="77777777" w:rsidR="00196C21" w:rsidRPr="006B7160" w:rsidRDefault="00196C21" w:rsidP="001F0A91">
      <w:pPr>
        <w:spacing w:line="276" w:lineRule="auto"/>
        <w:rPr>
          <w:color w:val="000000" w:themeColor="text1"/>
          <w:szCs w:val="24"/>
          <w:lang w:val="hr-HR"/>
        </w:rPr>
      </w:pPr>
    </w:p>
    <w:p w14:paraId="4FF35825" w14:textId="77777777" w:rsidR="00196C21" w:rsidRPr="006B7160" w:rsidRDefault="00FE4831" w:rsidP="001F0A91">
      <w:pPr>
        <w:spacing w:line="276" w:lineRule="auto"/>
        <w:rPr>
          <w:color w:val="000000" w:themeColor="text1"/>
          <w:szCs w:val="24"/>
          <w:lang w:val="hr-HR"/>
        </w:rPr>
      </w:pPr>
      <w:r w:rsidRPr="006B7160">
        <w:rPr>
          <w:color w:val="000000" w:themeColor="text1"/>
          <w:szCs w:val="24"/>
          <w:lang w:val="hr-HR"/>
        </w:rPr>
        <w:t>Podov</w:t>
      </w:r>
      <w:r w:rsidR="00196C21" w:rsidRPr="006B7160">
        <w:rPr>
          <w:color w:val="000000" w:themeColor="text1"/>
          <w:szCs w:val="24"/>
          <w:lang w:val="hr-HR"/>
        </w:rPr>
        <w:t>i u prostorijama prekriveni su i</w:t>
      </w:r>
      <w:r w:rsidRPr="006B7160">
        <w:rPr>
          <w:color w:val="000000" w:themeColor="text1"/>
          <w:szCs w:val="24"/>
          <w:lang w:val="hr-HR"/>
        </w:rPr>
        <w:t xml:space="preserve">tisonom. Dotok prirodne svjetlosti omogućen je kroz mali prozor, zaštićen rešetkama. Pritvorska jedinica zagrijava se radijatorima </w:t>
      </w:r>
      <w:r w:rsidR="00196C21" w:rsidRPr="006B7160">
        <w:rPr>
          <w:color w:val="000000" w:themeColor="text1"/>
          <w:szCs w:val="24"/>
          <w:lang w:val="hr-HR"/>
        </w:rPr>
        <w:t>postavljenim</w:t>
      </w:r>
      <w:r w:rsidRPr="006B7160">
        <w:rPr>
          <w:color w:val="000000" w:themeColor="text1"/>
          <w:szCs w:val="24"/>
          <w:lang w:val="hr-HR"/>
        </w:rPr>
        <w:t xml:space="preserve"> u predsoblju prostorija za za</w:t>
      </w:r>
      <w:r w:rsidR="00196C21" w:rsidRPr="006B7160">
        <w:rPr>
          <w:color w:val="000000" w:themeColor="text1"/>
          <w:szCs w:val="24"/>
          <w:lang w:val="hr-HR"/>
        </w:rPr>
        <w:t>d</w:t>
      </w:r>
      <w:r w:rsidRPr="006B7160">
        <w:rPr>
          <w:color w:val="000000" w:themeColor="text1"/>
          <w:szCs w:val="24"/>
          <w:lang w:val="hr-HR"/>
        </w:rPr>
        <w:t xml:space="preserve">ržavanje. Svaka prostorija za zadržavanje ima čučavac, </w:t>
      </w:r>
      <w:r w:rsidR="00196C21" w:rsidRPr="006B7160">
        <w:rPr>
          <w:color w:val="000000" w:themeColor="text1"/>
          <w:szCs w:val="24"/>
          <w:lang w:val="hr-HR"/>
        </w:rPr>
        <w:t xml:space="preserve">vodokotlić koji nije u funkciji i nema umivaonik. </w:t>
      </w:r>
    </w:p>
    <w:p w14:paraId="458958B6" w14:textId="77777777" w:rsidR="00196C21" w:rsidRPr="006B7160" w:rsidRDefault="00196C21" w:rsidP="001F0A91">
      <w:pPr>
        <w:spacing w:line="276" w:lineRule="auto"/>
        <w:rPr>
          <w:color w:val="000000" w:themeColor="text1"/>
          <w:szCs w:val="24"/>
          <w:lang w:val="hr-HR"/>
        </w:rPr>
      </w:pPr>
    </w:p>
    <w:p w14:paraId="411D1A5B" w14:textId="77777777" w:rsidR="00196C21" w:rsidRPr="006B7160" w:rsidRDefault="00196C21" w:rsidP="001F0A91">
      <w:pPr>
        <w:spacing w:line="276" w:lineRule="auto"/>
        <w:rPr>
          <w:color w:val="000000" w:themeColor="text1"/>
          <w:szCs w:val="24"/>
          <w:lang w:val="hr-HR"/>
        </w:rPr>
      </w:pPr>
      <w:r w:rsidRPr="006B7160">
        <w:rPr>
          <w:color w:val="000000" w:themeColor="text1"/>
          <w:szCs w:val="24"/>
          <w:lang w:val="hr-HR"/>
        </w:rPr>
        <w:t xml:space="preserve">Prostorije su opremljene higijenskim potrepštinama i to: </w:t>
      </w:r>
      <w:r w:rsidR="00FE4831" w:rsidRPr="006B7160">
        <w:rPr>
          <w:color w:val="000000" w:themeColor="text1"/>
          <w:szCs w:val="24"/>
          <w:lang w:val="hr-HR"/>
        </w:rPr>
        <w:t>t</w:t>
      </w:r>
      <w:r w:rsidR="00057426">
        <w:rPr>
          <w:color w:val="000000" w:themeColor="text1"/>
          <w:szCs w:val="24"/>
          <w:lang w:val="hr-HR"/>
        </w:rPr>
        <w:t>o</w:t>
      </w:r>
      <w:r w:rsidR="00FE4831" w:rsidRPr="006B7160">
        <w:rPr>
          <w:color w:val="000000" w:themeColor="text1"/>
          <w:szCs w:val="24"/>
          <w:lang w:val="hr-HR"/>
        </w:rPr>
        <w:t xml:space="preserve">aletni papir, sapun i plastična čaša. </w:t>
      </w:r>
    </w:p>
    <w:p w14:paraId="1488DF8A" w14:textId="77777777" w:rsidR="00196C21" w:rsidRPr="006B7160" w:rsidRDefault="00196C21" w:rsidP="001F0A91">
      <w:pPr>
        <w:spacing w:line="276" w:lineRule="auto"/>
        <w:rPr>
          <w:color w:val="000000" w:themeColor="text1"/>
          <w:szCs w:val="24"/>
          <w:lang w:val="hr-HR"/>
        </w:rPr>
      </w:pPr>
    </w:p>
    <w:p w14:paraId="61F479BD"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Zidovi nisu okrečeni, a vidljiva su oštećenja uzrokovana vlagom.</w:t>
      </w:r>
    </w:p>
    <w:p w14:paraId="7AEF21DF" w14:textId="77777777" w:rsidR="00196C21" w:rsidRPr="006B7160" w:rsidRDefault="00196C21" w:rsidP="001F0A91">
      <w:pPr>
        <w:spacing w:line="276" w:lineRule="auto"/>
        <w:rPr>
          <w:color w:val="000000" w:themeColor="text1"/>
          <w:szCs w:val="24"/>
          <w:lang w:val="hr-HR"/>
        </w:rPr>
      </w:pPr>
    </w:p>
    <w:p w14:paraId="42F35C86"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 xml:space="preserve">Prilikom smještaja lica u prostorije za zadržavanje vodi se računa o spolnoj strukturi, kao i o činjenici da se odvojeno smjeste maloljetna i punoljetna lica. Nadzor nad licima lišenim slobode vrši se putem videonadzora i dežurni policijski službenik na svakih 15 minuta provjerava zadržano lice, što se upisuje u evidencije. </w:t>
      </w:r>
    </w:p>
    <w:p w14:paraId="0D316BE8" w14:textId="77777777" w:rsidR="00FE4831" w:rsidRPr="006B7160" w:rsidRDefault="00FE4831" w:rsidP="001F0A91">
      <w:pPr>
        <w:spacing w:line="276" w:lineRule="auto"/>
        <w:rPr>
          <w:color w:val="000000" w:themeColor="text1"/>
          <w:szCs w:val="24"/>
          <w:lang w:val="hr-HR"/>
        </w:rPr>
      </w:pPr>
    </w:p>
    <w:p w14:paraId="3C0553FC"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 xml:space="preserve">U trenutku posjete nije bilo zadržanih lica. </w:t>
      </w:r>
    </w:p>
    <w:p w14:paraId="3373C6EF" w14:textId="77777777" w:rsidR="00196C21" w:rsidRPr="006B7160" w:rsidRDefault="00196C21" w:rsidP="001F0A91">
      <w:pPr>
        <w:spacing w:line="276" w:lineRule="auto"/>
        <w:rPr>
          <w:color w:val="000000" w:themeColor="text1"/>
          <w:szCs w:val="24"/>
          <w:lang w:val="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2212"/>
        <w:gridCol w:w="1752"/>
      </w:tblGrid>
      <w:tr w:rsidR="00FE4831" w:rsidRPr="006B7160" w14:paraId="2DE6C55E" w14:textId="77777777" w:rsidTr="00196C21">
        <w:trPr>
          <w:jc w:val="center"/>
        </w:trPr>
        <w:tc>
          <w:tcPr>
            <w:tcW w:w="4787" w:type="dxa"/>
            <w:vMerge w:val="restart"/>
            <w:vAlign w:val="center"/>
          </w:tcPr>
          <w:p w14:paraId="7BA3973C" w14:textId="77777777" w:rsidR="00FE4831" w:rsidRPr="006B7160" w:rsidRDefault="00FE4831" w:rsidP="001F0A91">
            <w:pPr>
              <w:spacing w:line="276" w:lineRule="auto"/>
              <w:jc w:val="center"/>
              <w:rPr>
                <w:b/>
                <w:color w:val="000000" w:themeColor="text1"/>
                <w:szCs w:val="24"/>
                <w:lang w:val="hr-HR" w:eastAsia="hr-HR"/>
              </w:rPr>
            </w:pPr>
            <w:r w:rsidRPr="006B7160">
              <w:rPr>
                <w:b/>
                <w:color w:val="000000" w:themeColor="text1"/>
                <w:szCs w:val="24"/>
                <w:lang w:val="hr-HR" w:eastAsia="hr-HR"/>
              </w:rPr>
              <w:t>Ukupan broj zadržanih lica</w:t>
            </w:r>
          </w:p>
          <w:p w14:paraId="4DEDE5E3" w14:textId="77777777" w:rsidR="00FE4831" w:rsidRPr="006B7160" w:rsidRDefault="00FE4831" w:rsidP="00E85488">
            <w:pPr>
              <w:spacing w:line="276" w:lineRule="auto"/>
              <w:jc w:val="center"/>
              <w:rPr>
                <w:b/>
                <w:color w:val="000000" w:themeColor="text1"/>
                <w:szCs w:val="24"/>
                <w:lang w:val="hr-HR" w:eastAsia="hr-HR"/>
              </w:rPr>
            </w:pPr>
            <w:r w:rsidRPr="006B7160">
              <w:rPr>
                <w:b/>
                <w:color w:val="000000" w:themeColor="text1"/>
                <w:szCs w:val="24"/>
                <w:lang w:val="hr-HR" w:eastAsia="hr-HR"/>
              </w:rPr>
              <w:t>2</w:t>
            </w:r>
            <w:r w:rsidR="00E85488">
              <w:rPr>
                <w:b/>
                <w:color w:val="000000" w:themeColor="text1"/>
                <w:szCs w:val="24"/>
                <w:lang w:val="hr-HR" w:eastAsia="hr-HR"/>
              </w:rPr>
              <w:t>58</w:t>
            </w:r>
          </w:p>
        </w:tc>
        <w:tc>
          <w:tcPr>
            <w:tcW w:w="2212" w:type="dxa"/>
            <w:vAlign w:val="center"/>
            <w:hideMark/>
          </w:tcPr>
          <w:p w14:paraId="3A991081" w14:textId="77777777" w:rsidR="00FE4831" w:rsidRPr="006B7160" w:rsidRDefault="00FE4831" w:rsidP="001F0A91">
            <w:pPr>
              <w:spacing w:line="276" w:lineRule="auto"/>
              <w:jc w:val="center"/>
              <w:rPr>
                <w:b/>
                <w:color w:val="000000" w:themeColor="text1"/>
                <w:szCs w:val="24"/>
                <w:lang w:val="hr-HR" w:eastAsia="hr-HR"/>
              </w:rPr>
            </w:pPr>
            <w:r w:rsidRPr="006B7160">
              <w:rPr>
                <w:b/>
                <w:color w:val="000000" w:themeColor="text1"/>
                <w:szCs w:val="24"/>
                <w:lang w:val="hr-HR" w:eastAsia="hr-HR"/>
              </w:rPr>
              <w:t>Ženskih lica</w:t>
            </w:r>
          </w:p>
        </w:tc>
        <w:tc>
          <w:tcPr>
            <w:tcW w:w="1752" w:type="dxa"/>
            <w:vAlign w:val="center"/>
            <w:hideMark/>
          </w:tcPr>
          <w:p w14:paraId="1D1AF2F1" w14:textId="77777777" w:rsidR="00FE4831" w:rsidRPr="006B7160" w:rsidRDefault="003A708A" w:rsidP="001F0A91">
            <w:pPr>
              <w:spacing w:line="276" w:lineRule="auto"/>
              <w:jc w:val="center"/>
              <w:rPr>
                <w:b/>
                <w:color w:val="000000" w:themeColor="text1"/>
                <w:szCs w:val="24"/>
                <w:lang w:val="hr-HR" w:eastAsia="hr-HR"/>
              </w:rPr>
            </w:pPr>
            <w:r>
              <w:rPr>
                <w:b/>
                <w:color w:val="000000" w:themeColor="text1"/>
                <w:szCs w:val="24"/>
                <w:lang w:val="hr-HR" w:eastAsia="hr-HR"/>
              </w:rPr>
              <w:t>9</w:t>
            </w:r>
          </w:p>
        </w:tc>
      </w:tr>
      <w:tr w:rsidR="00FE4831" w:rsidRPr="006B7160" w14:paraId="0E06E956" w14:textId="77777777" w:rsidTr="00196C21">
        <w:trPr>
          <w:jc w:val="center"/>
        </w:trPr>
        <w:tc>
          <w:tcPr>
            <w:tcW w:w="4787" w:type="dxa"/>
            <w:vMerge/>
            <w:vAlign w:val="center"/>
            <w:hideMark/>
          </w:tcPr>
          <w:p w14:paraId="092E7B5F" w14:textId="77777777" w:rsidR="00FE4831" w:rsidRPr="006B7160" w:rsidRDefault="00FE4831" w:rsidP="001F0A91">
            <w:pPr>
              <w:spacing w:line="276" w:lineRule="auto"/>
              <w:jc w:val="center"/>
              <w:rPr>
                <w:b/>
                <w:color w:val="000000" w:themeColor="text1"/>
                <w:szCs w:val="24"/>
                <w:lang w:val="hr-HR" w:eastAsia="hr-HR"/>
              </w:rPr>
            </w:pPr>
          </w:p>
        </w:tc>
        <w:tc>
          <w:tcPr>
            <w:tcW w:w="2212" w:type="dxa"/>
            <w:vAlign w:val="center"/>
            <w:hideMark/>
          </w:tcPr>
          <w:p w14:paraId="573FA548" w14:textId="77777777" w:rsidR="00FE4831" w:rsidRPr="006B7160" w:rsidRDefault="00FE4831" w:rsidP="001F0A91">
            <w:pPr>
              <w:spacing w:line="276" w:lineRule="auto"/>
              <w:jc w:val="center"/>
              <w:rPr>
                <w:b/>
                <w:color w:val="000000" w:themeColor="text1"/>
                <w:szCs w:val="24"/>
                <w:lang w:val="hr-HR" w:eastAsia="hr-HR"/>
              </w:rPr>
            </w:pPr>
            <w:r w:rsidRPr="006B7160">
              <w:rPr>
                <w:b/>
                <w:color w:val="000000" w:themeColor="text1"/>
                <w:szCs w:val="24"/>
                <w:lang w:val="hr-HR" w:eastAsia="hr-HR"/>
              </w:rPr>
              <w:t>Muških lica</w:t>
            </w:r>
          </w:p>
        </w:tc>
        <w:tc>
          <w:tcPr>
            <w:tcW w:w="1752" w:type="dxa"/>
            <w:vAlign w:val="center"/>
            <w:hideMark/>
          </w:tcPr>
          <w:p w14:paraId="3FB496B8" w14:textId="77777777" w:rsidR="00FE4831" w:rsidRPr="006B7160" w:rsidRDefault="003A708A" w:rsidP="001F0A91">
            <w:pPr>
              <w:spacing w:line="276" w:lineRule="auto"/>
              <w:jc w:val="center"/>
              <w:rPr>
                <w:b/>
                <w:color w:val="000000" w:themeColor="text1"/>
                <w:szCs w:val="24"/>
                <w:lang w:val="hr-HR" w:eastAsia="hr-HR"/>
              </w:rPr>
            </w:pPr>
            <w:r>
              <w:rPr>
                <w:b/>
                <w:color w:val="000000" w:themeColor="text1"/>
                <w:szCs w:val="24"/>
                <w:lang w:val="hr-HR" w:eastAsia="hr-HR"/>
              </w:rPr>
              <w:t>249</w:t>
            </w:r>
          </w:p>
        </w:tc>
      </w:tr>
      <w:tr w:rsidR="00FE4831" w:rsidRPr="006B7160" w14:paraId="7A772BEC" w14:textId="77777777" w:rsidTr="00196C21">
        <w:trPr>
          <w:jc w:val="center"/>
        </w:trPr>
        <w:tc>
          <w:tcPr>
            <w:tcW w:w="4787" w:type="dxa"/>
            <w:vMerge/>
            <w:vAlign w:val="center"/>
            <w:hideMark/>
          </w:tcPr>
          <w:p w14:paraId="3A324F93" w14:textId="77777777" w:rsidR="00FE4831" w:rsidRPr="006B7160" w:rsidRDefault="00FE4831" w:rsidP="001F0A91">
            <w:pPr>
              <w:spacing w:line="276" w:lineRule="auto"/>
              <w:jc w:val="center"/>
              <w:rPr>
                <w:b/>
                <w:color w:val="000000" w:themeColor="text1"/>
                <w:szCs w:val="24"/>
                <w:lang w:val="hr-HR" w:eastAsia="hr-HR"/>
              </w:rPr>
            </w:pPr>
          </w:p>
        </w:tc>
        <w:tc>
          <w:tcPr>
            <w:tcW w:w="2212" w:type="dxa"/>
            <w:vAlign w:val="center"/>
            <w:hideMark/>
          </w:tcPr>
          <w:p w14:paraId="3723913F" w14:textId="77777777" w:rsidR="00FE4831" w:rsidRPr="006B7160" w:rsidRDefault="00FE4831" w:rsidP="001F0A91">
            <w:pPr>
              <w:spacing w:line="276" w:lineRule="auto"/>
              <w:jc w:val="center"/>
              <w:rPr>
                <w:b/>
                <w:color w:val="000000" w:themeColor="text1"/>
                <w:szCs w:val="24"/>
                <w:lang w:val="hr-HR" w:eastAsia="hr-HR"/>
              </w:rPr>
            </w:pPr>
            <w:r w:rsidRPr="006B7160">
              <w:rPr>
                <w:b/>
                <w:color w:val="000000" w:themeColor="text1"/>
                <w:szCs w:val="24"/>
                <w:lang w:val="hr-HR" w:eastAsia="hr-HR"/>
              </w:rPr>
              <w:t>Maloljetnih lica</w:t>
            </w:r>
          </w:p>
        </w:tc>
        <w:tc>
          <w:tcPr>
            <w:tcW w:w="1752" w:type="dxa"/>
            <w:vAlign w:val="center"/>
            <w:hideMark/>
          </w:tcPr>
          <w:p w14:paraId="6A87E55E" w14:textId="77777777" w:rsidR="00FE4831" w:rsidRPr="006B7160" w:rsidRDefault="00196C21" w:rsidP="001F0A91">
            <w:pPr>
              <w:spacing w:line="276" w:lineRule="auto"/>
              <w:jc w:val="center"/>
              <w:rPr>
                <w:b/>
                <w:color w:val="000000" w:themeColor="text1"/>
                <w:szCs w:val="24"/>
                <w:lang w:val="hr-HR" w:eastAsia="hr-HR"/>
              </w:rPr>
            </w:pPr>
            <w:r w:rsidRPr="006B7160">
              <w:rPr>
                <w:b/>
                <w:color w:val="000000" w:themeColor="text1"/>
                <w:szCs w:val="24"/>
                <w:lang w:val="hr-HR" w:eastAsia="hr-HR"/>
              </w:rPr>
              <w:t>/</w:t>
            </w:r>
          </w:p>
        </w:tc>
      </w:tr>
      <w:tr w:rsidR="00FE4831" w:rsidRPr="006B7160" w14:paraId="27B6DC20" w14:textId="77777777" w:rsidTr="00196C21">
        <w:trPr>
          <w:jc w:val="center"/>
        </w:trPr>
        <w:tc>
          <w:tcPr>
            <w:tcW w:w="4787" w:type="dxa"/>
            <w:vMerge/>
            <w:vAlign w:val="center"/>
            <w:hideMark/>
          </w:tcPr>
          <w:p w14:paraId="48DD08B3" w14:textId="77777777" w:rsidR="00FE4831" w:rsidRPr="006B7160" w:rsidRDefault="00FE4831" w:rsidP="001F0A91">
            <w:pPr>
              <w:spacing w:line="276" w:lineRule="auto"/>
              <w:jc w:val="center"/>
              <w:rPr>
                <w:b/>
                <w:color w:val="000000" w:themeColor="text1"/>
                <w:szCs w:val="24"/>
                <w:lang w:val="hr-HR" w:eastAsia="hr-HR"/>
              </w:rPr>
            </w:pPr>
          </w:p>
        </w:tc>
        <w:tc>
          <w:tcPr>
            <w:tcW w:w="2212" w:type="dxa"/>
            <w:vAlign w:val="center"/>
            <w:hideMark/>
          </w:tcPr>
          <w:p w14:paraId="62A3A08E" w14:textId="77777777" w:rsidR="00FE4831" w:rsidRPr="006B7160" w:rsidRDefault="00FE4831" w:rsidP="001F0A91">
            <w:pPr>
              <w:spacing w:line="276" w:lineRule="auto"/>
              <w:jc w:val="center"/>
              <w:rPr>
                <w:b/>
                <w:color w:val="000000" w:themeColor="text1"/>
                <w:szCs w:val="24"/>
                <w:lang w:val="hr-HR" w:eastAsia="hr-HR"/>
              </w:rPr>
            </w:pPr>
            <w:r w:rsidRPr="006B7160">
              <w:rPr>
                <w:b/>
                <w:color w:val="000000" w:themeColor="text1"/>
                <w:szCs w:val="24"/>
                <w:lang w:val="hr-HR" w:eastAsia="hr-HR"/>
              </w:rPr>
              <w:t>Stranih državljana</w:t>
            </w:r>
          </w:p>
        </w:tc>
        <w:tc>
          <w:tcPr>
            <w:tcW w:w="1752" w:type="dxa"/>
            <w:vAlign w:val="center"/>
            <w:hideMark/>
          </w:tcPr>
          <w:p w14:paraId="3A534625" w14:textId="77777777" w:rsidR="00FE4831" w:rsidRPr="006B7160" w:rsidRDefault="00FE4831" w:rsidP="001F0A91">
            <w:pPr>
              <w:spacing w:line="276" w:lineRule="auto"/>
              <w:jc w:val="center"/>
              <w:rPr>
                <w:b/>
                <w:color w:val="000000" w:themeColor="text1"/>
                <w:szCs w:val="24"/>
                <w:lang w:val="hr-HR" w:eastAsia="hr-HR"/>
              </w:rPr>
            </w:pPr>
            <w:r w:rsidRPr="006B7160">
              <w:rPr>
                <w:b/>
                <w:color w:val="000000" w:themeColor="text1"/>
                <w:szCs w:val="24"/>
                <w:lang w:val="hr-HR" w:eastAsia="hr-HR"/>
              </w:rPr>
              <w:t>/</w:t>
            </w:r>
          </w:p>
        </w:tc>
      </w:tr>
    </w:tbl>
    <w:p w14:paraId="2D277392" w14:textId="77777777" w:rsidR="00FE4831" w:rsidRPr="006B7160" w:rsidRDefault="00FE4831" w:rsidP="001F0A91">
      <w:pPr>
        <w:spacing w:line="276" w:lineRule="auto"/>
        <w:jc w:val="center"/>
        <w:rPr>
          <w:i/>
          <w:color w:val="000000" w:themeColor="text1"/>
          <w:szCs w:val="24"/>
          <w:lang w:val="hr-HR"/>
        </w:rPr>
      </w:pPr>
      <w:r w:rsidRPr="006B7160">
        <w:rPr>
          <w:i/>
          <w:color w:val="000000" w:themeColor="text1"/>
          <w:szCs w:val="24"/>
          <w:lang w:val="hr-HR"/>
        </w:rPr>
        <w:t>Tabela s podacima o broju lica lišenih slobode u periodu od 1.</w:t>
      </w:r>
      <w:r w:rsidR="00AF6F6C">
        <w:rPr>
          <w:i/>
          <w:color w:val="000000" w:themeColor="text1"/>
          <w:szCs w:val="24"/>
          <w:lang w:val="hr-HR"/>
        </w:rPr>
        <w:t xml:space="preserve"> </w:t>
      </w:r>
      <w:r w:rsidRPr="006B7160">
        <w:rPr>
          <w:i/>
          <w:color w:val="000000" w:themeColor="text1"/>
          <w:szCs w:val="24"/>
          <w:lang w:val="hr-HR"/>
        </w:rPr>
        <w:t>1. do 4.</w:t>
      </w:r>
      <w:r w:rsidR="00AF6F6C">
        <w:rPr>
          <w:i/>
          <w:color w:val="000000" w:themeColor="text1"/>
          <w:szCs w:val="24"/>
          <w:lang w:val="hr-HR"/>
        </w:rPr>
        <w:t xml:space="preserve"> </w:t>
      </w:r>
      <w:r w:rsidRPr="006B7160">
        <w:rPr>
          <w:i/>
          <w:color w:val="000000" w:themeColor="text1"/>
          <w:szCs w:val="24"/>
          <w:lang w:val="hr-HR"/>
        </w:rPr>
        <w:t>10.</w:t>
      </w:r>
      <w:r w:rsidR="00AF6F6C">
        <w:rPr>
          <w:i/>
          <w:color w:val="000000" w:themeColor="text1"/>
          <w:szCs w:val="24"/>
          <w:lang w:val="hr-HR"/>
        </w:rPr>
        <w:t xml:space="preserve"> </w:t>
      </w:r>
      <w:r w:rsidRPr="006B7160">
        <w:rPr>
          <w:i/>
          <w:color w:val="000000" w:themeColor="text1"/>
          <w:szCs w:val="24"/>
          <w:lang w:val="hr-HR"/>
        </w:rPr>
        <w:t>2023. godine</w:t>
      </w:r>
      <w:r w:rsidR="00AF6F6C">
        <w:rPr>
          <w:i/>
          <w:color w:val="000000" w:themeColor="text1"/>
          <w:szCs w:val="24"/>
          <w:lang w:val="hr-HR"/>
        </w:rPr>
        <w:t>.</w:t>
      </w:r>
    </w:p>
    <w:p w14:paraId="5D896780" w14:textId="77777777" w:rsidR="00FE4831" w:rsidRPr="006B7160" w:rsidRDefault="00FE4831" w:rsidP="001F0A91">
      <w:pPr>
        <w:spacing w:line="276" w:lineRule="auto"/>
        <w:rPr>
          <w:i/>
          <w:color w:val="000000" w:themeColor="text1"/>
          <w:szCs w:val="24"/>
          <w:lang w:val="hr-HR"/>
        </w:rPr>
      </w:pPr>
    </w:p>
    <w:p w14:paraId="7B5493EE" w14:textId="77777777" w:rsidR="00FE4831" w:rsidRPr="006B7160" w:rsidRDefault="00FE4831" w:rsidP="001F0A91">
      <w:pPr>
        <w:spacing w:line="276" w:lineRule="auto"/>
        <w:rPr>
          <w:b/>
          <w:color w:val="000000" w:themeColor="text1"/>
          <w:szCs w:val="24"/>
          <w:lang w:val="hr-HR"/>
        </w:rPr>
      </w:pPr>
      <w:r w:rsidRPr="006B7160">
        <w:rPr>
          <w:b/>
          <w:color w:val="000000" w:themeColor="text1"/>
          <w:szCs w:val="24"/>
          <w:lang w:val="hr-HR"/>
        </w:rPr>
        <w:t xml:space="preserve">Ishrana </w:t>
      </w:r>
    </w:p>
    <w:p w14:paraId="76BC0A04" w14:textId="77777777" w:rsidR="00FE4831" w:rsidRPr="006B7160" w:rsidRDefault="00FE4831" w:rsidP="001F0A91">
      <w:pPr>
        <w:spacing w:line="276" w:lineRule="auto"/>
        <w:rPr>
          <w:i/>
          <w:color w:val="000000" w:themeColor="text1"/>
          <w:szCs w:val="24"/>
          <w:lang w:val="hr-HR"/>
        </w:rPr>
      </w:pPr>
    </w:p>
    <w:p w14:paraId="26D945B3"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 xml:space="preserve">Zadržana lica obrok dobijaju nakon što sami zatraže, u pravilu svakih </w:t>
      </w:r>
      <w:r w:rsidR="00196C21" w:rsidRPr="006B7160">
        <w:rPr>
          <w:color w:val="000000" w:themeColor="text1"/>
          <w:szCs w:val="24"/>
          <w:lang w:val="hr-HR"/>
        </w:rPr>
        <w:t>osam sati</w:t>
      </w:r>
      <w:r w:rsidRPr="006B7160">
        <w:rPr>
          <w:color w:val="000000" w:themeColor="text1"/>
          <w:szCs w:val="24"/>
          <w:lang w:val="hr-HR"/>
        </w:rPr>
        <w:t xml:space="preserve"> imaju pravo na obrok. U budžetu Ministarstva unutrašnj</w:t>
      </w:r>
      <w:r w:rsidR="00196C21" w:rsidRPr="006B7160">
        <w:rPr>
          <w:color w:val="000000" w:themeColor="text1"/>
          <w:szCs w:val="24"/>
          <w:lang w:val="hr-HR"/>
        </w:rPr>
        <w:t>ih poslova Srednjobosanskog kan</w:t>
      </w:r>
      <w:r w:rsidRPr="006B7160">
        <w:rPr>
          <w:color w:val="000000" w:themeColor="text1"/>
          <w:szCs w:val="24"/>
          <w:lang w:val="hr-HR"/>
        </w:rPr>
        <w:t>t</w:t>
      </w:r>
      <w:r w:rsidR="00196C21" w:rsidRPr="006B7160">
        <w:rPr>
          <w:color w:val="000000" w:themeColor="text1"/>
          <w:szCs w:val="24"/>
          <w:lang w:val="hr-HR"/>
        </w:rPr>
        <w:t>o</w:t>
      </w:r>
      <w:r w:rsidRPr="006B7160">
        <w:rPr>
          <w:color w:val="000000" w:themeColor="text1"/>
          <w:szCs w:val="24"/>
          <w:lang w:val="hr-HR"/>
        </w:rPr>
        <w:t>na predviđena su sredstva nam</w:t>
      </w:r>
      <w:r w:rsidR="00703B3C">
        <w:rPr>
          <w:color w:val="000000" w:themeColor="text1"/>
          <w:szCs w:val="24"/>
          <w:lang w:val="hr-HR"/>
        </w:rPr>
        <w:t>i</w:t>
      </w:r>
      <w:r w:rsidRPr="006B7160">
        <w:rPr>
          <w:color w:val="000000" w:themeColor="text1"/>
          <w:szCs w:val="24"/>
          <w:lang w:val="hr-HR"/>
        </w:rPr>
        <w:t xml:space="preserve">jenjena za ishranu lica lišenih slobode. Policijska uprava ima zaključen ugovor s ugostiteljskim objektom te lica lišena slobode mogu poručiti obrok. </w:t>
      </w:r>
    </w:p>
    <w:p w14:paraId="78539C72" w14:textId="77777777" w:rsidR="00196C21" w:rsidRPr="006B7160" w:rsidRDefault="00196C21" w:rsidP="001F0A91">
      <w:pPr>
        <w:spacing w:line="276" w:lineRule="auto"/>
        <w:rPr>
          <w:color w:val="000000" w:themeColor="text1"/>
          <w:szCs w:val="24"/>
          <w:lang w:val="hr-HR"/>
        </w:rPr>
      </w:pPr>
    </w:p>
    <w:p w14:paraId="3AA5B900"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 xml:space="preserve">Poštuju se zahtjevi lica </w:t>
      </w:r>
      <w:r w:rsidR="00114C3C">
        <w:rPr>
          <w:color w:val="000000" w:themeColor="text1"/>
          <w:szCs w:val="24"/>
          <w:lang w:val="hr-HR"/>
        </w:rPr>
        <w:t>a</w:t>
      </w:r>
      <w:r w:rsidRPr="006B7160">
        <w:rPr>
          <w:color w:val="000000" w:themeColor="text1"/>
          <w:szCs w:val="24"/>
          <w:lang w:val="hr-HR"/>
        </w:rPr>
        <w:t xml:space="preserve">ko neko zahtijeva specijalni režim ishrane zbog vjerskih, kulturnih ili zdravstvenih razloga. </w:t>
      </w:r>
    </w:p>
    <w:p w14:paraId="02B70AF2" w14:textId="77777777" w:rsidR="00FE4831" w:rsidRPr="006B7160" w:rsidRDefault="00FE4831" w:rsidP="001F0A91">
      <w:pPr>
        <w:spacing w:line="276" w:lineRule="auto"/>
        <w:rPr>
          <w:color w:val="000000" w:themeColor="text1"/>
          <w:szCs w:val="24"/>
          <w:lang w:val="hr-HR"/>
        </w:rPr>
      </w:pPr>
    </w:p>
    <w:p w14:paraId="432BA681" w14:textId="77777777" w:rsidR="00FE4831" w:rsidRPr="006B7160" w:rsidRDefault="00FE4831" w:rsidP="001F0A91">
      <w:pPr>
        <w:spacing w:line="276" w:lineRule="auto"/>
        <w:rPr>
          <w:b/>
          <w:color w:val="000000" w:themeColor="text1"/>
          <w:szCs w:val="24"/>
          <w:lang w:val="hr-HR"/>
        </w:rPr>
      </w:pPr>
      <w:r w:rsidRPr="006B7160">
        <w:rPr>
          <w:b/>
          <w:color w:val="000000" w:themeColor="text1"/>
          <w:szCs w:val="24"/>
          <w:lang w:val="hr-HR"/>
        </w:rPr>
        <w:t>Prava lica lišenih slobode</w:t>
      </w:r>
    </w:p>
    <w:p w14:paraId="7C9F6C5E" w14:textId="77777777" w:rsidR="00196C21" w:rsidRPr="006B7160" w:rsidRDefault="00196C21" w:rsidP="001F0A91">
      <w:pPr>
        <w:spacing w:line="276" w:lineRule="auto"/>
        <w:rPr>
          <w:b/>
          <w:color w:val="000000" w:themeColor="text1"/>
          <w:szCs w:val="24"/>
          <w:lang w:val="hr-HR"/>
        </w:rPr>
      </w:pPr>
    </w:p>
    <w:p w14:paraId="0B0D4A43"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 xml:space="preserve">Uvidom u evidenciju </w:t>
      </w:r>
      <w:r w:rsidR="00196C21" w:rsidRPr="006B7160">
        <w:rPr>
          <w:color w:val="000000" w:themeColor="text1"/>
          <w:szCs w:val="24"/>
          <w:lang w:val="hr-HR"/>
        </w:rPr>
        <w:t>u</w:t>
      </w:r>
      <w:r w:rsidRPr="006B7160">
        <w:rPr>
          <w:color w:val="000000" w:themeColor="text1"/>
          <w:szCs w:val="24"/>
          <w:lang w:val="hr-HR"/>
        </w:rPr>
        <w:t>tvrđeno je da su lica upoznata s mogućnošću korištenja prava na branioca, prava na korištenje usluga medicinskog osoblja i medicinske pomoći, prava na kontaktiranje člana uže porodice, prijatelja i ostalih.</w:t>
      </w:r>
    </w:p>
    <w:p w14:paraId="17E6A669" w14:textId="77777777" w:rsidR="00196C21" w:rsidRPr="006B7160" w:rsidRDefault="00196C21" w:rsidP="001F0A91">
      <w:pPr>
        <w:spacing w:line="276" w:lineRule="auto"/>
        <w:rPr>
          <w:color w:val="000000" w:themeColor="text1"/>
          <w:szCs w:val="24"/>
          <w:lang w:val="hr-HR"/>
        </w:rPr>
      </w:pPr>
    </w:p>
    <w:p w14:paraId="068ADB39"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Kada su u pitanju maloljetnici lišeni slobode, navedeno je da se o činjenici lišenja obavještavaju roditelji i nadležni centar za socijalni rad.</w:t>
      </w:r>
    </w:p>
    <w:p w14:paraId="1808BB5A" w14:textId="77777777" w:rsidR="00196C21" w:rsidRPr="006B7160" w:rsidRDefault="00196C21" w:rsidP="001F0A91">
      <w:pPr>
        <w:spacing w:line="276" w:lineRule="auto"/>
        <w:rPr>
          <w:color w:val="000000" w:themeColor="text1"/>
          <w:szCs w:val="24"/>
          <w:lang w:val="hr-HR"/>
        </w:rPr>
      </w:pPr>
    </w:p>
    <w:p w14:paraId="22083487"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Uvidom u predmete zapaženo je da su licima lišenim slobode izdate odgovarajuće potvrde.</w:t>
      </w:r>
    </w:p>
    <w:p w14:paraId="2FD3E7CD" w14:textId="77777777" w:rsidR="00196C21" w:rsidRPr="006B7160" w:rsidRDefault="00196C21" w:rsidP="001F0A91">
      <w:pPr>
        <w:spacing w:line="276" w:lineRule="auto"/>
        <w:rPr>
          <w:color w:val="000000" w:themeColor="text1"/>
          <w:szCs w:val="24"/>
          <w:lang w:val="hr-HR"/>
        </w:rPr>
      </w:pPr>
    </w:p>
    <w:p w14:paraId="6F706542" w14:textId="77777777" w:rsidR="00FE4831" w:rsidRPr="006B7160" w:rsidRDefault="00196C21" w:rsidP="001F0A91">
      <w:pPr>
        <w:spacing w:line="276" w:lineRule="auto"/>
        <w:rPr>
          <w:color w:val="000000" w:themeColor="text1"/>
          <w:szCs w:val="24"/>
          <w:lang w:val="hr-HR"/>
        </w:rPr>
      </w:pPr>
      <w:r w:rsidRPr="006B7160">
        <w:rPr>
          <w:color w:val="000000" w:themeColor="text1"/>
          <w:szCs w:val="24"/>
          <w:lang w:val="hr-HR"/>
        </w:rPr>
        <w:t>U P</w:t>
      </w:r>
      <w:r w:rsidR="00FE4831" w:rsidRPr="006B7160">
        <w:rPr>
          <w:color w:val="000000" w:themeColor="text1"/>
          <w:szCs w:val="24"/>
          <w:lang w:val="hr-HR"/>
        </w:rPr>
        <w:t xml:space="preserve">olicijskoj stanici Travnik zaposlene su osobe oba </w:t>
      </w:r>
      <w:r w:rsidR="00114C3C">
        <w:rPr>
          <w:color w:val="000000" w:themeColor="text1"/>
          <w:szCs w:val="24"/>
          <w:lang w:val="hr-HR"/>
        </w:rPr>
        <w:t>s</w:t>
      </w:r>
      <w:r w:rsidR="00FE4831" w:rsidRPr="006B7160">
        <w:rPr>
          <w:color w:val="000000" w:themeColor="text1"/>
          <w:szCs w:val="24"/>
          <w:lang w:val="hr-HR"/>
        </w:rPr>
        <w:t xml:space="preserve">pola, tako da pretrese vrši policijski službenik onog </w:t>
      </w:r>
      <w:r w:rsidR="00114C3C">
        <w:rPr>
          <w:color w:val="000000" w:themeColor="text1"/>
          <w:szCs w:val="24"/>
          <w:lang w:val="hr-HR"/>
        </w:rPr>
        <w:t>s</w:t>
      </w:r>
      <w:r w:rsidR="00FE4831" w:rsidRPr="006B7160">
        <w:rPr>
          <w:color w:val="000000" w:themeColor="text1"/>
          <w:szCs w:val="24"/>
          <w:lang w:val="hr-HR"/>
        </w:rPr>
        <w:t>pola kojeg je i lice koje se pretresa. Prilikom vršenja pretresa sačinjava se Zapisnik o pretresanju</w:t>
      </w:r>
      <w:r w:rsidR="00114C3C">
        <w:rPr>
          <w:color w:val="000000" w:themeColor="text1"/>
          <w:szCs w:val="24"/>
          <w:lang w:val="hr-HR"/>
        </w:rPr>
        <w:t>,</w:t>
      </w:r>
      <w:r w:rsidR="00FE4831" w:rsidRPr="006B7160">
        <w:rPr>
          <w:color w:val="000000" w:themeColor="text1"/>
          <w:szCs w:val="24"/>
          <w:lang w:val="hr-HR"/>
        </w:rPr>
        <w:t xml:space="preserve"> u ko</w:t>
      </w:r>
      <w:r w:rsidR="00114C3C">
        <w:rPr>
          <w:color w:val="000000" w:themeColor="text1"/>
          <w:szCs w:val="24"/>
          <w:lang w:val="hr-HR"/>
        </w:rPr>
        <w:t>je</w:t>
      </w:r>
      <w:r w:rsidR="00FE4831" w:rsidRPr="006B7160">
        <w:rPr>
          <w:color w:val="000000" w:themeColor="text1"/>
          <w:szCs w:val="24"/>
          <w:lang w:val="hr-HR"/>
        </w:rPr>
        <w:t>m su tačno opisani predmeti i i</w:t>
      </w:r>
      <w:r w:rsidR="003E5E58" w:rsidRPr="006B7160">
        <w:rPr>
          <w:color w:val="000000" w:themeColor="text1"/>
          <w:szCs w:val="24"/>
          <w:lang w:val="hr-HR"/>
        </w:rPr>
        <w:t>sprave koj</w:t>
      </w:r>
      <w:r w:rsidR="00114C3C">
        <w:rPr>
          <w:color w:val="000000" w:themeColor="text1"/>
          <w:szCs w:val="24"/>
          <w:lang w:val="hr-HR"/>
        </w:rPr>
        <w:t>i</w:t>
      </w:r>
      <w:r w:rsidR="00FE4831" w:rsidRPr="006B7160">
        <w:rPr>
          <w:color w:val="000000" w:themeColor="text1"/>
          <w:szCs w:val="24"/>
          <w:lang w:val="hr-HR"/>
        </w:rPr>
        <w:t xml:space="preserve"> se oduzimaju. Zapisnik, pored lica koje je izvršilo pretres, potpisuje i lice na kojem/kod ko</w:t>
      </w:r>
      <w:r w:rsidR="00114C3C">
        <w:rPr>
          <w:color w:val="000000" w:themeColor="text1"/>
          <w:szCs w:val="24"/>
          <w:lang w:val="hr-HR"/>
        </w:rPr>
        <w:t>jeg</w:t>
      </w:r>
      <w:r w:rsidR="00FE4831" w:rsidRPr="006B7160">
        <w:rPr>
          <w:color w:val="000000" w:themeColor="text1"/>
          <w:szCs w:val="24"/>
          <w:lang w:val="hr-HR"/>
        </w:rPr>
        <w:t xml:space="preserve"> se vrši pretresanje. Oduzeti predmeti licu se vraćaju kada se završi zadržavanje i ono tada potpisom </w:t>
      </w:r>
      <w:r w:rsidR="00FE4831" w:rsidRPr="006B7160">
        <w:rPr>
          <w:color w:val="000000" w:themeColor="text1"/>
          <w:szCs w:val="24"/>
          <w:lang w:val="hr-HR"/>
        </w:rPr>
        <w:lastRenderedPageBreak/>
        <w:t>potvrđuje da ih je primilo. Zadržanim licima se obavezno oduzimaju predmeti kojim bi mogli povrijedi</w:t>
      </w:r>
      <w:r w:rsidR="008E7EC3" w:rsidRPr="006B7160">
        <w:rPr>
          <w:color w:val="000000" w:themeColor="text1"/>
          <w:szCs w:val="24"/>
          <w:lang w:val="hr-HR"/>
        </w:rPr>
        <w:t>ti sebe ili druge (kaiš, pertle</w:t>
      </w:r>
      <w:r w:rsidR="00FE4831" w:rsidRPr="006B7160">
        <w:rPr>
          <w:color w:val="000000" w:themeColor="text1"/>
          <w:szCs w:val="24"/>
          <w:lang w:val="hr-HR"/>
        </w:rPr>
        <w:t>...).</w:t>
      </w:r>
      <w:r w:rsidR="00E97A68">
        <w:rPr>
          <w:color w:val="000000" w:themeColor="text1"/>
          <w:szCs w:val="24"/>
          <w:lang w:val="hr-HR"/>
        </w:rPr>
        <w:t xml:space="preserve"> </w:t>
      </w:r>
    </w:p>
    <w:p w14:paraId="45E9813F" w14:textId="77777777" w:rsidR="001F7CF7" w:rsidRPr="006B7160" w:rsidRDefault="001F7CF7" w:rsidP="001F0A91">
      <w:pPr>
        <w:spacing w:line="276" w:lineRule="auto"/>
        <w:rPr>
          <w:color w:val="000000" w:themeColor="text1"/>
          <w:szCs w:val="24"/>
          <w:lang w:val="hr-HR"/>
        </w:rPr>
      </w:pPr>
    </w:p>
    <w:p w14:paraId="2A1039DC"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 xml:space="preserve">Iz uvida u nasumično odabrane predmete uočeno je da se </w:t>
      </w:r>
      <w:r w:rsidR="00114C3C">
        <w:rPr>
          <w:color w:val="000000" w:themeColor="text1"/>
          <w:szCs w:val="24"/>
          <w:lang w:val="hr-HR"/>
        </w:rPr>
        <w:t>e</w:t>
      </w:r>
      <w:r w:rsidRPr="006B7160">
        <w:rPr>
          <w:color w:val="000000" w:themeColor="text1"/>
          <w:szCs w:val="24"/>
          <w:lang w:val="hr-HR"/>
        </w:rPr>
        <w:t>videncije o lišavanju slobode uredno vode, odnosno da lični dosjei lica lišenih slobode sadrže sve propisane potvrde i zapisnike</w:t>
      </w:r>
      <w:r w:rsidR="00114C3C">
        <w:rPr>
          <w:color w:val="000000" w:themeColor="text1"/>
          <w:szCs w:val="24"/>
          <w:lang w:val="hr-HR"/>
        </w:rPr>
        <w:t>.</w:t>
      </w:r>
      <w:r w:rsidRPr="006B7160">
        <w:rPr>
          <w:rStyle w:val="FootnoteReference"/>
          <w:color w:val="000000" w:themeColor="text1"/>
          <w:szCs w:val="24"/>
          <w:lang w:val="hr-HR"/>
        </w:rPr>
        <w:footnoteReference w:id="88"/>
      </w:r>
      <w:r w:rsidRPr="006B7160">
        <w:rPr>
          <w:color w:val="000000" w:themeColor="text1"/>
          <w:szCs w:val="24"/>
          <w:lang w:val="hr-HR"/>
        </w:rPr>
        <w:t xml:space="preserve"> Nadalje, značajno je istaći da se zapisnici i potvrde izdaju na unaprijed pripremljenim obrascima, a sačinjeni </w:t>
      </w:r>
      <w:r w:rsidR="00114C3C" w:rsidRPr="006B7160">
        <w:rPr>
          <w:color w:val="000000" w:themeColor="text1"/>
          <w:szCs w:val="24"/>
          <w:lang w:val="hr-HR"/>
        </w:rPr>
        <w:t xml:space="preserve">su </w:t>
      </w:r>
      <w:r w:rsidRPr="006B7160">
        <w:rPr>
          <w:color w:val="000000" w:themeColor="text1"/>
          <w:szCs w:val="24"/>
          <w:lang w:val="hr-HR"/>
        </w:rPr>
        <w:t xml:space="preserve">na </w:t>
      </w:r>
      <w:r w:rsidR="00114C3C">
        <w:rPr>
          <w:color w:val="000000" w:themeColor="text1"/>
          <w:szCs w:val="24"/>
          <w:lang w:val="hr-HR"/>
        </w:rPr>
        <w:t>osnovu</w:t>
      </w:r>
      <w:r w:rsidRPr="006B7160">
        <w:rPr>
          <w:color w:val="000000" w:themeColor="text1"/>
          <w:szCs w:val="24"/>
          <w:lang w:val="hr-HR"/>
        </w:rPr>
        <w:t xml:space="preserve"> različitih zakonskih propisa, zavisno od razloga lišavanja slobode.</w:t>
      </w:r>
    </w:p>
    <w:p w14:paraId="4B887CF2" w14:textId="77777777" w:rsidR="00FE4831" w:rsidRPr="006B7160" w:rsidRDefault="00FE4831" w:rsidP="001F0A91">
      <w:pPr>
        <w:spacing w:line="276" w:lineRule="auto"/>
        <w:rPr>
          <w:b/>
          <w:color w:val="000000" w:themeColor="text1"/>
          <w:szCs w:val="24"/>
          <w:lang w:val="hr-HR"/>
        </w:rPr>
      </w:pPr>
    </w:p>
    <w:p w14:paraId="4E2E2974" w14:textId="77777777" w:rsidR="00FE4831" w:rsidRPr="006B7160" w:rsidRDefault="00FE4831" w:rsidP="001F0A91">
      <w:pPr>
        <w:spacing w:line="276" w:lineRule="auto"/>
        <w:rPr>
          <w:b/>
          <w:color w:val="000000" w:themeColor="text1"/>
          <w:szCs w:val="24"/>
          <w:lang w:val="hr-HR"/>
        </w:rPr>
      </w:pPr>
      <w:r w:rsidRPr="006B7160">
        <w:rPr>
          <w:b/>
          <w:color w:val="000000" w:themeColor="text1"/>
          <w:szCs w:val="24"/>
          <w:lang w:val="hr-HR"/>
        </w:rPr>
        <w:t xml:space="preserve">Preporuke </w:t>
      </w:r>
      <w:r w:rsidR="00114C3C">
        <w:rPr>
          <w:b/>
          <w:color w:val="000000" w:themeColor="text1"/>
          <w:szCs w:val="24"/>
          <w:lang w:val="hr-HR"/>
        </w:rPr>
        <w:t>o</w:t>
      </w:r>
      <w:r w:rsidRPr="006B7160">
        <w:rPr>
          <w:b/>
          <w:color w:val="000000" w:themeColor="text1"/>
          <w:szCs w:val="24"/>
          <w:lang w:val="hr-HR"/>
        </w:rPr>
        <w:t xml:space="preserve">mbudsmena Bosne i Hercegovine </w:t>
      </w:r>
    </w:p>
    <w:p w14:paraId="5BF9234D" w14:textId="77777777" w:rsidR="00144BB7" w:rsidRPr="006B7160" w:rsidRDefault="00144BB7" w:rsidP="001F0A91">
      <w:pPr>
        <w:spacing w:line="276" w:lineRule="auto"/>
        <w:rPr>
          <w:b/>
          <w:color w:val="000000" w:themeColor="text1"/>
          <w:szCs w:val="24"/>
          <w:lang w:val="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FE4831" w:rsidRPr="00597D8F" w14:paraId="6133EB79" w14:textId="77777777" w:rsidTr="002207A9">
        <w:tc>
          <w:tcPr>
            <w:tcW w:w="9570" w:type="dxa"/>
          </w:tcPr>
          <w:p w14:paraId="7FCC2AD8" w14:textId="77777777" w:rsidR="00FE4831" w:rsidRPr="006B7160" w:rsidRDefault="00FE4831" w:rsidP="001F0A91">
            <w:pPr>
              <w:spacing w:line="276" w:lineRule="auto"/>
              <w:rPr>
                <w:b/>
                <w:color w:val="000000" w:themeColor="text1"/>
                <w:szCs w:val="24"/>
                <w:lang w:val="hr-HR"/>
              </w:rPr>
            </w:pPr>
            <w:r w:rsidRPr="006B7160">
              <w:rPr>
                <w:b/>
                <w:color w:val="000000" w:themeColor="text1"/>
                <w:szCs w:val="24"/>
                <w:lang w:val="hr-HR"/>
              </w:rPr>
              <w:t>Ministarstvu unutrašnjih poslova Srednjobosanskog kantona, Policijskoj upravi Travnik, Policijskoj stanici Travnik:</w:t>
            </w:r>
          </w:p>
          <w:p w14:paraId="5694938F" w14:textId="77777777" w:rsidR="00FE4831" w:rsidRPr="006B7160" w:rsidRDefault="00114C3C" w:rsidP="001F0A91">
            <w:pPr>
              <w:pStyle w:val="ListParagraph"/>
              <w:numPr>
                <w:ilvl w:val="0"/>
                <w:numId w:val="21"/>
              </w:numPr>
              <w:spacing w:line="276" w:lineRule="auto"/>
              <w:rPr>
                <w:color w:val="000000" w:themeColor="text1"/>
                <w:szCs w:val="24"/>
                <w:lang w:val="hr-HR"/>
              </w:rPr>
            </w:pPr>
            <w:r>
              <w:rPr>
                <w:color w:val="000000" w:themeColor="text1"/>
                <w:szCs w:val="24"/>
                <w:lang w:val="hr-HR"/>
              </w:rPr>
              <w:t>d</w:t>
            </w:r>
            <w:r w:rsidR="00FE4831" w:rsidRPr="006B7160">
              <w:rPr>
                <w:color w:val="000000" w:themeColor="text1"/>
                <w:szCs w:val="24"/>
                <w:lang w:val="hr-HR"/>
              </w:rPr>
              <w:t xml:space="preserve">a </w:t>
            </w:r>
            <w:r>
              <w:rPr>
                <w:color w:val="000000" w:themeColor="text1"/>
                <w:szCs w:val="24"/>
                <w:lang w:val="hr-HR"/>
              </w:rPr>
              <w:t xml:space="preserve">se </w:t>
            </w:r>
            <w:r w:rsidR="00FE4831" w:rsidRPr="006B7160">
              <w:rPr>
                <w:color w:val="000000" w:themeColor="text1"/>
                <w:szCs w:val="24"/>
                <w:lang w:val="hr-HR"/>
              </w:rPr>
              <w:t>izvrš</w:t>
            </w:r>
            <w:r>
              <w:rPr>
                <w:color w:val="000000" w:themeColor="text1"/>
                <w:szCs w:val="24"/>
                <w:lang w:val="hr-HR"/>
              </w:rPr>
              <w:t>i</w:t>
            </w:r>
            <w:r w:rsidR="00FE4831" w:rsidRPr="006B7160">
              <w:rPr>
                <w:color w:val="000000" w:themeColor="text1"/>
                <w:szCs w:val="24"/>
                <w:lang w:val="hr-HR"/>
              </w:rPr>
              <w:t xml:space="preserve"> potpun</w:t>
            </w:r>
            <w:r>
              <w:rPr>
                <w:color w:val="000000" w:themeColor="text1"/>
                <w:szCs w:val="24"/>
                <w:lang w:val="hr-HR"/>
              </w:rPr>
              <w:t>a</w:t>
            </w:r>
            <w:r w:rsidR="00FE4831" w:rsidRPr="006B7160">
              <w:rPr>
                <w:color w:val="000000" w:themeColor="text1"/>
                <w:szCs w:val="24"/>
                <w:lang w:val="hr-HR"/>
              </w:rPr>
              <w:t xml:space="preserve"> adaptacij</w:t>
            </w:r>
            <w:r>
              <w:rPr>
                <w:color w:val="000000" w:themeColor="text1"/>
                <w:szCs w:val="24"/>
                <w:lang w:val="hr-HR"/>
              </w:rPr>
              <w:t>a</w:t>
            </w:r>
            <w:r w:rsidR="00FE4831" w:rsidRPr="006B7160">
              <w:rPr>
                <w:color w:val="000000" w:themeColor="text1"/>
                <w:szCs w:val="24"/>
                <w:lang w:val="hr-HR"/>
              </w:rPr>
              <w:t xml:space="preserve"> prostorija za zadržavanje, odnosno iznađ</w:t>
            </w:r>
            <w:r>
              <w:rPr>
                <w:color w:val="000000" w:themeColor="text1"/>
                <w:szCs w:val="24"/>
                <w:lang w:val="hr-HR"/>
              </w:rPr>
              <w:t>e</w:t>
            </w:r>
            <w:r w:rsidR="00FE4831" w:rsidRPr="006B7160">
              <w:rPr>
                <w:color w:val="000000" w:themeColor="text1"/>
                <w:szCs w:val="24"/>
                <w:lang w:val="hr-HR"/>
              </w:rPr>
              <w:t xml:space="preserve"> drugo adekvatno rješenje za smještaj lica lišenih slobode</w:t>
            </w:r>
            <w:r>
              <w:rPr>
                <w:color w:val="000000" w:themeColor="text1"/>
                <w:szCs w:val="24"/>
                <w:lang w:val="hr-HR"/>
              </w:rPr>
              <w:t>;</w:t>
            </w:r>
          </w:p>
          <w:p w14:paraId="1CEDAECA" w14:textId="77777777" w:rsidR="00C721C1" w:rsidRPr="006B7160" w:rsidRDefault="00114C3C" w:rsidP="00C721C1">
            <w:pPr>
              <w:pStyle w:val="ListParagraph"/>
              <w:numPr>
                <w:ilvl w:val="0"/>
                <w:numId w:val="30"/>
              </w:numPr>
              <w:spacing w:line="276" w:lineRule="auto"/>
              <w:rPr>
                <w:color w:val="000000" w:themeColor="text1"/>
                <w:szCs w:val="24"/>
                <w:lang w:val="hr-HR"/>
              </w:rPr>
            </w:pPr>
            <w:r>
              <w:rPr>
                <w:color w:val="000000" w:themeColor="text1"/>
                <w:szCs w:val="24"/>
                <w:lang w:val="hr-HR"/>
              </w:rPr>
              <w:t>d</w:t>
            </w:r>
            <w:r w:rsidR="00C721C1" w:rsidRPr="006B7160">
              <w:rPr>
                <w:color w:val="000000" w:themeColor="text1"/>
                <w:szCs w:val="24"/>
                <w:lang w:val="hr-HR"/>
              </w:rPr>
              <w:t xml:space="preserve">a </w:t>
            </w:r>
            <w:r>
              <w:rPr>
                <w:color w:val="000000" w:themeColor="text1"/>
                <w:szCs w:val="24"/>
                <w:lang w:val="hr-HR"/>
              </w:rPr>
              <w:t xml:space="preserve">se </w:t>
            </w:r>
            <w:r w:rsidR="00C721C1" w:rsidRPr="006B7160">
              <w:rPr>
                <w:color w:val="000000" w:themeColor="text1"/>
                <w:szCs w:val="24"/>
                <w:lang w:val="hr-HR"/>
              </w:rPr>
              <w:t>u prostorijama za zadržavanje instalira taster za pozivanje službenog lica;</w:t>
            </w:r>
          </w:p>
          <w:p w14:paraId="65574D0D" w14:textId="77777777" w:rsidR="00FE4831" w:rsidRPr="006B7160" w:rsidRDefault="00114C3C" w:rsidP="001F7CF7">
            <w:pPr>
              <w:pStyle w:val="ListParagraph"/>
              <w:numPr>
                <w:ilvl w:val="0"/>
                <w:numId w:val="21"/>
              </w:numPr>
              <w:spacing w:line="276" w:lineRule="auto"/>
              <w:rPr>
                <w:color w:val="000000" w:themeColor="text1"/>
                <w:szCs w:val="24"/>
                <w:lang w:val="hr-HR"/>
              </w:rPr>
            </w:pPr>
            <w:r>
              <w:rPr>
                <w:color w:val="000000" w:themeColor="text1"/>
                <w:szCs w:val="24"/>
                <w:lang w:val="hr-HR"/>
              </w:rPr>
              <w:t>d</w:t>
            </w:r>
            <w:r w:rsidR="001F7CF7" w:rsidRPr="006B7160">
              <w:rPr>
                <w:color w:val="000000" w:themeColor="text1"/>
                <w:szCs w:val="24"/>
                <w:lang w:val="hr-HR"/>
              </w:rPr>
              <w:t>a se posteljina u prostorijama za zadržavanje redov</w:t>
            </w:r>
            <w:r>
              <w:rPr>
                <w:color w:val="000000" w:themeColor="text1"/>
                <w:szCs w:val="24"/>
                <w:lang w:val="hr-HR"/>
              </w:rPr>
              <w:t>n</w:t>
            </w:r>
            <w:r w:rsidR="001F7CF7" w:rsidRPr="006B7160">
              <w:rPr>
                <w:color w:val="000000" w:themeColor="text1"/>
                <w:szCs w:val="24"/>
                <w:lang w:val="hr-HR"/>
              </w:rPr>
              <w:t>o mijenja ili pere nakon svake upotrebe.</w:t>
            </w:r>
            <w:r w:rsidR="00E97A68">
              <w:rPr>
                <w:color w:val="000000" w:themeColor="text1"/>
                <w:szCs w:val="24"/>
                <w:lang w:val="hr-HR"/>
              </w:rPr>
              <w:t xml:space="preserve"> </w:t>
            </w:r>
          </w:p>
        </w:tc>
      </w:tr>
    </w:tbl>
    <w:p w14:paraId="1FDD758C" w14:textId="77777777" w:rsidR="00FE4831" w:rsidRPr="006B7160" w:rsidRDefault="00FE4831" w:rsidP="001F0A91">
      <w:pPr>
        <w:spacing w:line="276" w:lineRule="auto"/>
        <w:rPr>
          <w:color w:val="000000" w:themeColor="text1"/>
          <w:szCs w:val="24"/>
          <w:lang w:val="hr-HR"/>
        </w:rPr>
      </w:pPr>
    </w:p>
    <w:p w14:paraId="0DF3479E" w14:textId="77777777" w:rsidR="00797328" w:rsidRPr="006B7160" w:rsidRDefault="00797328" w:rsidP="001F0A91">
      <w:pPr>
        <w:spacing w:line="276" w:lineRule="auto"/>
        <w:rPr>
          <w:color w:val="000000" w:themeColor="text1"/>
          <w:szCs w:val="24"/>
          <w:lang w:val="hr-HR"/>
        </w:rPr>
      </w:pPr>
    </w:p>
    <w:p w14:paraId="490F1E03" w14:textId="77777777" w:rsidR="00144BB7" w:rsidRPr="006B7160" w:rsidRDefault="00144BB7" w:rsidP="001F0A91">
      <w:pPr>
        <w:spacing w:line="276" w:lineRule="auto"/>
        <w:rPr>
          <w:color w:val="000000" w:themeColor="text1"/>
          <w:szCs w:val="24"/>
          <w:lang w:val="hr-HR"/>
        </w:rPr>
      </w:pPr>
    </w:p>
    <w:p w14:paraId="63FF39F8" w14:textId="77777777" w:rsidR="00797328" w:rsidRPr="006B7160" w:rsidRDefault="00797328" w:rsidP="00797328">
      <w:pPr>
        <w:pStyle w:val="Heading3"/>
        <w:numPr>
          <w:ilvl w:val="2"/>
          <w:numId w:val="33"/>
        </w:numPr>
        <w:rPr>
          <w:color w:val="000000" w:themeColor="text1"/>
          <w:lang w:val="hr-HR"/>
        </w:rPr>
      </w:pPr>
      <w:bookmarkStart w:id="29" w:name="_Toc166485027"/>
      <w:r w:rsidRPr="006B7160">
        <w:rPr>
          <w:color w:val="000000" w:themeColor="text1"/>
          <w:lang w:val="hr-HR"/>
        </w:rPr>
        <w:t xml:space="preserve">Ministarstvo unutrašnjih poslova Tuzlanskog </w:t>
      </w:r>
      <w:r w:rsidR="00114C3C">
        <w:rPr>
          <w:color w:val="000000" w:themeColor="text1"/>
          <w:lang w:val="hr-HR"/>
        </w:rPr>
        <w:t>k</w:t>
      </w:r>
      <w:r w:rsidRPr="006B7160">
        <w:rPr>
          <w:color w:val="000000" w:themeColor="text1"/>
          <w:lang w:val="hr-HR"/>
        </w:rPr>
        <w:t>antona</w:t>
      </w:r>
      <w:bookmarkEnd w:id="29"/>
    </w:p>
    <w:p w14:paraId="515FD9FA" w14:textId="77777777" w:rsidR="00C721C1" w:rsidRPr="006B7160" w:rsidRDefault="00C721C1" w:rsidP="00C721C1">
      <w:pPr>
        <w:rPr>
          <w:color w:val="000000" w:themeColor="text1"/>
          <w:lang w:val="hr-HR"/>
        </w:rPr>
      </w:pPr>
    </w:p>
    <w:p w14:paraId="653A2176" w14:textId="77777777" w:rsidR="00C721C1" w:rsidRPr="006B7160" w:rsidRDefault="00C721C1" w:rsidP="00C721C1">
      <w:pPr>
        <w:rPr>
          <w:color w:val="000000" w:themeColor="text1"/>
          <w:lang w:val="hr-HR"/>
        </w:rPr>
      </w:pPr>
    </w:p>
    <w:p w14:paraId="02229D50" w14:textId="77777777" w:rsidR="008F79C0" w:rsidRPr="006B7160" w:rsidRDefault="008F79C0" w:rsidP="008F79C0">
      <w:pPr>
        <w:spacing w:line="276" w:lineRule="auto"/>
        <w:rPr>
          <w:color w:val="000000" w:themeColor="text1"/>
          <w:szCs w:val="24"/>
          <w:lang w:val="hr-HR"/>
        </w:rPr>
      </w:pPr>
      <w:r w:rsidRPr="006B7160">
        <w:rPr>
          <w:color w:val="000000" w:themeColor="text1"/>
          <w:lang w:val="hr-HR"/>
        </w:rPr>
        <w:t>U vezi s implementacijom generalnih preporuka iz Specijalnog izvještaja iz 2019. godine</w:t>
      </w:r>
      <w:r w:rsidR="00114C3C">
        <w:rPr>
          <w:color w:val="000000" w:themeColor="text1"/>
          <w:lang w:val="hr-HR"/>
        </w:rPr>
        <w:t>,</w:t>
      </w:r>
      <w:r w:rsidRPr="006B7160">
        <w:rPr>
          <w:color w:val="000000" w:themeColor="text1"/>
          <w:lang w:val="hr-HR"/>
        </w:rPr>
        <w:t xml:space="preserve"> </w:t>
      </w:r>
      <w:r w:rsidRPr="006B7160">
        <w:rPr>
          <w:color w:val="000000" w:themeColor="text1"/>
          <w:szCs w:val="24"/>
          <w:lang w:val="hr-HR"/>
        </w:rPr>
        <w:t>Ministarstvo unutrašnjih poslova Tuzlanskog kantona</w:t>
      </w:r>
      <w:r w:rsidRPr="006B7160">
        <w:rPr>
          <w:rStyle w:val="FootnoteReference"/>
          <w:color w:val="000000" w:themeColor="text1"/>
          <w:szCs w:val="24"/>
          <w:lang w:val="hr-HR"/>
        </w:rPr>
        <w:footnoteReference w:id="89"/>
      </w:r>
      <w:r w:rsidRPr="006B7160">
        <w:rPr>
          <w:color w:val="000000" w:themeColor="text1"/>
          <w:szCs w:val="24"/>
          <w:lang w:val="hr-HR"/>
        </w:rPr>
        <w:t xml:space="preserve"> obavijestilo je o sljedećem: </w:t>
      </w:r>
    </w:p>
    <w:p w14:paraId="04F9B9B1" w14:textId="77777777" w:rsidR="008F79C0" w:rsidRPr="006B7160" w:rsidRDefault="008F79C0" w:rsidP="008F79C0">
      <w:pPr>
        <w:spacing w:line="276" w:lineRule="auto"/>
        <w:rPr>
          <w:color w:val="000000" w:themeColor="text1"/>
          <w:szCs w:val="24"/>
          <w:lang w:val="hr-HR"/>
        </w:rPr>
      </w:pPr>
    </w:p>
    <w:p w14:paraId="7B55748C" w14:textId="77777777" w:rsidR="008F79C0" w:rsidRPr="006B7160" w:rsidRDefault="00114C3C" w:rsidP="008F79C0">
      <w:pPr>
        <w:pStyle w:val="BodyText1"/>
        <w:spacing w:line="276" w:lineRule="auto"/>
        <w:jc w:val="both"/>
        <w:rPr>
          <w:i/>
          <w:color w:val="000000" w:themeColor="text1"/>
          <w:sz w:val="24"/>
          <w:szCs w:val="24"/>
        </w:rPr>
      </w:pPr>
      <w:r>
        <w:rPr>
          <w:color w:val="000000" w:themeColor="text1"/>
          <w:sz w:val="24"/>
          <w:szCs w:val="24"/>
        </w:rPr>
        <w:t>„</w:t>
      </w:r>
      <w:r w:rsidR="008F79C0" w:rsidRPr="006B7160">
        <w:rPr>
          <w:i/>
          <w:color w:val="000000" w:themeColor="text1"/>
          <w:sz w:val="24"/>
          <w:szCs w:val="24"/>
        </w:rPr>
        <w:t>Shodno aktu, broj i datum veze, putem kojeg je traženo dostavljanje informacije o realizaciji preporuka, obavještavamo Vas da Uprava policije Ministarstva unutrašnjih poslova TK na nivou kantona raspolaže sa ukupno 13 prostorija za zadržavanje, raspoređenih na osam lokacija, odnosno policijskih uprava.</w:t>
      </w:r>
    </w:p>
    <w:p w14:paraId="18650701" w14:textId="77777777" w:rsidR="008F79C0" w:rsidRPr="006B7160" w:rsidRDefault="008F79C0" w:rsidP="008F79C0">
      <w:pPr>
        <w:pStyle w:val="BodyText1"/>
        <w:spacing w:line="276" w:lineRule="auto"/>
        <w:jc w:val="both"/>
        <w:rPr>
          <w:i/>
          <w:color w:val="000000" w:themeColor="text1"/>
          <w:sz w:val="24"/>
          <w:szCs w:val="24"/>
        </w:rPr>
      </w:pPr>
      <w:r w:rsidRPr="006B7160">
        <w:rPr>
          <w:i/>
          <w:color w:val="000000" w:themeColor="text1"/>
          <w:sz w:val="24"/>
          <w:szCs w:val="24"/>
        </w:rPr>
        <w:t>Kada su u pitanju prostorije za zadržavanje lica pri Upravi policije MUP-a TK, predstavnici Ureda omb</w:t>
      </w:r>
      <w:r w:rsidR="00114C3C">
        <w:rPr>
          <w:i/>
          <w:color w:val="000000" w:themeColor="text1"/>
          <w:sz w:val="24"/>
          <w:szCs w:val="24"/>
        </w:rPr>
        <w:t>u</w:t>
      </w:r>
      <w:r w:rsidRPr="006B7160">
        <w:rPr>
          <w:i/>
          <w:color w:val="000000" w:themeColor="text1"/>
          <w:sz w:val="24"/>
          <w:szCs w:val="24"/>
        </w:rPr>
        <w:t>dsmena B</w:t>
      </w:r>
      <w:r w:rsidR="003E5E58" w:rsidRPr="006B7160">
        <w:rPr>
          <w:i/>
          <w:color w:val="000000" w:themeColor="text1"/>
          <w:sz w:val="24"/>
          <w:szCs w:val="24"/>
        </w:rPr>
        <w:t xml:space="preserve">osne </w:t>
      </w:r>
      <w:r w:rsidRPr="006B7160">
        <w:rPr>
          <w:i/>
          <w:color w:val="000000" w:themeColor="text1"/>
          <w:sz w:val="24"/>
          <w:szCs w:val="24"/>
        </w:rPr>
        <w:t>i</w:t>
      </w:r>
      <w:r w:rsidR="003E5E58" w:rsidRPr="006B7160">
        <w:rPr>
          <w:i/>
          <w:color w:val="000000" w:themeColor="text1"/>
          <w:sz w:val="24"/>
          <w:szCs w:val="24"/>
        </w:rPr>
        <w:t xml:space="preserve"> </w:t>
      </w:r>
      <w:r w:rsidRPr="006B7160">
        <w:rPr>
          <w:i/>
          <w:color w:val="000000" w:themeColor="text1"/>
          <w:sz w:val="24"/>
          <w:szCs w:val="24"/>
        </w:rPr>
        <w:t>H</w:t>
      </w:r>
      <w:r w:rsidR="003E5E58" w:rsidRPr="006B7160">
        <w:rPr>
          <w:i/>
          <w:color w:val="000000" w:themeColor="text1"/>
          <w:sz w:val="24"/>
          <w:szCs w:val="24"/>
        </w:rPr>
        <w:t>ercegovine</w:t>
      </w:r>
      <w:r w:rsidRPr="006B7160">
        <w:rPr>
          <w:i/>
          <w:color w:val="000000" w:themeColor="text1"/>
          <w:sz w:val="24"/>
          <w:szCs w:val="24"/>
        </w:rPr>
        <w:t xml:space="preserve"> su dana 25.</w:t>
      </w:r>
      <w:r w:rsidR="00114C3C">
        <w:rPr>
          <w:i/>
          <w:color w:val="000000" w:themeColor="text1"/>
          <w:sz w:val="24"/>
          <w:szCs w:val="24"/>
        </w:rPr>
        <w:t xml:space="preserve"> </w:t>
      </w:r>
      <w:r w:rsidRPr="006B7160">
        <w:rPr>
          <w:i/>
          <w:color w:val="000000" w:themeColor="text1"/>
          <w:sz w:val="24"/>
          <w:szCs w:val="24"/>
        </w:rPr>
        <w:t>10.</w:t>
      </w:r>
      <w:r w:rsidR="00114C3C">
        <w:rPr>
          <w:i/>
          <w:color w:val="000000" w:themeColor="text1"/>
          <w:sz w:val="24"/>
          <w:szCs w:val="24"/>
        </w:rPr>
        <w:t xml:space="preserve"> </w:t>
      </w:r>
      <w:r w:rsidRPr="006B7160">
        <w:rPr>
          <w:i/>
          <w:color w:val="000000" w:themeColor="text1"/>
          <w:sz w:val="24"/>
          <w:szCs w:val="24"/>
        </w:rPr>
        <w:t>2018.</w:t>
      </w:r>
      <w:r w:rsidR="00114C3C">
        <w:rPr>
          <w:i/>
          <w:color w:val="000000" w:themeColor="text1"/>
          <w:sz w:val="24"/>
          <w:szCs w:val="24"/>
        </w:rPr>
        <w:t xml:space="preserve"> </w:t>
      </w:r>
      <w:r w:rsidRPr="006B7160">
        <w:rPr>
          <w:i/>
          <w:color w:val="000000" w:themeColor="text1"/>
          <w:sz w:val="24"/>
          <w:szCs w:val="24"/>
        </w:rPr>
        <w:t>godine izvršili obilazak i uvid u prostorije za zadržavanje smještene u sjedištu Uprave policije MUP-a TK.</w:t>
      </w:r>
    </w:p>
    <w:p w14:paraId="76CA6822" w14:textId="77777777" w:rsidR="008F79C0" w:rsidRPr="006B7160" w:rsidRDefault="008F79C0" w:rsidP="008F79C0">
      <w:pPr>
        <w:pStyle w:val="BodyText1"/>
        <w:spacing w:line="276" w:lineRule="auto"/>
        <w:jc w:val="both"/>
        <w:rPr>
          <w:i/>
          <w:color w:val="000000" w:themeColor="text1"/>
          <w:sz w:val="24"/>
          <w:szCs w:val="24"/>
        </w:rPr>
      </w:pPr>
      <w:r w:rsidRPr="006B7160">
        <w:rPr>
          <w:i/>
          <w:color w:val="000000" w:themeColor="text1"/>
          <w:sz w:val="24"/>
          <w:szCs w:val="24"/>
        </w:rPr>
        <w:t xml:space="preserve">Nakon izvršenog uvida u </w:t>
      </w:r>
      <w:r w:rsidR="00114C3C">
        <w:rPr>
          <w:i/>
          <w:color w:val="000000" w:themeColor="text1"/>
          <w:sz w:val="24"/>
          <w:szCs w:val="24"/>
        </w:rPr>
        <w:t>'</w:t>
      </w:r>
      <w:r w:rsidRPr="006B7160">
        <w:rPr>
          <w:i/>
          <w:color w:val="000000" w:themeColor="text1"/>
          <w:sz w:val="24"/>
          <w:szCs w:val="24"/>
        </w:rPr>
        <w:t>Specijalnom izvještaju o stanju u prostorijama za zadržavanje u pojedinim policijskim upravama u BiH</w:t>
      </w:r>
      <w:r w:rsidR="006553F1">
        <w:rPr>
          <w:i/>
          <w:color w:val="000000" w:themeColor="text1"/>
          <w:sz w:val="24"/>
          <w:szCs w:val="24"/>
        </w:rPr>
        <w:t>'</w:t>
      </w:r>
      <w:r w:rsidRPr="006B7160">
        <w:rPr>
          <w:i/>
          <w:color w:val="000000" w:themeColor="text1"/>
          <w:sz w:val="24"/>
          <w:szCs w:val="24"/>
        </w:rPr>
        <w:t>, sačinjenom u februaru 2019.</w:t>
      </w:r>
      <w:r w:rsidR="006553F1">
        <w:rPr>
          <w:i/>
          <w:color w:val="000000" w:themeColor="text1"/>
          <w:sz w:val="24"/>
          <w:szCs w:val="24"/>
        </w:rPr>
        <w:t xml:space="preserve"> </w:t>
      </w:r>
      <w:r w:rsidRPr="006B7160">
        <w:rPr>
          <w:i/>
          <w:color w:val="000000" w:themeColor="text1"/>
          <w:sz w:val="24"/>
          <w:szCs w:val="24"/>
        </w:rPr>
        <w:t>godine, izdate su preporuke od strane omb</w:t>
      </w:r>
      <w:r w:rsidR="00114C3C">
        <w:rPr>
          <w:i/>
          <w:color w:val="000000" w:themeColor="text1"/>
          <w:sz w:val="24"/>
          <w:szCs w:val="24"/>
        </w:rPr>
        <w:t>u</w:t>
      </w:r>
      <w:r w:rsidRPr="006B7160">
        <w:rPr>
          <w:i/>
          <w:color w:val="000000" w:themeColor="text1"/>
          <w:sz w:val="24"/>
          <w:szCs w:val="24"/>
        </w:rPr>
        <w:t>dsmena da se u postojećim prostorijama za zadržavanje ugradi videonadzor. S tim u vezi, trenutno su dvije lokacije pokrivene videonadzorom, odnosno ukupno četiri prostorije za zadržavanje, dok se ugradnja videonadzora u ostalim prostorija</w:t>
      </w:r>
      <w:r w:rsidR="00D70126">
        <w:rPr>
          <w:i/>
          <w:color w:val="000000" w:themeColor="text1"/>
          <w:sz w:val="24"/>
          <w:szCs w:val="24"/>
        </w:rPr>
        <w:t>ma</w:t>
      </w:r>
      <w:r w:rsidRPr="006B7160">
        <w:rPr>
          <w:i/>
          <w:color w:val="000000" w:themeColor="text1"/>
          <w:sz w:val="24"/>
          <w:szCs w:val="24"/>
        </w:rPr>
        <w:t xml:space="preserve"> planira u narednom periodu.</w:t>
      </w:r>
    </w:p>
    <w:p w14:paraId="4E09D816" w14:textId="77777777" w:rsidR="008F79C0" w:rsidRPr="006B7160" w:rsidRDefault="008F79C0" w:rsidP="008F79C0">
      <w:pPr>
        <w:pStyle w:val="BodyText1"/>
        <w:spacing w:line="276" w:lineRule="auto"/>
        <w:jc w:val="both"/>
        <w:rPr>
          <w:i/>
          <w:color w:val="000000" w:themeColor="text1"/>
          <w:sz w:val="24"/>
          <w:szCs w:val="24"/>
        </w:rPr>
      </w:pPr>
      <w:r w:rsidRPr="006B7160">
        <w:rPr>
          <w:i/>
          <w:color w:val="000000" w:themeColor="text1"/>
          <w:sz w:val="24"/>
          <w:szCs w:val="24"/>
        </w:rPr>
        <w:lastRenderedPageBreak/>
        <w:t>U januaru 2019.</w:t>
      </w:r>
      <w:r w:rsidR="006553F1">
        <w:rPr>
          <w:i/>
          <w:color w:val="000000" w:themeColor="text1"/>
          <w:sz w:val="24"/>
          <w:szCs w:val="24"/>
        </w:rPr>
        <w:t xml:space="preserve"> </w:t>
      </w:r>
      <w:r w:rsidRPr="006B7160">
        <w:rPr>
          <w:i/>
          <w:color w:val="000000" w:themeColor="text1"/>
          <w:sz w:val="24"/>
          <w:szCs w:val="24"/>
        </w:rPr>
        <w:t xml:space="preserve">godine Uprava policije donijela je </w:t>
      </w:r>
      <w:r w:rsidR="006553F1">
        <w:rPr>
          <w:i/>
          <w:color w:val="000000" w:themeColor="text1"/>
          <w:sz w:val="24"/>
          <w:szCs w:val="24"/>
        </w:rPr>
        <w:t>'</w:t>
      </w:r>
      <w:r w:rsidRPr="006B7160">
        <w:rPr>
          <w:i/>
          <w:color w:val="000000" w:themeColor="text1"/>
          <w:sz w:val="24"/>
          <w:szCs w:val="24"/>
        </w:rPr>
        <w:t>Uputstvo o postupanju sa osobama kojima je oduzeta sloboda</w:t>
      </w:r>
      <w:r w:rsidR="006553F1">
        <w:rPr>
          <w:i/>
          <w:color w:val="000000" w:themeColor="text1"/>
          <w:sz w:val="24"/>
          <w:szCs w:val="24"/>
        </w:rPr>
        <w:t>'</w:t>
      </w:r>
      <w:r w:rsidRPr="006B7160">
        <w:rPr>
          <w:i/>
          <w:color w:val="000000" w:themeColor="text1"/>
          <w:sz w:val="24"/>
          <w:szCs w:val="24"/>
        </w:rPr>
        <w:t xml:space="preserve">. Navedenim </w:t>
      </w:r>
      <w:r w:rsidR="006553F1">
        <w:rPr>
          <w:i/>
          <w:color w:val="000000" w:themeColor="text1"/>
          <w:sz w:val="24"/>
          <w:szCs w:val="24"/>
        </w:rPr>
        <w:t>u</w:t>
      </w:r>
      <w:r w:rsidRPr="006B7160">
        <w:rPr>
          <w:i/>
          <w:color w:val="000000" w:themeColor="text1"/>
          <w:sz w:val="24"/>
          <w:szCs w:val="24"/>
        </w:rPr>
        <w:t>putstvom reguli</w:t>
      </w:r>
      <w:r w:rsidR="006553F1">
        <w:rPr>
          <w:i/>
          <w:color w:val="000000" w:themeColor="text1"/>
          <w:sz w:val="24"/>
          <w:szCs w:val="24"/>
        </w:rPr>
        <w:t>r</w:t>
      </w:r>
      <w:r w:rsidRPr="006B7160">
        <w:rPr>
          <w:i/>
          <w:color w:val="000000" w:themeColor="text1"/>
          <w:sz w:val="24"/>
          <w:szCs w:val="24"/>
        </w:rPr>
        <w:t>ana su prava osobe lišene slobode zadržane u prostorijama za zadržavanje, prava osobe za vrijeme boravka u prostorijama za zadržavanje, način ishrane, ukazivanje ljekarske pomoći, postupanja policijskih službenika i sl.</w:t>
      </w:r>
    </w:p>
    <w:p w14:paraId="6AB3A805" w14:textId="77777777" w:rsidR="000B483D" w:rsidRPr="006B7160" w:rsidRDefault="000B483D" w:rsidP="008F79C0">
      <w:pPr>
        <w:pStyle w:val="BodyText1"/>
        <w:spacing w:line="276" w:lineRule="auto"/>
        <w:jc w:val="both"/>
        <w:rPr>
          <w:i/>
          <w:color w:val="000000" w:themeColor="text1"/>
          <w:sz w:val="24"/>
          <w:szCs w:val="24"/>
        </w:rPr>
      </w:pPr>
    </w:p>
    <w:p w14:paraId="0941B477" w14:textId="77777777" w:rsidR="008F79C0" w:rsidRPr="006B7160" w:rsidRDefault="008F79C0" w:rsidP="008F79C0">
      <w:pPr>
        <w:pStyle w:val="BodyText1"/>
        <w:spacing w:line="276" w:lineRule="auto"/>
        <w:jc w:val="both"/>
        <w:rPr>
          <w:i/>
          <w:color w:val="000000" w:themeColor="text1"/>
          <w:sz w:val="24"/>
          <w:szCs w:val="24"/>
        </w:rPr>
      </w:pPr>
      <w:r w:rsidRPr="006B7160">
        <w:rPr>
          <w:i/>
          <w:color w:val="000000" w:themeColor="text1"/>
          <w:sz w:val="24"/>
          <w:szCs w:val="24"/>
        </w:rPr>
        <w:t>U zadnjih par godina Uprava policije je planirala i izdvojila više od 10,000 KM za materijalno</w:t>
      </w:r>
      <w:r w:rsidR="006553F1">
        <w:rPr>
          <w:i/>
          <w:color w:val="000000" w:themeColor="text1"/>
          <w:sz w:val="24"/>
          <w:szCs w:val="24"/>
        </w:rPr>
        <w:t>-</w:t>
      </w:r>
      <w:r w:rsidRPr="006B7160">
        <w:rPr>
          <w:i/>
          <w:color w:val="000000" w:themeColor="text1"/>
          <w:sz w:val="24"/>
          <w:szCs w:val="24"/>
        </w:rPr>
        <w:t>tehnička sredstava potrebna za poboljšanje uslova u svim prostorijama za zadržavanje na nivou Uprave policije. Opremanje prostorija za zadržavanje će biti nastavljeno i tokom 2024. godine, za što su planirana namjenska sredstva.</w:t>
      </w:r>
    </w:p>
    <w:p w14:paraId="38B4FB3E" w14:textId="77777777" w:rsidR="008F79C0" w:rsidRPr="006B7160" w:rsidRDefault="008F79C0" w:rsidP="008F79C0">
      <w:pPr>
        <w:pStyle w:val="BodyText1"/>
        <w:spacing w:line="276" w:lineRule="auto"/>
        <w:jc w:val="both"/>
        <w:rPr>
          <w:i/>
          <w:color w:val="000000" w:themeColor="text1"/>
          <w:sz w:val="24"/>
          <w:szCs w:val="24"/>
        </w:rPr>
      </w:pPr>
      <w:r w:rsidRPr="006B7160">
        <w:rPr>
          <w:i/>
          <w:color w:val="000000" w:themeColor="text1"/>
          <w:sz w:val="24"/>
          <w:szCs w:val="24"/>
        </w:rPr>
        <w:t xml:space="preserve">Osim navedenog, u toku 2019. godine obilazak prostorija za zadržavanje izvršili su i službenici ICITAP-a, nakon čega je jedan službenik Uprave policije MUP-a TK na poziv i u organizaciji ICITAP-a i Policijske akademije Sarajevo učestvovao u radnoj grupi u izradi </w:t>
      </w:r>
      <w:r w:rsidR="006553F1">
        <w:rPr>
          <w:i/>
          <w:color w:val="000000" w:themeColor="text1"/>
          <w:sz w:val="24"/>
          <w:szCs w:val="24"/>
        </w:rPr>
        <w:t>'</w:t>
      </w:r>
      <w:r w:rsidRPr="006B7160">
        <w:rPr>
          <w:i/>
          <w:color w:val="000000" w:themeColor="text1"/>
          <w:sz w:val="24"/>
          <w:szCs w:val="24"/>
        </w:rPr>
        <w:t>Priručnik</w:t>
      </w:r>
      <w:r w:rsidR="006553F1">
        <w:rPr>
          <w:i/>
          <w:color w:val="000000" w:themeColor="text1"/>
          <w:sz w:val="24"/>
          <w:szCs w:val="24"/>
        </w:rPr>
        <w:t>a</w:t>
      </w:r>
      <w:r w:rsidRPr="006B7160">
        <w:rPr>
          <w:i/>
          <w:color w:val="000000" w:themeColor="text1"/>
          <w:sz w:val="24"/>
          <w:szCs w:val="24"/>
        </w:rPr>
        <w:t xml:space="preserve"> o radu sa osobama zadržanim u prostorijama za zadržavanje</w:t>
      </w:r>
      <w:r w:rsidR="006553F1">
        <w:rPr>
          <w:i/>
          <w:color w:val="000000" w:themeColor="text1"/>
          <w:sz w:val="24"/>
          <w:szCs w:val="24"/>
        </w:rPr>
        <w:t>'</w:t>
      </w:r>
      <w:r w:rsidRPr="006B7160">
        <w:rPr>
          <w:i/>
          <w:color w:val="000000" w:themeColor="text1"/>
          <w:sz w:val="24"/>
          <w:szCs w:val="24"/>
        </w:rPr>
        <w:t>, koji je u primjeni od decembra 2020. godine.</w:t>
      </w:r>
    </w:p>
    <w:p w14:paraId="12175457" w14:textId="77777777" w:rsidR="000B483D" w:rsidRPr="006B7160" w:rsidRDefault="000B483D" w:rsidP="008F79C0">
      <w:pPr>
        <w:pStyle w:val="BodyText1"/>
        <w:spacing w:line="276" w:lineRule="auto"/>
        <w:jc w:val="both"/>
        <w:rPr>
          <w:color w:val="000000" w:themeColor="text1"/>
          <w:sz w:val="24"/>
          <w:szCs w:val="24"/>
        </w:rPr>
      </w:pPr>
    </w:p>
    <w:p w14:paraId="240B46C7" w14:textId="77777777" w:rsidR="008F79C0" w:rsidRPr="006B7160" w:rsidRDefault="008F79C0" w:rsidP="008F79C0">
      <w:pPr>
        <w:pStyle w:val="BodyText1"/>
        <w:spacing w:after="300" w:line="276" w:lineRule="auto"/>
        <w:jc w:val="both"/>
        <w:rPr>
          <w:i/>
          <w:color w:val="000000" w:themeColor="text1"/>
          <w:sz w:val="24"/>
          <w:szCs w:val="24"/>
        </w:rPr>
      </w:pPr>
      <w:r w:rsidRPr="006B7160">
        <w:rPr>
          <w:i/>
          <w:color w:val="000000" w:themeColor="text1"/>
          <w:sz w:val="24"/>
          <w:szCs w:val="24"/>
        </w:rPr>
        <w:t>Dalje, Odsjek za edukaciju od 2020.</w:t>
      </w:r>
      <w:r w:rsidR="006553F1">
        <w:rPr>
          <w:i/>
          <w:color w:val="000000" w:themeColor="text1"/>
          <w:sz w:val="24"/>
          <w:szCs w:val="24"/>
        </w:rPr>
        <w:t xml:space="preserve"> </w:t>
      </w:r>
      <w:r w:rsidRPr="006B7160">
        <w:rPr>
          <w:i/>
          <w:color w:val="000000" w:themeColor="text1"/>
          <w:sz w:val="24"/>
          <w:szCs w:val="24"/>
        </w:rPr>
        <w:t>godine u kontinuitetu planira i realizuje edukaciju službenika policije koji vrše nadzor nad osobama zadržanim u prostorijama za zadržavanje, a što se planira nastaviti i u narednom periodu sa ciljem profesionalnog pristupa policijskih službenika prema osobama lišenim slobode, uz poštivanje svih ljudskih prava.</w:t>
      </w:r>
    </w:p>
    <w:p w14:paraId="5FA70A78" w14:textId="77777777" w:rsidR="008F79C0" w:rsidRPr="006B7160" w:rsidRDefault="008F79C0" w:rsidP="008F79C0">
      <w:pPr>
        <w:pStyle w:val="BodyText1"/>
        <w:spacing w:after="440" w:line="276" w:lineRule="auto"/>
        <w:jc w:val="both"/>
        <w:rPr>
          <w:i/>
          <w:color w:val="000000" w:themeColor="text1"/>
          <w:sz w:val="24"/>
          <w:szCs w:val="24"/>
        </w:rPr>
      </w:pPr>
      <w:r w:rsidRPr="006B7160">
        <w:rPr>
          <w:i/>
          <w:color w:val="000000" w:themeColor="text1"/>
          <w:sz w:val="24"/>
          <w:szCs w:val="24"/>
        </w:rPr>
        <w:t>Takođe, jedan službenik Uprave policije je u decembru 2022. godine certifikovan za predavača</w:t>
      </w:r>
      <w:r w:rsidR="00D70126">
        <w:rPr>
          <w:i/>
          <w:color w:val="000000" w:themeColor="text1"/>
          <w:sz w:val="24"/>
          <w:szCs w:val="24"/>
        </w:rPr>
        <w:t>/</w:t>
      </w:r>
      <w:r w:rsidRPr="006B7160">
        <w:rPr>
          <w:i/>
          <w:color w:val="000000" w:themeColor="text1"/>
          <w:sz w:val="24"/>
          <w:szCs w:val="24"/>
        </w:rPr>
        <w:t xml:space="preserve">trenera od strane Vijeća Evrope iz oblasti </w:t>
      </w:r>
      <w:r w:rsidR="006553F1">
        <w:rPr>
          <w:i/>
          <w:color w:val="000000" w:themeColor="text1"/>
          <w:sz w:val="24"/>
          <w:szCs w:val="24"/>
        </w:rPr>
        <w:t>'</w:t>
      </w:r>
      <w:r w:rsidRPr="006B7160">
        <w:rPr>
          <w:i/>
          <w:color w:val="000000" w:themeColor="text1"/>
          <w:sz w:val="24"/>
          <w:szCs w:val="24"/>
        </w:rPr>
        <w:t>Ljudska prava lica lišenih slobode zadržanih u policijskim pritvorima</w:t>
      </w:r>
      <w:r w:rsidR="006553F1">
        <w:rPr>
          <w:i/>
          <w:color w:val="000000" w:themeColor="text1"/>
          <w:sz w:val="24"/>
          <w:szCs w:val="24"/>
        </w:rPr>
        <w:t>'</w:t>
      </w:r>
      <w:r w:rsidRPr="006B7160">
        <w:rPr>
          <w:i/>
          <w:color w:val="000000" w:themeColor="text1"/>
          <w:sz w:val="24"/>
          <w:szCs w:val="24"/>
        </w:rPr>
        <w:t>, te aktivno vrši obuku ostalih službenika na nivou Uprave policije MUP-a TK iz gore navedene oblasti.</w:t>
      </w:r>
    </w:p>
    <w:p w14:paraId="2649970E" w14:textId="77777777" w:rsidR="00797328" w:rsidRPr="006B7160" w:rsidRDefault="008F79C0" w:rsidP="000B483D">
      <w:pPr>
        <w:pStyle w:val="BodyText1"/>
        <w:spacing w:after="300" w:line="276" w:lineRule="auto"/>
        <w:jc w:val="both"/>
        <w:rPr>
          <w:i/>
          <w:color w:val="000000" w:themeColor="text1"/>
          <w:sz w:val="24"/>
          <w:szCs w:val="24"/>
        </w:rPr>
      </w:pPr>
      <w:r w:rsidRPr="006B7160">
        <w:rPr>
          <w:i/>
          <w:color w:val="000000" w:themeColor="text1"/>
          <w:sz w:val="24"/>
          <w:szCs w:val="24"/>
        </w:rPr>
        <w:t>Kada je u pitanju kadrovska popunjenost</w:t>
      </w:r>
      <w:r w:rsidR="006553F1">
        <w:rPr>
          <w:i/>
          <w:color w:val="000000" w:themeColor="text1"/>
          <w:sz w:val="24"/>
          <w:szCs w:val="24"/>
        </w:rPr>
        <w:t>,</w:t>
      </w:r>
      <w:r w:rsidRPr="006B7160">
        <w:rPr>
          <w:i/>
          <w:color w:val="000000" w:themeColor="text1"/>
          <w:sz w:val="24"/>
          <w:szCs w:val="24"/>
        </w:rPr>
        <w:t xml:space="preserve"> Uprava policije vrši prijem novih policijskih službenika putem javnih oglasa. Trenutno se na obuci u Policijskoj akademiji u Sarajevu nalazi 160 kadeta za čin </w:t>
      </w:r>
      <w:r w:rsidR="006553F1">
        <w:rPr>
          <w:i/>
          <w:color w:val="000000" w:themeColor="text1"/>
          <w:sz w:val="24"/>
          <w:szCs w:val="24"/>
        </w:rPr>
        <w:t>'</w:t>
      </w:r>
      <w:r w:rsidRPr="006B7160">
        <w:rPr>
          <w:i/>
          <w:color w:val="000000" w:themeColor="text1"/>
          <w:sz w:val="24"/>
          <w:szCs w:val="24"/>
        </w:rPr>
        <w:t>policajac</w:t>
      </w:r>
      <w:r w:rsidR="006553F1">
        <w:rPr>
          <w:i/>
          <w:color w:val="000000" w:themeColor="text1"/>
          <w:sz w:val="24"/>
          <w:szCs w:val="24"/>
        </w:rPr>
        <w:t>'</w:t>
      </w:r>
      <w:r w:rsidRPr="006B7160">
        <w:rPr>
          <w:i/>
          <w:color w:val="000000" w:themeColor="text1"/>
          <w:sz w:val="24"/>
          <w:szCs w:val="24"/>
        </w:rPr>
        <w:t xml:space="preserve"> i 40 kadeta za čin </w:t>
      </w:r>
      <w:r w:rsidR="006553F1">
        <w:rPr>
          <w:i/>
          <w:color w:val="000000" w:themeColor="text1"/>
          <w:sz w:val="24"/>
          <w:szCs w:val="24"/>
        </w:rPr>
        <w:t>'</w:t>
      </w:r>
      <w:r w:rsidRPr="006B7160">
        <w:rPr>
          <w:i/>
          <w:color w:val="000000" w:themeColor="text1"/>
          <w:sz w:val="24"/>
          <w:szCs w:val="24"/>
        </w:rPr>
        <w:t>mlađi inspektor</w:t>
      </w:r>
      <w:r w:rsidR="006553F1">
        <w:rPr>
          <w:i/>
          <w:color w:val="000000" w:themeColor="text1"/>
          <w:sz w:val="24"/>
          <w:szCs w:val="24"/>
        </w:rPr>
        <w:t>'.</w:t>
      </w:r>
      <w:r w:rsidRPr="006B7160">
        <w:rPr>
          <w:i/>
          <w:color w:val="000000" w:themeColor="text1"/>
          <w:sz w:val="24"/>
          <w:szCs w:val="24"/>
        </w:rPr>
        <w:t xml:space="preserve"> Osim toga, Uprava policije je putem Ministarstva od Vlade TK tražila saglasnost za prijem novih 180 policajaca i 20 mlađih inspektora u 2024.</w:t>
      </w:r>
      <w:r w:rsidR="006553F1">
        <w:rPr>
          <w:i/>
          <w:color w:val="000000" w:themeColor="text1"/>
          <w:sz w:val="24"/>
          <w:szCs w:val="24"/>
        </w:rPr>
        <w:t xml:space="preserve"> </w:t>
      </w:r>
      <w:r w:rsidRPr="006B7160">
        <w:rPr>
          <w:i/>
          <w:color w:val="000000" w:themeColor="text1"/>
          <w:sz w:val="24"/>
          <w:szCs w:val="24"/>
        </w:rPr>
        <w:t>godini, radi popune upražnjenih radnih mjesta.</w:t>
      </w:r>
      <w:r w:rsidR="00D70126">
        <w:rPr>
          <w:i/>
          <w:color w:val="000000" w:themeColor="text1"/>
          <w:sz w:val="24"/>
          <w:szCs w:val="24"/>
        </w:rPr>
        <w:t>“</w:t>
      </w:r>
    </w:p>
    <w:p w14:paraId="7034B86B" w14:textId="77777777" w:rsidR="00E4190E" w:rsidRPr="006B7160" w:rsidRDefault="00E4190E" w:rsidP="00E4190E">
      <w:pPr>
        <w:spacing w:line="276" w:lineRule="auto"/>
        <w:rPr>
          <w:color w:val="000000" w:themeColor="text1"/>
          <w:szCs w:val="24"/>
          <w:lang w:val="hr-HR"/>
        </w:rPr>
      </w:pPr>
      <w:r w:rsidRPr="006B7160">
        <w:rPr>
          <w:color w:val="000000" w:themeColor="text1"/>
          <w:szCs w:val="24"/>
          <w:lang w:val="hr-HR"/>
        </w:rPr>
        <w:t xml:space="preserve">U okviru </w:t>
      </w:r>
      <w:r w:rsidR="006553F1">
        <w:rPr>
          <w:color w:val="000000" w:themeColor="text1"/>
          <w:szCs w:val="24"/>
          <w:lang w:val="hr-HR"/>
        </w:rPr>
        <w:t>M</w:t>
      </w:r>
      <w:r w:rsidRPr="006B7160">
        <w:rPr>
          <w:color w:val="000000" w:themeColor="text1"/>
          <w:szCs w:val="24"/>
          <w:lang w:val="hr-HR"/>
        </w:rPr>
        <w:t xml:space="preserve">inistarstva unutrašnjih poslova Tuzlanskog kantona uspostavljeno je sedam </w:t>
      </w:r>
      <w:r w:rsidR="006553F1">
        <w:rPr>
          <w:color w:val="000000" w:themeColor="text1"/>
          <w:szCs w:val="24"/>
          <w:lang w:val="hr-HR"/>
        </w:rPr>
        <w:t>p</w:t>
      </w:r>
      <w:r w:rsidRPr="006B7160">
        <w:rPr>
          <w:color w:val="000000" w:themeColor="text1"/>
          <w:szCs w:val="24"/>
          <w:lang w:val="hr-HR"/>
        </w:rPr>
        <w:t>olicijskih uprava, i to: Policijska uprava Srebrenik, Policijska uprava Gradačac, Policijska uprava Gračanica, Policijska uprava Lukavac, Policijska uprava Kalesija, Policijska uprava Banovići i Policijska uprava Kladanj.</w:t>
      </w:r>
    </w:p>
    <w:p w14:paraId="3193D3E3" w14:textId="77777777" w:rsidR="00E4190E" w:rsidRPr="006B7160" w:rsidRDefault="00E4190E" w:rsidP="00E4190E">
      <w:pPr>
        <w:spacing w:line="276" w:lineRule="auto"/>
        <w:rPr>
          <w:color w:val="000000" w:themeColor="text1"/>
          <w:szCs w:val="24"/>
          <w:lang w:val="hr-HR"/>
        </w:rPr>
      </w:pPr>
    </w:p>
    <w:p w14:paraId="0F347E6A" w14:textId="77777777" w:rsidR="00E4190E" w:rsidRPr="006B7160" w:rsidRDefault="00E4190E" w:rsidP="00E4190E">
      <w:pPr>
        <w:spacing w:line="276" w:lineRule="auto"/>
        <w:rPr>
          <w:color w:val="000000" w:themeColor="text1"/>
          <w:szCs w:val="24"/>
          <w:lang w:val="hr-HR"/>
        </w:rPr>
      </w:pPr>
    </w:p>
    <w:p w14:paraId="6BE25EE7" w14:textId="77777777" w:rsidR="00E4190E" w:rsidRPr="006B7160" w:rsidRDefault="00E4190E" w:rsidP="00E4190E">
      <w:pPr>
        <w:spacing w:line="276" w:lineRule="auto"/>
        <w:rPr>
          <w:b/>
          <w:color w:val="000000" w:themeColor="text1"/>
          <w:szCs w:val="24"/>
          <w:lang w:val="hr-HR"/>
        </w:rPr>
      </w:pPr>
      <w:r w:rsidRPr="006B7160">
        <w:rPr>
          <w:b/>
          <w:color w:val="000000" w:themeColor="text1"/>
          <w:szCs w:val="24"/>
          <w:lang w:val="hr-HR"/>
        </w:rPr>
        <w:t>Policijska stanica Centar</w:t>
      </w:r>
    </w:p>
    <w:p w14:paraId="665FBF2C" w14:textId="77777777" w:rsidR="00E4190E" w:rsidRPr="006B7160" w:rsidRDefault="00E4190E" w:rsidP="00E4190E">
      <w:pPr>
        <w:spacing w:line="276" w:lineRule="auto"/>
        <w:rPr>
          <w:b/>
          <w:color w:val="000000" w:themeColor="text1"/>
          <w:szCs w:val="24"/>
          <w:lang w:val="hr-HR"/>
        </w:rPr>
      </w:pPr>
    </w:p>
    <w:p w14:paraId="0235F38C" w14:textId="77777777" w:rsidR="00E4190E" w:rsidRPr="006B7160" w:rsidRDefault="00E4190E" w:rsidP="00E4190E">
      <w:pPr>
        <w:spacing w:line="276" w:lineRule="auto"/>
        <w:rPr>
          <w:color w:val="000000" w:themeColor="text1"/>
          <w:szCs w:val="24"/>
          <w:lang w:val="hr-HR"/>
        </w:rPr>
      </w:pPr>
      <w:r w:rsidRPr="006B7160">
        <w:rPr>
          <w:color w:val="000000" w:themeColor="text1"/>
          <w:szCs w:val="24"/>
          <w:lang w:val="hr-HR"/>
        </w:rPr>
        <w:t>Posjeta Ministarstvu unutrašnjih poslova</w:t>
      </w:r>
      <w:r w:rsidR="006553F1">
        <w:rPr>
          <w:color w:val="000000" w:themeColor="text1"/>
          <w:szCs w:val="24"/>
          <w:lang w:val="hr-HR"/>
        </w:rPr>
        <w:t xml:space="preserve">, </w:t>
      </w:r>
      <w:r w:rsidRPr="006B7160">
        <w:rPr>
          <w:color w:val="000000" w:themeColor="text1"/>
          <w:szCs w:val="24"/>
          <w:lang w:val="hr-HR"/>
        </w:rPr>
        <w:t>Upravi policije</w:t>
      </w:r>
      <w:r w:rsidR="006553F1">
        <w:rPr>
          <w:color w:val="000000" w:themeColor="text1"/>
          <w:szCs w:val="24"/>
          <w:lang w:val="hr-HR"/>
        </w:rPr>
        <w:t>,</w:t>
      </w:r>
      <w:r w:rsidRPr="006B7160">
        <w:rPr>
          <w:color w:val="000000" w:themeColor="text1"/>
          <w:szCs w:val="24"/>
          <w:lang w:val="hr-HR"/>
        </w:rPr>
        <w:t xml:space="preserve"> Sektoru uniformisane policije obavljena je dana 26.</w:t>
      </w:r>
      <w:r w:rsidR="006553F1">
        <w:rPr>
          <w:color w:val="000000" w:themeColor="text1"/>
          <w:szCs w:val="24"/>
          <w:lang w:val="hr-HR"/>
        </w:rPr>
        <w:t xml:space="preserve"> </w:t>
      </w:r>
      <w:r w:rsidRPr="006B7160">
        <w:rPr>
          <w:color w:val="000000" w:themeColor="text1"/>
          <w:szCs w:val="24"/>
          <w:lang w:val="hr-HR"/>
        </w:rPr>
        <w:t>10.</w:t>
      </w:r>
      <w:r w:rsidR="006553F1">
        <w:rPr>
          <w:color w:val="000000" w:themeColor="text1"/>
          <w:szCs w:val="24"/>
          <w:lang w:val="hr-HR"/>
        </w:rPr>
        <w:t xml:space="preserve"> </w:t>
      </w:r>
      <w:r w:rsidRPr="006B7160">
        <w:rPr>
          <w:color w:val="000000" w:themeColor="text1"/>
          <w:szCs w:val="24"/>
          <w:lang w:val="hr-HR"/>
        </w:rPr>
        <w:t>2023. godine.</w:t>
      </w:r>
    </w:p>
    <w:p w14:paraId="6ACCFF4C" w14:textId="77777777" w:rsidR="00E4190E" w:rsidRPr="006B7160" w:rsidRDefault="00E4190E" w:rsidP="00E4190E">
      <w:pPr>
        <w:spacing w:line="276" w:lineRule="auto"/>
        <w:rPr>
          <w:color w:val="000000" w:themeColor="text1"/>
          <w:szCs w:val="24"/>
          <w:lang w:val="hr-HR"/>
        </w:rPr>
      </w:pPr>
    </w:p>
    <w:p w14:paraId="556B04B7" w14:textId="77777777" w:rsidR="00E4190E" w:rsidRPr="006B7160" w:rsidRDefault="00E4190E" w:rsidP="00E4190E">
      <w:pPr>
        <w:spacing w:line="276" w:lineRule="auto"/>
        <w:rPr>
          <w:color w:val="000000" w:themeColor="text1"/>
          <w:szCs w:val="24"/>
          <w:lang w:val="hr-HR"/>
        </w:rPr>
      </w:pPr>
      <w:r w:rsidRPr="006B7160">
        <w:rPr>
          <w:color w:val="000000" w:themeColor="text1"/>
          <w:szCs w:val="24"/>
          <w:lang w:val="hr-HR"/>
        </w:rPr>
        <w:lastRenderedPageBreak/>
        <w:t xml:space="preserve">U razgovoru s komandirom </w:t>
      </w:r>
      <w:r w:rsidR="008B185A">
        <w:rPr>
          <w:color w:val="000000" w:themeColor="text1"/>
          <w:szCs w:val="24"/>
          <w:lang w:val="hr-HR"/>
        </w:rPr>
        <w:t>J</w:t>
      </w:r>
      <w:r w:rsidRPr="006B7160">
        <w:rPr>
          <w:color w:val="000000" w:themeColor="text1"/>
          <w:szCs w:val="24"/>
          <w:lang w:val="hr-HR"/>
        </w:rPr>
        <w:t xml:space="preserve">edinice za </w:t>
      </w:r>
      <w:r w:rsidR="008B185A">
        <w:rPr>
          <w:color w:val="000000" w:themeColor="text1"/>
          <w:szCs w:val="24"/>
          <w:lang w:val="hr-HR"/>
        </w:rPr>
        <w:t>obezbjeđenje</w:t>
      </w:r>
      <w:r w:rsidRPr="006B7160">
        <w:rPr>
          <w:color w:val="000000" w:themeColor="text1"/>
          <w:szCs w:val="24"/>
          <w:lang w:val="hr-HR"/>
        </w:rPr>
        <w:t xml:space="preserve"> ličnosti i objekata pri Sektoru uniformisane policije</w:t>
      </w:r>
      <w:r w:rsidRPr="006B7160">
        <w:rPr>
          <w:rStyle w:val="FootnoteReference"/>
          <w:color w:val="000000" w:themeColor="text1"/>
          <w:szCs w:val="24"/>
          <w:lang w:val="hr-HR"/>
        </w:rPr>
        <w:footnoteReference w:id="90"/>
      </w:r>
      <w:r w:rsidRPr="006B7160">
        <w:rPr>
          <w:color w:val="000000" w:themeColor="text1"/>
          <w:szCs w:val="24"/>
          <w:lang w:val="hr-HR"/>
        </w:rPr>
        <w:t xml:space="preserve"> i inspektoricom/zamjeni</w:t>
      </w:r>
      <w:r w:rsidR="008B185A">
        <w:rPr>
          <w:color w:val="000000" w:themeColor="text1"/>
          <w:szCs w:val="24"/>
          <w:lang w:val="hr-HR"/>
        </w:rPr>
        <w:t>c</w:t>
      </w:r>
      <w:r w:rsidRPr="006B7160">
        <w:rPr>
          <w:color w:val="000000" w:themeColor="text1"/>
          <w:szCs w:val="24"/>
          <w:lang w:val="hr-HR"/>
        </w:rPr>
        <w:t xml:space="preserve">om komandira </w:t>
      </w:r>
      <w:r w:rsidR="008B185A">
        <w:rPr>
          <w:color w:val="000000" w:themeColor="text1"/>
          <w:szCs w:val="24"/>
          <w:lang w:val="hr-HR"/>
        </w:rPr>
        <w:t>J</w:t>
      </w:r>
      <w:r w:rsidRPr="006B7160">
        <w:rPr>
          <w:color w:val="000000" w:themeColor="text1"/>
          <w:szCs w:val="24"/>
          <w:lang w:val="hr-HR"/>
        </w:rPr>
        <w:t xml:space="preserve">edinice za </w:t>
      </w:r>
      <w:r w:rsidR="008B185A">
        <w:rPr>
          <w:color w:val="000000" w:themeColor="text1"/>
          <w:szCs w:val="24"/>
          <w:lang w:val="hr-HR"/>
        </w:rPr>
        <w:t>obezbjeđenje</w:t>
      </w:r>
      <w:r w:rsidRPr="006B7160">
        <w:rPr>
          <w:color w:val="000000" w:themeColor="text1"/>
          <w:szCs w:val="24"/>
          <w:lang w:val="hr-HR"/>
        </w:rPr>
        <w:t xml:space="preserve"> ličnosti i objekata</w:t>
      </w:r>
      <w:r w:rsidRPr="006B7160">
        <w:rPr>
          <w:rStyle w:val="FootnoteReference"/>
          <w:color w:val="000000" w:themeColor="text1"/>
          <w:szCs w:val="24"/>
          <w:lang w:val="hr-HR"/>
        </w:rPr>
        <w:footnoteReference w:id="91"/>
      </w:r>
      <w:r w:rsidRPr="006B7160">
        <w:rPr>
          <w:color w:val="000000" w:themeColor="text1"/>
          <w:szCs w:val="24"/>
          <w:lang w:val="hr-HR"/>
        </w:rPr>
        <w:t xml:space="preserve"> ukratko su izneseni podaci o Ministarstvu unutrašnjih poslova Tuzlanskog kantona</w:t>
      </w:r>
      <w:r w:rsidR="006553F1">
        <w:rPr>
          <w:color w:val="000000" w:themeColor="text1"/>
          <w:szCs w:val="24"/>
          <w:lang w:val="hr-HR"/>
        </w:rPr>
        <w:t xml:space="preserve">, </w:t>
      </w:r>
      <w:r w:rsidRPr="006B7160">
        <w:rPr>
          <w:color w:val="000000" w:themeColor="text1"/>
          <w:szCs w:val="24"/>
          <w:lang w:val="hr-HR"/>
        </w:rPr>
        <w:t>Upravi policije i organizaci</w:t>
      </w:r>
      <w:r w:rsidR="006553F1">
        <w:rPr>
          <w:color w:val="000000" w:themeColor="text1"/>
          <w:szCs w:val="24"/>
          <w:lang w:val="hr-HR"/>
        </w:rPr>
        <w:t>jskoj</w:t>
      </w:r>
      <w:r w:rsidRPr="006B7160">
        <w:rPr>
          <w:color w:val="000000" w:themeColor="text1"/>
          <w:szCs w:val="24"/>
          <w:lang w:val="hr-HR"/>
        </w:rPr>
        <w:t xml:space="preserve"> strukturi</w:t>
      </w:r>
      <w:r w:rsidR="006553F1">
        <w:rPr>
          <w:color w:val="000000" w:themeColor="text1"/>
          <w:szCs w:val="24"/>
          <w:lang w:val="hr-HR"/>
        </w:rPr>
        <w:t>,</w:t>
      </w:r>
      <w:r w:rsidRPr="006B7160">
        <w:rPr>
          <w:color w:val="000000" w:themeColor="text1"/>
          <w:szCs w:val="24"/>
          <w:lang w:val="hr-HR"/>
        </w:rPr>
        <w:t xml:space="preserve"> kojom prilikom je konstat</w:t>
      </w:r>
      <w:r w:rsidR="006553F1">
        <w:rPr>
          <w:color w:val="000000" w:themeColor="text1"/>
          <w:szCs w:val="24"/>
          <w:lang w:val="hr-HR"/>
        </w:rPr>
        <w:t>ir</w:t>
      </w:r>
      <w:r w:rsidRPr="006B7160">
        <w:rPr>
          <w:color w:val="000000" w:themeColor="text1"/>
          <w:szCs w:val="24"/>
          <w:lang w:val="hr-HR"/>
        </w:rPr>
        <w:t>ano da nije popunjena sistematizacija radnih mjesta.</w:t>
      </w:r>
    </w:p>
    <w:p w14:paraId="05A0C5DD" w14:textId="77777777" w:rsidR="00E4190E" w:rsidRPr="006B7160" w:rsidRDefault="00E4190E" w:rsidP="00E4190E">
      <w:pPr>
        <w:spacing w:line="276" w:lineRule="auto"/>
        <w:rPr>
          <w:color w:val="000000" w:themeColor="text1"/>
          <w:szCs w:val="24"/>
          <w:lang w:val="hr-HR"/>
        </w:rPr>
      </w:pPr>
    </w:p>
    <w:p w14:paraId="03D3598C" w14:textId="77777777" w:rsidR="00E4190E" w:rsidRPr="006B7160" w:rsidRDefault="00E4190E" w:rsidP="00E4190E">
      <w:pPr>
        <w:spacing w:line="276" w:lineRule="auto"/>
        <w:rPr>
          <w:b/>
          <w:color w:val="000000" w:themeColor="text1"/>
          <w:szCs w:val="24"/>
          <w:lang w:val="hr-HR"/>
        </w:rPr>
      </w:pPr>
      <w:r w:rsidRPr="006B7160">
        <w:rPr>
          <w:b/>
          <w:color w:val="000000" w:themeColor="text1"/>
          <w:szCs w:val="24"/>
          <w:lang w:val="hr-HR"/>
        </w:rPr>
        <w:t>Prostorni resursi</w:t>
      </w:r>
    </w:p>
    <w:p w14:paraId="5E1F146B" w14:textId="77777777" w:rsidR="00E4190E" w:rsidRPr="006B7160" w:rsidRDefault="00E4190E" w:rsidP="00E4190E">
      <w:pPr>
        <w:spacing w:line="276" w:lineRule="auto"/>
        <w:rPr>
          <w:b/>
          <w:color w:val="000000" w:themeColor="text1"/>
          <w:szCs w:val="24"/>
          <w:lang w:val="hr-HR"/>
        </w:rPr>
      </w:pPr>
    </w:p>
    <w:p w14:paraId="695F2E6D" w14:textId="77777777" w:rsidR="00E4190E" w:rsidRPr="006B7160" w:rsidRDefault="00E4190E" w:rsidP="00E4190E">
      <w:pPr>
        <w:spacing w:line="276" w:lineRule="auto"/>
        <w:rPr>
          <w:color w:val="000000" w:themeColor="text1"/>
          <w:szCs w:val="24"/>
          <w:lang w:val="hr-HR"/>
        </w:rPr>
      </w:pPr>
      <w:r w:rsidRPr="006B7160">
        <w:rPr>
          <w:color w:val="000000" w:themeColor="text1"/>
          <w:szCs w:val="24"/>
          <w:lang w:val="hr-HR"/>
        </w:rPr>
        <w:t>Ministarstvo unutrašnjih poslova Tuzlanskog kantona raspolaže prostorijama za zadržavanje u gotovo svim policijskim upravama, a kako slijedi:</w:t>
      </w:r>
    </w:p>
    <w:p w14:paraId="0384F879" w14:textId="77777777" w:rsidR="00E4190E" w:rsidRPr="006B7160" w:rsidRDefault="00996AA0" w:rsidP="00E4190E">
      <w:pPr>
        <w:pStyle w:val="ListParagraph"/>
        <w:numPr>
          <w:ilvl w:val="0"/>
          <w:numId w:val="19"/>
        </w:numPr>
        <w:spacing w:after="200" w:line="276" w:lineRule="auto"/>
        <w:jc w:val="left"/>
        <w:rPr>
          <w:color w:val="000000" w:themeColor="text1"/>
          <w:szCs w:val="24"/>
          <w:lang w:val="hr-HR"/>
        </w:rPr>
      </w:pPr>
      <w:r w:rsidRPr="006B7160">
        <w:rPr>
          <w:color w:val="000000" w:themeColor="text1"/>
          <w:szCs w:val="24"/>
          <w:lang w:val="hr-HR"/>
        </w:rPr>
        <w:t xml:space="preserve">Policijska uprava Gradačac </w:t>
      </w:r>
      <w:r w:rsidR="00C54434">
        <w:rPr>
          <w:color w:val="000000" w:themeColor="text1"/>
          <w:szCs w:val="24"/>
          <w:lang w:val="hr-HR"/>
        </w:rPr>
        <w:t>–</w:t>
      </w:r>
      <w:r w:rsidRPr="006B7160">
        <w:rPr>
          <w:color w:val="000000" w:themeColor="text1"/>
          <w:szCs w:val="24"/>
          <w:lang w:val="hr-HR"/>
        </w:rPr>
        <w:t xml:space="preserve"> </w:t>
      </w:r>
      <w:r w:rsidR="00E4190E" w:rsidRPr="006B7160">
        <w:rPr>
          <w:color w:val="000000" w:themeColor="text1"/>
          <w:szCs w:val="24"/>
          <w:lang w:val="hr-HR"/>
        </w:rPr>
        <w:t>dvije prostorije za zadržavanje</w:t>
      </w:r>
      <w:r w:rsidR="00C54434">
        <w:rPr>
          <w:color w:val="000000" w:themeColor="text1"/>
          <w:szCs w:val="24"/>
          <w:lang w:val="hr-HR"/>
        </w:rPr>
        <w:t>;</w:t>
      </w:r>
    </w:p>
    <w:p w14:paraId="1F3CEA83" w14:textId="77777777" w:rsidR="00E4190E" w:rsidRPr="006B7160" w:rsidRDefault="00996AA0" w:rsidP="00E4190E">
      <w:pPr>
        <w:pStyle w:val="ListParagraph"/>
        <w:numPr>
          <w:ilvl w:val="0"/>
          <w:numId w:val="19"/>
        </w:numPr>
        <w:spacing w:after="200" w:line="276" w:lineRule="auto"/>
        <w:jc w:val="left"/>
        <w:rPr>
          <w:color w:val="000000" w:themeColor="text1"/>
          <w:szCs w:val="24"/>
          <w:lang w:val="hr-HR"/>
        </w:rPr>
      </w:pPr>
      <w:r w:rsidRPr="006B7160">
        <w:rPr>
          <w:color w:val="000000" w:themeColor="text1"/>
          <w:szCs w:val="24"/>
          <w:lang w:val="hr-HR"/>
        </w:rPr>
        <w:t xml:space="preserve">Policijska uprava Srebrenik </w:t>
      </w:r>
      <w:r w:rsidR="00C54434">
        <w:rPr>
          <w:color w:val="000000" w:themeColor="text1"/>
          <w:szCs w:val="24"/>
          <w:lang w:val="hr-HR"/>
        </w:rPr>
        <w:t>–</w:t>
      </w:r>
      <w:r w:rsidRPr="006B7160">
        <w:rPr>
          <w:color w:val="000000" w:themeColor="text1"/>
          <w:szCs w:val="24"/>
          <w:lang w:val="hr-HR"/>
        </w:rPr>
        <w:t xml:space="preserve"> </w:t>
      </w:r>
      <w:r w:rsidR="00E4190E" w:rsidRPr="006B7160">
        <w:rPr>
          <w:color w:val="000000" w:themeColor="text1"/>
          <w:szCs w:val="24"/>
          <w:lang w:val="hr-HR"/>
        </w:rPr>
        <w:t>dvije prostorije za zadržavanje</w:t>
      </w:r>
      <w:r w:rsidR="00C54434">
        <w:rPr>
          <w:color w:val="000000" w:themeColor="text1"/>
          <w:szCs w:val="24"/>
          <w:lang w:val="hr-HR"/>
        </w:rPr>
        <w:t>;</w:t>
      </w:r>
    </w:p>
    <w:p w14:paraId="7EFD7209" w14:textId="77777777" w:rsidR="00E4190E" w:rsidRPr="006B7160" w:rsidRDefault="00E4190E" w:rsidP="00E4190E">
      <w:pPr>
        <w:pStyle w:val="ListParagraph"/>
        <w:numPr>
          <w:ilvl w:val="0"/>
          <w:numId w:val="19"/>
        </w:numPr>
        <w:spacing w:after="200" w:line="276" w:lineRule="auto"/>
        <w:jc w:val="left"/>
        <w:rPr>
          <w:color w:val="000000" w:themeColor="text1"/>
          <w:szCs w:val="24"/>
          <w:lang w:val="hr-HR"/>
        </w:rPr>
      </w:pPr>
      <w:r w:rsidRPr="006B7160">
        <w:rPr>
          <w:color w:val="000000" w:themeColor="text1"/>
          <w:szCs w:val="24"/>
          <w:lang w:val="hr-HR"/>
        </w:rPr>
        <w:t>Policijska uprava Gračani</w:t>
      </w:r>
      <w:r w:rsidR="00996AA0" w:rsidRPr="006B7160">
        <w:rPr>
          <w:color w:val="000000" w:themeColor="text1"/>
          <w:szCs w:val="24"/>
          <w:lang w:val="hr-HR"/>
        </w:rPr>
        <w:t xml:space="preserve">ca </w:t>
      </w:r>
      <w:r w:rsidR="00C54434">
        <w:rPr>
          <w:color w:val="000000" w:themeColor="text1"/>
          <w:szCs w:val="24"/>
          <w:lang w:val="hr-HR"/>
        </w:rPr>
        <w:t>–</w:t>
      </w:r>
      <w:r w:rsidRPr="006B7160">
        <w:rPr>
          <w:color w:val="000000" w:themeColor="text1"/>
          <w:szCs w:val="24"/>
          <w:lang w:val="hr-HR"/>
        </w:rPr>
        <w:t xml:space="preserve"> dvije prostorije za zadržavanje</w:t>
      </w:r>
      <w:r w:rsidR="00C54434">
        <w:rPr>
          <w:color w:val="000000" w:themeColor="text1"/>
          <w:szCs w:val="24"/>
          <w:lang w:val="hr-HR"/>
        </w:rPr>
        <w:t>;</w:t>
      </w:r>
    </w:p>
    <w:p w14:paraId="5C0CCA4A" w14:textId="77777777" w:rsidR="00E4190E" w:rsidRPr="006B7160" w:rsidRDefault="00996AA0" w:rsidP="00E4190E">
      <w:pPr>
        <w:pStyle w:val="ListParagraph"/>
        <w:numPr>
          <w:ilvl w:val="0"/>
          <w:numId w:val="19"/>
        </w:numPr>
        <w:spacing w:after="200" w:line="276" w:lineRule="auto"/>
        <w:jc w:val="left"/>
        <w:rPr>
          <w:color w:val="000000" w:themeColor="text1"/>
          <w:szCs w:val="24"/>
          <w:lang w:val="hr-HR"/>
        </w:rPr>
      </w:pPr>
      <w:r w:rsidRPr="006B7160">
        <w:rPr>
          <w:color w:val="000000" w:themeColor="text1"/>
          <w:szCs w:val="24"/>
          <w:lang w:val="hr-HR"/>
        </w:rPr>
        <w:t xml:space="preserve">Policijska uprava Lukavac </w:t>
      </w:r>
      <w:r w:rsidR="00C54434">
        <w:rPr>
          <w:color w:val="000000" w:themeColor="text1"/>
          <w:szCs w:val="24"/>
          <w:lang w:val="hr-HR"/>
        </w:rPr>
        <w:t>–</w:t>
      </w:r>
      <w:r w:rsidRPr="006B7160">
        <w:rPr>
          <w:color w:val="000000" w:themeColor="text1"/>
          <w:szCs w:val="24"/>
          <w:lang w:val="hr-HR"/>
        </w:rPr>
        <w:t xml:space="preserve"> </w:t>
      </w:r>
      <w:r w:rsidR="00E4190E" w:rsidRPr="006B7160">
        <w:rPr>
          <w:color w:val="000000" w:themeColor="text1"/>
          <w:szCs w:val="24"/>
          <w:lang w:val="hr-HR"/>
        </w:rPr>
        <w:t>dvije prostorije za zadržavanje</w:t>
      </w:r>
      <w:r w:rsidR="00C54434">
        <w:rPr>
          <w:color w:val="000000" w:themeColor="text1"/>
          <w:szCs w:val="24"/>
          <w:lang w:val="hr-HR"/>
        </w:rPr>
        <w:t>;</w:t>
      </w:r>
    </w:p>
    <w:p w14:paraId="71B95F02" w14:textId="77777777" w:rsidR="00E4190E" w:rsidRPr="006B7160" w:rsidRDefault="00996AA0" w:rsidP="00E4190E">
      <w:pPr>
        <w:pStyle w:val="ListParagraph"/>
        <w:numPr>
          <w:ilvl w:val="0"/>
          <w:numId w:val="19"/>
        </w:numPr>
        <w:spacing w:after="200" w:line="276" w:lineRule="auto"/>
        <w:jc w:val="left"/>
        <w:rPr>
          <w:color w:val="000000" w:themeColor="text1"/>
          <w:szCs w:val="24"/>
          <w:lang w:val="hr-HR"/>
        </w:rPr>
      </w:pPr>
      <w:r w:rsidRPr="006B7160">
        <w:rPr>
          <w:color w:val="000000" w:themeColor="text1"/>
          <w:szCs w:val="24"/>
          <w:lang w:val="hr-HR"/>
        </w:rPr>
        <w:t xml:space="preserve">Policijska uprava Banovići </w:t>
      </w:r>
      <w:r w:rsidR="00C54434">
        <w:rPr>
          <w:color w:val="000000" w:themeColor="text1"/>
          <w:szCs w:val="24"/>
          <w:lang w:val="hr-HR"/>
        </w:rPr>
        <w:t>–</w:t>
      </w:r>
      <w:r w:rsidRPr="006B7160">
        <w:rPr>
          <w:color w:val="000000" w:themeColor="text1"/>
          <w:szCs w:val="24"/>
          <w:lang w:val="hr-HR"/>
        </w:rPr>
        <w:t xml:space="preserve"> </w:t>
      </w:r>
      <w:r w:rsidR="00E4190E" w:rsidRPr="006B7160">
        <w:rPr>
          <w:color w:val="000000" w:themeColor="text1"/>
          <w:szCs w:val="24"/>
          <w:lang w:val="hr-HR"/>
        </w:rPr>
        <w:t>jedna prostorij</w:t>
      </w:r>
      <w:r w:rsidR="00C54434">
        <w:rPr>
          <w:color w:val="000000" w:themeColor="text1"/>
          <w:szCs w:val="24"/>
          <w:lang w:val="hr-HR"/>
        </w:rPr>
        <w:t>a</w:t>
      </w:r>
      <w:r w:rsidR="00E4190E" w:rsidRPr="006B7160">
        <w:rPr>
          <w:color w:val="000000" w:themeColor="text1"/>
          <w:szCs w:val="24"/>
          <w:lang w:val="hr-HR"/>
        </w:rPr>
        <w:t xml:space="preserve"> za z</w:t>
      </w:r>
      <w:r w:rsidR="003B456C">
        <w:rPr>
          <w:color w:val="000000" w:themeColor="text1"/>
          <w:szCs w:val="24"/>
          <w:lang w:val="hr-HR"/>
        </w:rPr>
        <w:t>a</w:t>
      </w:r>
      <w:r w:rsidR="00E4190E" w:rsidRPr="006B7160">
        <w:rPr>
          <w:color w:val="000000" w:themeColor="text1"/>
          <w:szCs w:val="24"/>
          <w:lang w:val="hr-HR"/>
        </w:rPr>
        <w:t>državanje</w:t>
      </w:r>
      <w:r w:rsidR="00C54434">
        <w:rPr>
          <w:color w:val="000000" w:themeColor="text1"/>
          <w:szCs w:val="24"/>
          <w:lang w:val="hr-HR"/>
        </w:rPr>
        <w:t>;</w:t>
      </w:r>
    </w:p>
    <w:p w14:paraId="6F7EBFAB" w14:textId="77777777" w:rsidR="00E4190E" w:rsidRPr="006B7160" w:rsidRDefault="00E4190E" w:rsidP="00E4190E">
      <w:pPr>
        <w:pStyle w:val="ListParagraph"/>
        <w:numPr>
          <w:ilvl w:val="0"/>
          <w:numId w:val="19"/>
        </w:numPr>
        <w:spacing w:after="200" w:line="276" w:lineRule="auto"/>
        <w:jc w:val="left"/>
        <w:rPr>
          <w:color w:val="000000" w:themeColor="text1"/>
          <w:szCs w:val="24"/>
          <w:lang w:val="hr-HR"/>
        </w:rPr>
      </w:pPr>
      <w:r w:rsidRPr="006B7160">
        <w:rPr>
          <w:color w:val="000000" w:themeColor="text1"/>
          <w:szCs w:val="24"/>
          <w:lang w:val="hr-HR"/>
        </w:rPr>
        <w:t xml:space="preserve">Policijska uprava Kladanj </w:t>
      </w:r>
      <w:r w:rsidR="00C54434">
        <w:rPr>
          <w:color w:val="000000" w:themeColor="text1"/>
          <w:szCs w:val="24"/>
          <w:lang w:val="hr-HR"/>
        </w:rPr>
        <w:t>–</w:t>
      </w:r>
      <w:r w:rsidRPr="006B7160">
        <w:rPr>
          <w:color w:val="000000" w:themeColor="text1"/>
          <w:szCs w:val="24"/>
          <w:lang w:val="hr-HR"/>
        </w:rPr>
        <w:t xml:space="preserve"> jedna prostorija za zadržavanje</w:t>
      </w:r>
      <w:r w:rsidR="00C54434">
        <w:rPr>
          <w:color w:val="000000" w:themeColor="text1"/>
          <w:szCs w:val="24"/>
          <w:lang w:val="hr-HR"/>
        </w:rPr>
        <w:t>;</w:t>
      </w:r>
    </w:p>
    <w:p w14:paraId="6C8BEB58" w14:textId="77777777" w:rsidR="00E4190E" w:rsidRPr="006B7160" w:rsidRDefault="00996AA0" w:rsidP="00E4190E">
      <w:pPr>
        <w:pStyle w:val="ListParagraph"/>
        <w:numPr>
          <w:ilvl w:val="0"/>
          <w:numId w:val="19"/>
        </w:numPr>
        <w:spacing w:after="200" w:line="276" w:lineRule="auto"/>
        <w:jc w:val="left"/>
        <w:rPr>
          <w:color w:val="000000" w:themeColor="text1"/>
          <w:szCs w:val="24"/>
          <w:lang w:val="hr-HR"/>
        </w:rPr>
      </w:pPr>
      <w:r w:rsidRPr="006B7160">
        <w:rPr>
          <w:color w:val="000000" w:themeColor="text1"/>
          <w:szCs w:val="24"/>
          <w:lang w:val="hr-HR"/>
        </w:rPr>
        <w:t xml:space="preserve">Policijska uprava Kalesija </w:t>
      </w:r>
      <w:r w:rsidR="00C54434">
        <w:rPr>
          <w:color w:val="000000" w:themeColor="text1"/>
          <w:szCs w:val="24"/>
          <w:lang w:val="hr-HR"/>
        </w:rPr>
        <w:t>–</w:t>
      </w:r>
      <w:r w:rsidRPr="006B7160">
        <w:rPr>
          <w:color w:val="000000" w:themeColor="text1"/>
          <w:szCs w:val="24"/>
          <w:lang w:val="hr-HR"/>
        </w:rPr>
        <w:t xml:space="preserve"> </w:t>
      </w:r>
      <w:r w:rsidR="00E4190E" w:rsidRPr="006B7160">
        <w:rPr>
          <w:color w:val="000000" w:themeColor="text1"/>
          <w:szCs w:val="24"/>
          <w:lang w:val="hr-HR"/>
        </w:rPr>
        <w:t>jedna prostorija za z</w:t>
      </w:r>
      <w:r w:rsidR="003B456C">
        <w:rPr>
          <w:color w:val="000000" w:themeColor="text1"/>
          <w:szCs w:val="24"/>
          <w:lang w:val="hr-HR"/>
        </w:rPr>
        <w:t>a</w:t>
      </w:r>
      <w:r w:rsidR="00E4190E" w:rsidRPr="006B7160">
        <w:rPr>
          <w:color w:val="000000" w:themeColor="text1"/>
          <w:szCs w:val="24"/>
          <w:lang w:val="hr-HR"/>
        </w:rPr>
        <w:t xml:space="preserve">državanje i </w:t>
      </w:r>
    </w:p>
    <w:p w14:paraId="4ED08248" w14:textId="77777777" w:rsidR="00E4190E" w:rsidRPr="006B7160" w:rsidRDefault="00E4190E" w:rsidP="00E4190E">
      <w:pPr>
        <w:pStyle w:val="ListParagraph"/>
        <w:numPr>
          <w:ilvl w:val="0"/>
          <w:numId w:val="19"/>
        </w:numPr>
        <w:spacing w:after="200" w:line="276" w:lineRule="auto"/>
        <w:jc w:val="left"/>
        <w:rPr>
          <w:color w:val="000000" w:themeColor="text1"/>
          <w:szCs w:val="24"/>
          <w:lang w:val="hr-HR"/>
        </w:rPr>
      </w:pPr>
      <w:r w:rsidRPr="006B7160">
        <w:rPr>
          <w:color w:val="000000" w:themeColor="text1"/>
          <w:szCs w:val="24"/>
          <w:lang w:val="hr-HR"/>
        </w:rPr>
        <w:t>Uprava policije/</w:t>
      </w:r>
      <w:r w:rsidR="00C54434">
        <w:rPr>
          <w:color w:val="000000" w:themeColor="text1"/>
          <w:szCs w:val="24"/>
          <w:lang w:val="hr-HR"/>
        </w:rPr>
        <w:t>S</w:t>
      </w:r>
      <w:r w:rsidRPr="006B7160">
        <w:rPr>
          <w:color w:val="000000" w:themeColor="text1"/>
          <w:szCs w:val="24"/>
          <w:lang w:val="hr-HR"/>
        </w:rPr>
        <w:t>jedište</w:t>
      </w:r>
      <w:r w:rsidR="00996AA0" w:rsidRPr="006B7160">
        <w:rPr>
          <w:color w:val="000000" w:themeColor="text1"/>
          <w:szCs w:val="24"/>
          <w:lang w:val="hr-HR"/>
        </w:rPr>
        <w:t xml:space="preserve"> </w:t>
      </w:r>
      <w:r w:rsidR="00C54434">
        <w:rPr>
          <w:color w:val="000000" w:themeColor="text1"/>
          <w:szCs w:val="24"/>
          <w:lang w:val="hr-HR"/>
        </w:rPr>
        <w:t>–</w:t>
      </w:r>
      <w:r w:rsidRPr="006B7160">
        <w:rPr>
          <w:color w:val="000000" w:themeColor="text1"/>
          <w:szCs w:val="24"/>
          <w:lang w:val="hr-HR"/>
        </w:rPr>
        <w:t xml:space="preserve"> dvije prostorije za zadržavanje.</w:t>
      </w:r>
    </w:p>
    <w:p w14:paraId="3022F2FA" w14:textId="77777777" w:rsidR="00E4190E" w:rsidRPr="006B7160" w:rsidRDefault="00E4190E" w:rsidP="00E4190E">
      <w:pPr>
        <w:spacing w:line="276" w:lineRule="auto"/>
        <w:rPr>
          <w:color w:val="000000" w:themeColor="text1"/>
          <w:szCs w:val="24"/>
          <w:lang w:val="hr-HR"/>
        </w:rPr>
      </w:pPr>
    </w:p>
    <w:p w14:paraId="47D02D19" w14:textId="77777777" w:rsidR="00E4190E" w:rsidRPr="006B7160" w:rsidRDefault="00E4190E" w:rsidP="00E4190E">
      <w:pPr>
        <w:spacing w:line="276" w:lineRule="auto"/>
        <w:rPr>
          <w:color w:val="000000" w:themeColor="text1"/>
          <w:szCs w:val="24"/>
          <w:lang w:val="hr-HR"/>
        </w:rPr>
      </w:pPr>
      <w:r w:rsidRPr="006B7160">
        <w:rPr>
          <w:color w:val="000000" w:themeColor="text1"/>
          <w:szCs w:val="24"/>
          <w:lang w:val="hr-HR"/>
        </w:rPr>
        <w:t>Uprava policije/Sjedište u Tuzli</w:t>
      </w:r>
      <w:r w:rsidR="00C54434">
        <w:rPr>
          <w:color w:val="000000" w:themeColor="text1"/>
          <w:szCs w:val="24"/>
          <w:lang w:val="hr-HR"/>
        </w:rPr>
        <w:t xml:space="preserve"> </w:t>
      </w:r>
      <w:r w:rsidRPr="006B7160">
        <w:rPr>
          <w:color w:val="000000" w:themeColor="text1"/>
          <w:szCs w:val="24"/>
          <w:lang w:val="hr-HR"/>
        </w:rPr>
        <w:t>raspolaže s dvije prostorije za zadržavanje lica lišenih slobode u kojima se mogu smjestiti po dva lica. Prostorijama za zadržavanje prilazi se kroz predsoblje</w:t>
      </w:r>
      <w:r w:rsidR="00C54434">
        <w:rPr>
          <w:color w:val="000000" w:themeColor="text1"/>
          <w:szCs w:val="24"/>
          <w:lang w:val="hr-HR"/>
        </w:rPr>
        <w:t>,</w:t>
      </w:r>
      <w:r w:rsidRPr="006B7160">
        <w:rPr>
          <w:color w:val="000000" w:themeColor="text1"/>
          <w:szCs w:val="24"/>
          <w:lang w:val="hr-HR"/>
        </w:rPr>
        <w:t xml:space="preserve"> koje se koristi za smještaj čuvara ili nadzor nad licima lišenim slobode.</w:t>
      </w:r>
    </w:p>
    <w:p w14:paraId="185EEE7A" w14:textId="77777777" w:rsidR="00E4190E" w:rsidRPr="006B7160" w:rsidRDefault="00E4190E" w:rsidP="00E4190E">
      <w:pPr>
        <w:spacing w:line="276" w:lineRule="auto"/>
        <w:rPr>
          <w:color w:val="000000" w:themeColor="text1"/>
          <w:szCs w:val="24"/>
          <w:lang w:val="hr-HR"/>
        </w:rPr>
      </w:pPr>
    </w:p>
    <w:p w14:paraId="0CEF825C" w14:textId="77777777" w:rsidR="00E4190E" w:rsidRPr="006B7160" w:rsidRDefault="00E4190E" w:rsidP="00E4190E">
      <w:pPr>
        <w:spacing w:line="276" w:lineRule="auto"/>
        <w:rPr>
          <w:color w:val="000000" w:themeColor="text1"/>
          <w:szCs w:val="24"/>
          <w:lang w:val="hr-HR"/>
        </w:rPr>
      </w:pPr>
      <w:r w:rsidRPr="006B7160">
        <w:rPr>
          <w:color w:val="000000" w:themeColor="text1"/>
          <w:szCs w:val="24"/>
          <w:lang w:val="hr-HR"/>
        </w:rPr>
        <w:t>Na da</w:t>
      </w:r>
      <w:r w:rsidR="002346DA" w:rsidRPr="006B7160">
        <w:rPr>
          <w:color w:val="000000" w:themeColor="text1"/>
          <w:szCs w:val="24"/>
          <w:lang w:val="hr-HR"/>
        </w:rPr>
        <w:t>n</w:t>
      </w:r>
      <w:r w:rsidRPr="006B7160">
        <w:rPr>
          <w:color w:val="000000" w:themeColor="text1"/>
          <w:szCs w:val="24"/>
          <w:lang w:val="hr-HR"/>
        </w:rPr>
        <w:t xml:space="preserve"> posjete izvršen je uvid u prostorije za zadržavanje, kojom prilikom je konstat</w:t>
      </w:r>
      <w:r w:rsidR="00C54434">
        <w:rPr>
          <w:color w:val="000000" w:themeColor="text1"/>
          <w:szCs w:val="24"/>
          <w:lang w:val="hr-HR"/>
        </w:rPr>
        <w:t>ir</w:t>
      </w:r>
      <w:r w:rsidRPr="006B7160">
        <w:rPr>
          <w:color w:val="000000" w:themeColor="text1"/>
          <w:szCs w:val="24"/>
          <w:lang w:val="hr-HR"/>
        </w:rPr>
        <w:t xml:space="preserve">ano da su kapaciteti prostorija za zadržavanje kao i </w:t>
      </w:r>
      <w:r w:rsidR="00C54434">
        <w:rPr>
          <w:color w:val="000000" w:themeColor="text1"/>
          <w:szCs w:val="24"/>
          <w:lang w:val="hr-HR"/>
        </w:rPr>
        <w:t>uvjeti</w:t>
      </w:r>
      <w:r w:rsidRPr="006B7160">
        <w:rPr>
          <w:color w:val="000000" w:themeColor="text1"/>
          <w:szCs w:val="24"/>
          <w:lang w:val="hr-HR"/>
        </w:rPr>
        <w:t xml:space="preserve"> boravka isti kao 2018. godine. Dakle, podovi u prostorijama za zadržavanje su prekriveni pločicama koje su u dobrom stanju. Zidovi su okrečeni. Vrata su metalna sa špijunkom. Svaka prostorija za zadržavanje ima prozore koji se otvaraju s vanjske strane, čime je omogućen redovan dotok prirodne svjetlosti i svježeg </w:t>
      </w:r>
      <w:r w:rsidR="00C54434">
        <w:rPr>
          <w:color w:val="000000" w:themeColor="text1"/>
          <w:szCs w:val="24"/>
          <w:lang w:val="hr-HR"/>
        </w:rPr>
        <w:t>zraka</w:t>
      </w:r>
      <w:r w:rsidRPr="006B7160">
        <w:rPr>
          <w:color w:val="000000" w:themeColor="text1"/>
          <w:szCs w:val="24"/>
          <w:lang w:val="hr-HR"/>
        </w:rPr>
        <w:t xml:space="preserve">. Prozori su osigurani metalnim rešetkama. Na krevetima se nalaze novi madraci, deke, jastuci i posteljina. Zadržanim licima se </w:t>
      </w:r>
      <w:r w:rsidR="00C54434">
        <w:rPr>
          <w:color w:val="000000" w:themeColor="text1"/>
          <w:szCs w:val="24"/>
          <w:lang w:val="hr-HR"/>
        </w:rPr>
        <w:t>osiguravaju</w:t>
      </w:r>
      <w:r w:rsidRPr="006B7160">
        <w:rPr>
          <w:color w:val="000000" w:themeColor="text1"/>
          <w:szCs w:val="24"/>
          <w:lang w:val="hr-HR"/>
        </w:rPr>
        <w:t xml:space="preserve"> osnovna sredstva za higijenu. Prostorije sadrže sanitarni čvor, čučavac i umivaonik, koji su funkcionalni i u dobrom stanju. U prostorijama su postavljeni radijatori</w:t>
      </w:r>
      <w:r w:rsidR="006D57D5">
        <w:rPr>
          <w:color w:val="000000" w:themeColor="text1"/>
          <w:szCs w:val="24"/>
          <w:lang w:val="hr-HR"/>
        </w:rPr>
        <w:t>,</w:t>
      </w:r>
      <w:r w:rsidRPr="006B7160">
        <w:rPr>
          <w:color w:val="000000" w:themeColor="text1"/>
          <w:szCs w:val="24"/>
          <w:lang w:val="hr-HR"/>
        </w:rPr>
        <w:t xml:space="preserve"> koji su zaštićeni metalnim rešetkama, u cilju sprečavanja samopovređivanja. U objektu je instalirano centralno grijanje. Generalna ocjena stanja prostorija za zadržavanje je na zadovoljavajućem nivou, a posebno je pohvalno da je u </w:t>
      </w:r>
      <w:r w:rsidR="006D57D5">
        <w:rPr>
          <w:color w:val="000000" w:themeColor="text1"/>
          <w:szCs w:val="24"/>
          <w:lang w:val="hr-HR"/>
        </w:rPr>
        <w:t>nj</w:t>
      </w:r>
      <w:r w:rsidRPr="006B7160">
        <w:rPr>
          <w:color w:val="000000" w:themeColor="text1"/>
          <w:szCs w:val="24"/>
          <w:lang w:val="hr-HR"/>
        </w:rPr>
        <w:t>ima dostupna topla i hladna voda.</w:t>
      </w:r>
    </w:p>
    <w:p w14:paraId="5B68B433" w14:textId="77777777" w:rsidR="00E4190E" w:rsidRPr="006B7160" w:rsidRDefault="00E4190E" w:rsidP="00E4190E">
      <w:pPr>
        <w:spacing w:line="276" w:lineRule="auto"/>
        <w:rPr>
          <w:color w:val="000000" w:themeColor="text1"/>
          <w:szCs w:val="24"/>
          <w:lang w:val="hr-HR"/>
        </w:rPr>
      </w:pPr>
    </w:p>
    <w:p w14:paraId="5AD5EBE2" w14:textId="77777777" w:rsidR="00E4190E" w:rsidRPr="006B7160" w:rsidRDefault="00E4190E" w:rsidP="00E4190E">
      <w:pPr>
        <w:spacing w:line="276" w:lineRule="auto"/>
        <w:rPr>
          <w:color w:val="000000" w:themeColor="text1"/>
          <w:szCs w:val="24"/>
          <w:lang w:val="hr-HR"/>
        </w:rPr>
      </w:pPr>
      <w:r w:rsidRPr="006B7160">
        <w:rPr>
          <w:color w:val="000000" w:themeColor="text1"/>
          <w:szCs w:val="24"/>
          <w:lang w:val="hr-HR"/>
        </w:rPr>
        <w:t xml:space="preserve">Prostorije i dalje nisu pokrivene videonadzorom, te se </w:t>
      </w:r>
      <w:r w:rsidR="006D57D5">
        <w:rPr>
          <w:color w:val="000000" w:themeColor="text1"/>
          <w:szCs w:val="24"/>
          <w:lang w:val="hr-HR"/>
        </w:rPr>
        <w:t>on</w:t>
      </w:r>
      <w:r w:rsidRPr="006B7160">
        <w:rPr>
          <w:color w:val="000000" w:themeColor="text1"/>
          <w:szCs w:val="24"/>
          <w:lang w:val="hr-HR"/>
        </w:rPr>
        <w:t xml:space="preserve"> vrši neposrednim obilaskom policijskih službenika na svakih 15 minuta. </w:t>
      </w:r>
    </w:p>
    <w:p w14:paraId="5BC71165" w14:textId="77777777" w:rsidR="00E4190E" w:rsidRPr="006B7160" w:rsidRDefault="00E4190E" w:rsidP="00E4190E">
      <w:pPr>
        <w:spacing w:line="276" w:lineRule="auto"/>
        <w:rPr>
          <w:color w:val="000000" w:themeColor="text1"/>
          <w:szCs w:val="24"/>
          <w:lang w:val="hr-HR"/>
        </w:rPr>
      </w:pPr>
    </w:p>
    <w:p w14:paraId="7EF336CA" w14:textId="77777777" w:rsidR="00E4190E" w:rsidRPr="006B7160" w:rsidRDefault="00E4190E" w:rsidP="00E4190E">
      <w:pPr>
        <w:spacing w:line="276" w:lineRule="auto"/>
        <w:rPr>
          <w:color w:val="000000" w:themeColor="text1"/>
          <w:szCs w:val="24"/>
          <w:lang w:val="hr-HR"/>
        </w:rPr>
      </w:pPr>
      <w:r w:rsidRPr="006B7160">
        <w:rPr>
          <w:color w:val="000000" w:themeColor="text1"/>
          <w:szCs w:val="24"/>
          <w:lang w:val="hr-HR"/>
        </w:rPr>
        <w:t xml:space="preserve">Prilikom smještaja lica u prostorije za zadržavanje vodi se računa o </w:t>
      </w:r>
      <w:r w:rsidR="00C54434">
        <w:rPr>
          <w:color w:val="000000" w:themeColor="text1"/>
          <w:szCs w:val="24"/>
          <w:lang w:val="hr-HR"/>
        </w:rPr>
        <w:t>s</w:t>
      </w:r>
      <w:r w:rsidRPr="006B7160">
        <w:rPr>
          <w:color w:val="000000" w:themeColor="text1"/>
          <w:szCs w:val="24"/>
          <w:lang w:val="hr-HR"/>
        </w:rPr>
        <w:t xml:space="preserve">polnoj strukturi, kao i o činjenici da se odvojeno smještaju maloljetna i punoljetna lica. </w:t>
      </w:r>
    </w:p>
    <w:p w14:paraId="5389E130" w14:textId="77777777" w:rsidR="00E4190E" w:rsidRPr="006B7160" w:rsidRDefault="00E4190E" w:rsidP="00E4190E">
      <w:pPr>
        <w:spacing w:line="276" w:lineRule="auto"/>
        <w:rPr>
          <w:color w:val="000000" w:themeColor="text1"/>
          <w:szCs w:val="24"/>
          <w:lang w:val="hr-HR"/>
        </w:rPr>
      </w:pPr>
    </w:p>
    <w:p w14:paraId="6B90C760" w14:textId="77777777" w:rsidR="00E4190E" w:rsidRPr="006B7160" w:rsidRDefault="00E4190E" w:rsidP="00E4190E">
      <w:pPr>
        <w:spacing w:line="276" w:lineRule="auto"/>
        <w:rPr>
          <w:color w:val="000000" w:themeColor="text1"/>
          <w:szCs w:val="24"/>
          <w:lang w:val="hr-HR"/>
        </w:rPr>
      </w:pPr>
      <w:r w:rsidRPr="006B7160">
        <w:rPr>
          <w:color w:val="000000" w:themeColor="text1"/>
          <w:szCs w:val="24"/>
          <w:lang w:val="hr-HR"/>
        </w:rPr>
        <w:t>U trenutku posjete u prostorijama za zadržavanje nisu zatečena lica lišena slobode.</w:t>
      </w:r>
    </w:p>
    <w:p w14:paraId="2C3D9F05" w14:textId="77777777" w:rsidR="00E4190E" w:rsidRPr="006B7160" w:rsidRDefault="00E4190E" w:rsidP="00E4190E">
      <w:pPr>
        <w:rPr>
          <w:color w:val="000000" w:themeColor="text1"/>
          <w:spacing w:val="2"/>
          <w:position w:val="2"/>
          <w:szCs w:val="24"/>
          <w:lang w:val="hr-HR"/>
        </w:rPr>
      </w:pPr>
    </w:p>
    <w:tbl>
      <w:tblPr>
        <w:tblStyle w:val="TableGrid6"/>
        <w:tblW w:w="0" w:type="auto"/>
        <w:jc w:val="center"/>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shd w:val="pct10" w:color="auto" w:fill="auto"/>
        <w:tblLook w:val="04A0" w:firstRow="1" w:lastRow="0" w:firstColumn="1" w:lastColumn="0" w:noHBand="0" w:noVBand="1"/>
      </w:tblPr>
      <w:tblGrid>
        <w:gridCol w:w="4387"/>
        <w:gridCol w:w="2835"/>
        <w:gridCol w:w="850"/>
      </w:tblGrid>
      <w:tr w:rsidR="00E4190E" w:rsidRPr="006B7160" w14:paraId="692EEEF7" w14:textId="77777777" w:rsidTr="007E40D0">
        <w:trPr>
          <w:trHeight w:val="200"/>
          <w:jc w:val="center"/>
        </w:trPr>
        <w:tc>
          <w:tcPr>
            <w:tcW w:w="4387" w:type="dxa"/>
            <w:vMerge w:val="restart"/>
            <w:shd w:val="pct10" w:color="auto" w:fill="auto"/>
          </w:tcPr>
          <w:p w14:paraId="530A4115" w14:textId="77777777" w:rsidR="00E4190E" w:rsidRPr="006B7160" w:rsidRDefault="00E4190E" w:rsidP="00EB1B10">
            <w:pPr>
              <w:spacing w:line="276" w:lineRule="auto"/>
              <w:rPr>
                <w:b/>
                <w:color w:val="000000" w:themeColor="text1"/>
                <w:spacing w:val="2"/>
                <w:position w:val="2"/>
                <w:szCs w:val="24"/>
                <w:lang w:val="hr-HR"/>
              </w:rPr>
            </w:pPr>
          </w:p>
          <w:p w14:paraId="4B6F9A4B" w14:textId="77777777" w:rsidR="00E4190E" w:rsidRPr="006B7160" w:rsidRDefault="00E4190E" w:rsidP="00EB1B10">
            <w:pPr>
              <w:spacing w:line="276" w:lineRule="auto"/>
              <w:rPr>
                <w:b/>
                <w:color w:val="000000" w:themeColor="text1"/>
                <w:spacing w:val="2"/>
                <w:position w:val="2"/>
                <w:szCs w:val="24"/>
                <w:lang w:val="hr-HR"/>
              </w:rPr>
            </w:pPr>
            <w:r w:rsidRPr="006B7160">
              <w:rPr>
                <w:b/>
                <w:color w:val="000000" w:themeColor="text1"/>
                <w:spacing w:val="2"/>
                <w:position w:val="2"/>
                <w:szCs w:val="24"/>
                <w:lang w:val="hr-HR"/>
              </w:rPr>
              <w:t>Ukupan broj zadržanih lica</w:t>
            </w:r>
          </w:p>
          <w:p w14:paraId="137F1D05" w14:textId="77777777" w:rsidR="00E4190E" w:rsidRPr="006B7160" w:rsidRDefault="002A1A74" w:rsidP="00EB1B10">
            <w:pPr>
              <w:spacing w:line="276" w:lineRule="auto"/>
              <w:rPr>
                <w:b/>
                <w:color w:val="000000" w:themeColor="text1"/>
                <w:spacing w:val="2"/>
                <w:position w:val="2"/>
                <w:szCs w:val="24"/>
                <w:lang w:val="hr-HR"/>
              </w:rPr>
            </w:pPr>
            <w:r>
              <w:rPr>
                <w:b/>
                <w:color w:val="000000" w:themeColor="text1"/>
                <w:spacing w:val="2"/>
                <w:position w:val="2"/>
                <w:szCs w:val="24"/>
                <w:lang w:val="hr-HR"/>
              </w:rPr>
              <w:t xml:space="preserve">                     </w:t>
            </w:r>
            <w:r w:rsidR="00E4190E" w:rsidRPr="006B7160">
              <w:rPr>
                <w:b/>
                <w:color w:val="000000" w:themeColor="text1"/>
                <w:spacing w:val="2"/>
                <w:position w:val="2"/>
                <w:szCs w:val="24"/>
                <w:lang w:val="hr-HR"/>
              </w:rPr>
              <w:t>237</w:t>
            </w:r>
          </w:p>
        </w:tc>
        <w:tc>
          <w:tcPr>
            <w:tcW w:w="2835" w:type="dxa"/>
            <w:shd w:val="pct10" w:color="auto" w:fill="auto"/>
          </w:tcPr>
          <w:p w14:paraId="0E890044" w14:textId="77777777" w:rsidR="00E4190E" w:rsidRPr="006B7160" w:rsidRDefault="00E4190E" w:rsidP="00EB1B10">
            <w:pPr>
              <w:spacing w:line="276" w:lineRule="auto"/>
              <w:rPr>
                <w:b/>
                <w:color w:val="000000" w:themeColor="text1"/>
                <w:spacing w:val="2"/>
                <w:position w:val="2"/>
                <w:szCs w:val="24"/>
                <w:lang w:val="hr-HR"/>
              </w:rPr>
            </w:pPr>
            <w:r w:rsidRPr="006B7160">
              <w:rPr>
                <w:b/>
                <w:color w:val="000000" w:themeColor="text1"/>
                <w:spacing w:val="2"/>
                <w:position w:val="2"/>
                <w:szCs w:val="24"/>
                <w:lang w:val="hr-HR"/>
              </w:rPr>
              <w:t>Ženskih lica</w:t>
            </w:r>
          </w:p>
        </w:tc>
        <w:tc>
          <w:tcPr>
            <w:tcW w:w="850" w:type="dxa"/>
            <w:shd w:val="pct10" w:color="auto" w:fill="auto"/>
          </w:tcPr>
          <w:p w14:paraId="38DBF410" w14:textId="77777777" w:rsidR="00E4190E" w:rsidRPr="006B7160" w:rsidRDefault="00E4190E" w:rsidP="00EB1B10">
            <w:pPr>
              <w:spacing w:line="276" w:lineRule="auto"/>
              <w:rPr>
                <w:b/>
                <w:color w:val="000000" w:themeColor="text1"/>
                <w:spacing w:val="2"/>
                <w:position w:val="2"/>
                <w:szCs w:val="24"/>
                <w:lang w:val="hr-HR"/>
              </w:rPr>
            </w:pPr>
            <w:r w:rsidRPr="006B7160">
              <w:rPr>
                <w:b/>
                <w:color w:val="000000" w:themeColor="text1"/>
                <w:spacing w:val="2"/>
                <w:position w:val="2"/>
                <w:szCs w:val="24"/>
                <w:lang w:val="hr-HR"/>
              </w:rPr>
              <w:t>8</w:t>
            </w:r>
          </w:p>
        </w:tc>
      </w:tr>
      <w:tr w:rsidR="00E4190E" w:rsidRPr="006B7160" w14:paraId="367363C2" w14:textId="77777777" w:rsidTr="007E40D0">
        <w:trPr>
          <w:trHeight w:val="187"/>
          <w:jc w:val="center"/>
        </w:trPr>
        <w:tc>
          <w:tcPr>
            <w:tcW w:w="4387" w:type="dxa"/>
            <w:vMerge/>
            <w:shd w:val="pct10" w:color="auto" w:fill="auto"/>
          </w:tcPr>
          <w:p w14:paraId="48925BD0" w14:textId="77777777" w:rsidR="00E4190E" w:rsidRPr="006B7160" w:rsidRDefault="00E4190E" w:rsidP="00EB1B10">
            <w:pPr>
              <w:spacing w:line="276" w:lineRule="auto"/>
              <w:rPr>
                <w:b/>
                <w:color w:val="000000" w:themeColor="text1"/>
                <w:spacing w:val="2"/>
                <w:position w:val="2"/>
                <w:szCs w:val="24"/>
                <w:lang w:val="hr-HR"/>
              </w:rPr>
            </w:pPr>
          </w:p>
        </w:tc>
        <w:tc>
          <w:tcPr>
            <w:tcW w:w="2835" w:type="dxa"/>
            <w:shd w:val="pct10" w:color="auto" w:fill="auto"/>
          </w:tcPr>
          <w:p w14:paraId="31D90B7C" w14:textId="77777777" w:rsidR="00E4190E" w:rsidRPr="006B7160" w:rsidRDefault="00E4190E" w:rsidP="00EB1B10">
            <w:pPr>
              <w:spacing w:line="276" w:lineRule="auto"/>
              <w:rPr>
                <w:b/>
                <w:color w:val="000000" w:themeColor="text1"/>
                <w:spacing w:val="2"/>
                <w:position w:val="2"/>
                <w:szCs w:val="24"/>
                <w:lang w:val="hr-HR"/>
              </w:rPr>
            </w:pPr>
            <w:r w:rsidRPr="006B7160">
              <w:rPr>
                <w:b/>
                <w:color w:val="000000" w:themeColor="text1"/>
                <w:spacing w:val="2"/>
                <w:position w:val="2"/>
                <w:szCs w:val="24"/>
                <w:lang w:val="hr-HR"/>
              </w:rPr>
              <w:t>Muških lica</w:t>
            </w:r>
          </w:p>
        </w:tc>
        <w:tc>
          <w:tcPr>
            <w:tcW w:w="850" w:type="dxa"/>
            <w:shd w:val="pct10" w:color="auto" w:fill="auto"/>
          </w:tcPr>
          <w:p w14:paraId="6E9A747A" w14:textId="77777777" w:rsidR="00E4190E" w:rsidRPr="006B7160" w:rsidRDefault="00E4190E" w:rsidP="00EB1B10">
            <w:pPr>
              <w:spacing w:line="276" w:lineRule="auto"/>
              <w:rPr>
                <w:b/>
                <w:color w:val="000000" w:themeColor="text1"/>
                <w:spacing w:val="2"/>
                <w:position w:val="2"/>
                <w:szCs w:val="24"/>
                <w:lang w:val="hr-HR"/>
              </w:rPr>
            </w:pPr>
            <w:r w:rsidRPr="006B7160">
              <w:rPr>
                <w:b/>
                <w:color w:val="000000" w:themeColor="text1"/>
                <w:spacing w:val="2"/>
                <w:position w:val="2"/>
                <w:szCs w:val="24"/>
                <w:lang w:val="hr-HR"/>
              </w:rPr>
              <w:t>228</w:t>
            </w:r>
          </w:p>
        </w:tc>
      </w:tr>
      <w:tr w:rsidR="00E4190E" w:rsidRPr="006B7160" w14:paraId="68100467" w14:textId="77777777" w:rsidTr="007E40D0">
        <w:trPr>
          <w:trHeight w:val="162"/>
          <w:jc w:val="center"/>
        </w:trPr>
        <w:tc>
          <w:tcPr>
            <w:tcW w:w="4387" w:type="dxa"/>
            <w:vMerge/>
            <w:shd w:val="pct10" w:color="auto" w:fill="auto"/>
          </w:tcPr>
          <w:p w14:paraId="03C6D1A3" w14:textId="77777777" w:rsidR="00E4190E" w:rsidRPr="006B7160" w:rsidRDefault="00E4190E" w:rsidP="00EB1B10">
            <w:pPr>
              <w:spacing w:line="276" w:lineRule="auto"/>
              <w:rPr>
                <w:b/>
                <w:color w:val="000000" w:themeColor="text1"/>
                <w:spacing w:val="2"/>
                <w:position w:val="2"/>
                <w:szCs w:val="24"/>
                <w:lang w:val="hr-HR"/>
              </w:rPr>
            </w:pPr>
          </w:p>
        </w:tc>
        <w:tc>
          <w:tcPr>
            <w:tcW w:w="2835" w:type="dxa"/>
            <w:shd w:val="pct10" w:color="auto" w:fill="auto"/>
          </w:tcPr>
          <w:p w14:paraId="7D650A9D" w14:textId="77777777" w:rsidR="00E4190E" w:rsidRPr="006B7160" w:rsidRDefault="00E4190E" w:rsidP="00EB1B10">
            <w:pPr>
              <w:spacing w:line="276" w:lineRule="auto"/>
              <w:rPr>
                <w:b/>
                <w:color w:val="000000" w:themeColor="text1"/>
                <w:spacing w:val="2"/>
                <w:position w:val="2"/>
                <w:szCs w:val="24"/>
                <w:lang w:val="hr-HR"/>
              </w:rPr>
            </w:pPr>
            <w:r w:rsidRPr="006B7160">
              <w:rPr>
                <w:b/>
                <w:color w:val="000000" w:themeColor="text1"/>
                <w:spacing w:val="2"/>
                <w:position w:val="2"/>
                <w:szCs w:val="24"/>
                <w:lang w:val="hr-HR"/>
              </w:rPr>
              <w:t>Maloljetnih lica</w:t>
            </w:r>
          </w:p>
        </w:tc>
        <w:tc>
          <w:tcPr>
            <w:tcW w:w="850" w:type="dxa"/>
            <w:shd w:val="pct10" w:color="auto" w:fill="auto"/>
          </w:tcPr>
          <w:p w14:paraId="28553647" w14:textId="77777777" w:rsidR="00E4190E" w:rsidRPr="006B7160" w:rsidRDefault="00E4190E" w:rsidP="00EB1B10">
            <w:pPr>
              <w:spacing w:line="276" w:lineRule="auto"/>
              <w:rPr>
                <w:b/>
                <w:color w:val="000000" w:themeColor="text1"/>
                <w:spacing w:val="2"/>
                <w:position w:val="2"/>
                <w:szCs w:val="24"/>
                <w:lang w:val="hr-HR"/>
              </w:rPr>
            </w:pPr>
            <w:r w:rsidRPr="006B7160">
              <w:rPr>
                <w:b/>
                <w:color w:val="000000" w:themeColor="text1"/>
                <w:spacing w:val="2"/>
                <w:position w:val="2"/>
                <w:szCs w:val="24"/>
                <w:lang w:val="hr-HR"/>
              </w:rPr>
              <w:t>1</w:t>
            </w:r>
          </w:p>
        </w:tc>
      </w:tr>
      <w:tr w:rsidR="00E4190E" w:rsidRPr="006B7160" w14:paraId="7F143F90" w14:textId="77777777" w:rsidTr="007E40D0">
        <w:trPr>
          <w:trHeight w:val="101"/>
          <w:jc w:val="center"/>
        </w:trPr>
        <w:tc>
          <w:tcPr>
            <w:tcW w:w="4387" w:type="dxa"/>
            <w:vMerge/>
            <w:shd w:val="pct10" w:color="auto" w:fill="auto"/>
          </w:tcPr>
          <w:p w14:paraId="4985CF9D" w14:textId="77777777" w:rsidR="00E4190E" w:rsidRPr="006B7160" w:rsidRDefault="00E4190E" w:rsidP="00EB1B10">
            <w:pPr>
              <w:spacing w:line="276" w:lineRule="auto"/>
              <w:rPr>
                <w:b/>
                <w:color w:val="000000" w:themeColor="text1"/>
                <w:spacing w:val="2"/>
                <w:position w:val="2"/>
                <w:szCs w:val="24"/>
                <w:lang w:val="hr-HR"/>
              </w:rPr>
            </w:pPr>
          </w:p>
        </w:tc>
        <w:tc>
          <w:tcPr>
            <w:tcW w:w="2835" w:type="dxa"/>
            <w:shd w:val="pct10" w:color="auto" w:fill="auto"/>
          </w:tcPr>
          <w:p w14:paraId="2D7A9EF7" w14:textId="77777777" w:rsidR="00E4190E" w:rsidRPr="006B7160" w:rsidRDefault="00E4190E" w:rsidP="00EB1B10">
            <w:pPr>
              <w:spacing w:line="276" w:lineRule="auto"/>
              <w:rPr>
                <w:b/>
                <w:color w:val="000000" w:themeColor="text1"/>
                <w:spacing w:val="2"/>
                <w:position w:val="2"/>
                <w:szCs w:val="24"/>
                <w:lang w:val="hr-HR"/>
              </w:rPr>
            </w:pPr>
            <w:r w:rsidRPr="006B7160">
              <w:rPr>
                <w:b/>
                <w:color w:val="000000" w:themeColor="text1"/>
                <w:spacing w:val="2"/>
                <w:position w:val="2"/>
                <w:szCs w:val="24"/>
                <w:lang w:val="hr-HR"/>
              </w:rPr>
              <w:t>Stranih državljana</w:t>
            </w:r>
          </w:p>
        </w:tc>
        <w:tc>
          <w:tcPr>
            <w:tcW w:w="850" w:type="dxa"/>
            <w:shd w:val="pct10" w:color="auto" w:fill="auto"/>
          </w:tcPr>
          <w:p w14:paraId="543136E8" w14:textId="77777777" w:rsidR="00E4190E" w:rsidRPr="006B7160" w:rsidRDefault="00E4190E" w:rsidP="00EB1B10">
            <w:pPr>
              <w:spacing w:line="276" w:lineRule="auto"/>
              <w:rPr>
                <w:b/>
                <w:color w:val="000000" w:themeColor="text1"/>
                <w:spacing w:val="2"/>
                <w:position w:val="2"/>
                <w:szCs w:val="24"/>
                <w:lang w:val="hr-HR"/>
              </w:rPr>
            </w:pPr>
            <w:r w:rsidRPr="006B7160">
              <w:rPr>
                <w:b/>
                <w:color w:val="000000" w:themeColor="text1"/>
                <w:spacing w:val="2"/>
                <w:position w:val="2"/>
                <w:szCs w:val="24"/>
                <w:lang w:val="hr-HR"/>
              </w:rPr>
              <w:t>/</w:t>
            </w:r>
          </w:p>
        </w:tc>
      </w:tr>
    </w:tbl>
    <w:p w14:paraId="46D77CFC" w14:textId="77777777" w:rsidR="00E4190E" w:rsidRPr="006B7160" w:rsidRDefault="00E4190E" w:rsidP="00E4190E">
      <w:pPr>
        <w:rPr>
          <w:i/>
          <w:color w:val="000000" w:themeColor="text1"/>
          <w:spacing w:val="2"/>
          <w:position w:val="2"/>
          <w:szCs w:val="24"/>
          <w:lang w:val="hr-HR"/>
        </w:rPr>
      </w:pPr>
      <w:r w:rsidRPr="006B7160">
        <w:rPr>
          <w:i/>
          <w:color w:val="000000" w:themeColor="text1"/>
          <w:spacing w:val="2"/>
          <w:position w:val="2"/>
          <w:szCs w:val="24"/>
          <w:lang w:val="hr-HR"/>
        </w:rPr>
        <w:t>Tabela s podacima o broju lica lišenih slobode u periodu od 1.</w:t>
      </w:r>
      <w:r w:rsidR="006D57D5">
        <w:rPr>
          <w:i/>
          <w:color w:val="000000" w:themeColor="text1"/>
          <w:spacing w:val="2"/>
          <w:position w:val="2"/>
          <w:szCs w:val="24"/>
          <w:lang w:val="hr-HR"/>
        </w:rPr>
        <w:t xml:space="preserve"> </w:t>
      </w:r>
      <w:r w:rsidRPr="006B7160">
        <w:rPr>
          <w:i/>
          <w:color w:val="000000" w:themeColor="text1"/>
          <w:spacing w:val="2"/>
          <w:position w:val="2"/>
          <w:szCs w:val="24"/>
          <w:lang w:val="hr-HR"/>
        </w:rPr>
        <w:t>1. do 30.</w:t>
      </w:r>
      <w:r w:rsidR="006D57D5">
        <w:rPr>
          <w:i/>
          <w:color w:val="000000" w:themeColor="text1"/>
          <w:spacing w:val="2"/>
          <w:position w:val="2"/>
          <w:szCs w:val="24"/>
          <w:lang w:val="hr-HR"/>
        </w:rPr>
        <w:t xml:space="preserve"> </w:t>
      </w:r>
      <w:r w:rsidRPr="006B7160">
        <w:rPr>
          <w:i/>
          <w:color w:val="000000" w:themeColor="text1"/>
          <w:spacing w:val="2"/>
          <w:position w:val="2"/>
          <w:szCs w:val="24"/>
          <w:lang w:val="hr-HR"/>
        </w:rPr>
        <w:t>9.</w:t>
      </w:r>
      <w:r w:rsidR="006D57D5">
        <w:rPr>
          <w:i/>
          <w:color w:val="000000" w:themeColor="text1"/>
          <w:spacing w:val="2"/>
          <w:position w:val="2"/>
          <w:szCs w:val="24"/>
          <w:lang w:val="hr-HR"/>
        </w:rPr>
        <w:t xml:space="preserve"> </w:t>
      </w:r>
      <w:r w:rsidRPr="006B7160">
        <w:rPr>
          <w:i/>
          <w:color w:val="000000" w:themeColor="text1"/>
          <w:spacing w:val="2"/>
          <w:position w:val="2"/>
          <w:szCs w:val="24"/>
          <w:lang w:val="hr-HR"/>
        </w:rPr>
        <w:t>2023. godine</w:t>
      </w:r>
      <w:r w:rsidR="006D57D5">
        <w:rPr>
          <w:i/>
          <w:color w:val="000000" w:themeColor="text1"/>
          <w:spacing w:val="2"/>
          <w:position w:val="2"/>
          <w:szCs w:val="24"/>
          <w:lang w:val="hr-HR"/>
        </w:rPr>
        <w:t>.</w:t>
      </w:r>
    </w:p>
    <w:p w14:paraId="53E2AB2F" w14:textId="77777777" w:rsidR="00E4190E" w:rsidRPr="006B7160" w:rsidRDefault="00E4190E" w:rsidP="00E4190E">
      <w:pPr>
        <w:rPr>
          <w:i/>
          <w:color w:val="000000" w:themeColor="text1"/>
          <w:spacing w:val="2"/>
          <w:position w:val="2"/>
          <w:szCs w:val="24"/>
          <w:lang w:val="hr-HR"/>
        </w:rPr>
      </w:pPr>
    </w:p>
    <w:p w14:paraId="39CE0989" w14:textId="77777777" w:rsidR="00996AA0" w:rsidRPr="006B7160" w:rsidRDefault="00996AA0" w:rsidP="00E4190E">
      <w:pPr>
        <w:rPr>
          <w:i/>
          <w:color w:val="000000" w:themeColor="text1"/>
          <w:spacing w:val="2"/>
          <w:position w:val="2"/>
          <w:szCs w:val="24"/>
          <w:lang w:val="hr-HR"/>
        </w:rPr>
      </w:pPr>
    </w:p>
    <w:p w14:paraId="30508FFB" w14:textId="77777777" w:rsidR="00E4190E" w:rsidRPr="006B7160" w:rsidRDefault="00E4190E" w:rsidP="00E4190E">
      <w:pPr>
        <w:rPr>
          <w:b/>
          <w:color w:val="000000" w:themeColor="text1"/>
          <w:szCs w:val="24"/>
          <w:lang w:val="hr-HR"/>
        </w:rPr>
      </w:pPr>
      <w:r w:rsidRPr="006B7160">
        <w:rPr>
          <w:b/>
          <w:color w:val="000000" w:themeColor="text1"/>
          <w:szCs w:val="24"/>
          <w:lang w:val="hr-HR"/>
        </w:rPr>
        <w:t>Ishrana</w:t>
      </w:r>
    </w:p>
    <w:p w14:paraId="1DB06767" w14:textId="77777777" w:rsidR="00E4190E" w:rsidRPr="006B7160" w:rsidRDefault="00E4190E" w:rsidP="00E4190E">
      <w:pPr>
        <w:rPr>
          <w:b/>
          <w:color w:val="000000" w:themeColor="text1"/>
          <w:szCs w:val="24"/>
          <w:lang w:val="hr-HR"/>
        </w:rPr>
      </w:pPr>
    </w:p>
    <w:p w14:paraId="137B9E62" w14:textId="77777777" w:rsidR="00E4190E" w:rsidRPr="006B7160" w:rsidRDefault="00E4190E" w:rsidP="00E4190E">
      <w:pPr>
        <w:spacing w:line="276" w:lineRule="auto"/>
        <w:rPr>
          <w:color w:val="000000" w:themeColor="text1"/>
          <w:szCs w:val="24"/>
          <w:lang w:val="hr-HR"/>
        </w:rPr>
      </w:pPr>
      <w:r w:rsidRPr="006B7160">
        <w:rPr>
          <w:color w:val="000000" w:themeColor="text1"/>
          <w:szCs w:val="24"/>
          <w:lang w:val="hr-HR"/>
        </w:rPr>
        <w:t xml:space="preserve">Zadržana lica obrok dobijaju nakon proteka vremenskog roka od osam sati od trenutka lišavanja slobode. Prilikom </w:t>
      </w:r>
      <w:r w:rsidR="006D57D5">
        <w:rPr>
          <w:color w:val="000000" w:themeColor="text1"/>
          <w:szCs w:val="24"/>
          <w:lang w:val="hr-HR"/>
        </w:rPr>
        <w:t>osiguravanja</w:t>
      </w:r>
      <w:r w:rsidRPr="006B7160">
        <w:rPr>
          <w:color w:val="000000" w:themeColor="text1"/>
          <w:szCs w:val="24"/>
          <w:lang w:val="hr-HR"/>
        </w:rPr>
        <w:t xml:space="preserve"> obroka poštuju se zahtjevi lica koji se odnose na</w:t>
      </w:r>
      <w:r w:rsidR="00E97A68">
        <w:rPr>
          <w:color w:val="000000" w:themeColor="text1"/>
          <w:szCs w:val="24"/>
          <w:lang w:val="hr-HR"/>
        </w:rPr>
        <w:t xml:space="preserve"> </w:t>
      </w:r>
      <w:r w:rsidRPr="006B7160">
        <w:rPr>
          <w:color w:val="000000" w:themeColor="text1"/>
          <w:szCs w:val="24"/>
          <w:lang w:val="hr-HR"/>
        </w:rPr>
        <w:t>specijalni režim ishrane zbog vjerskih, kulturnih ili zdravstvenih razloga. U okviru Policijske stanice Centar ne postoji prostorija za pripremanje hrane, već se hrana kupuje i donosi licu lišenom slobode. Na nivou Ministarstva unutrašnjih poslova Tuzlanskog kantona predviđena su finansijska sredstva za ishranu lica lišenih slobode.</w:t>
      </w:r>
    </w:p>
    <w:p w14:paraId="0877BF6A" w14:textId="77777777" w:rsidR="00996AA0" w:rsidRPr="006B7160" w:rsidRDefault="00996AA0" w:rsidP="00E4190E">
      <w:pPr>
        <w:spacing w:line="276" w:lineRule="auto"/>
        <w:rPr>
          <w:b/>
          <w:color w:val="000000" w:themeColor="text1"/>
          <w:szCs w:val="24"/>
          <w:lang w:val="hr-HR"/>
        </w:rPr>
      </w:pPr>
    </w:p>
    <w:p w14:paraId="74F7069E" w14:textId="77777777" w:rsidR="00E4190E" w:rsidRPr="006B7160" w:rsidRDefault="00E4190E" w:rsidP="00E4190E">
      <w:pPr>
        <w:spacing w:line="276" w:lineRule="auto"/>
        <w:rPr>
          <w:b/>
          <w:color w:val="000000" w:themeColor="text1"/>
          <w:szCs w:val="24"/>
          <w:lang w:val="hr-HR"/>
        </w:rPr>
      </w:pPr>
      <w:r w:rsidRPr="006B7160">
        <w:rPr>
          <w:b/>
          <w:color w:val="000000" w:themeColor="text1"/>
          <w:szCs w:val="24"/>
          <w:lang w:val="hr-HR"/>
        </w:rPr>
        <w:t>Prava lica lišenih slobode</w:t>
      </w:r>
    </w:p>
    <w:p w14:paraId="43C5D5AE" w14:textId="77777777" w:rsidR="00E4190E" w:rsidRPr="006B7160" w:rsidRDefault="00E4190E" w:rsidP="00E4190E">
      <w:pPr>
        <w:spacing w:line="276" w:lineRule="auto"/>
        <w:rPr>
          <w:b/>
          <w:color w:val="000000" w:themeColor="text1"/>
          <w:szCs w:val="24"/>
          <w:lang w:val="hr-HR"/>
        </w:rPr>
      </w:pPr>
    </w:p>
    <w:p w14:paraId="17A35ED6" w14:textId="77777777" w:rsidR="00E4190E" w:rsidRPr="006B7160" w:rsidRDefault="00E4190E" w:rsidP="00E4190E">
      <w:pPr>
        <w:spacing w:line="276" w:lineRule="auto"/>
        <w:rPr>
          <w:color w:val="000000" w:themeColor="text1"/>
          <w:szCs w:val="24"/>
          <w:lang w:val="hr-HR"/>
        </w:rPr>
      </w:pPr>
      <w:r w:rsidRPr="006B7160">
        <w:rPr>
          <w:color w:val="000000" w:themeColor="text1"/>
          <w:szCs w:val="24"/>
          <w:lang w:val="hr-HR"/>
        </w:rPr>
        <w:t>Izvršen je uvid u evidenciju lica lišenih slobode, te</w:t>
      </w:r>
      <w:r w:rsidR="002346DA" w:rsidRPr="006B7160">
        <w:rPr>
          <w:color w:val="000000" w:themeColor="text1"/>
          <w:szCs w:val="24"/>
          <w:lang w:val="hr-HR"/>
        </w:rPr>
        <w:t xml:space="preserve"> </w:t>
      </w:r>
      <w:r w:rsidRPr="006B7160">
        <w:rPr>
          <w:color w:val="000000" w:themeColor="text1"/>
          <w:szCs w:val="24"/>
          <w:lang w:val="hr-HR"/>
        </w:rPr>
        <w:t>je konstat</w:t>
      </w:r>
      <w:r w:rsidR="006D57D5">
        <w:rPr>
          <w:color w:val="000000" w:themeColor="text1"/>
          <w:szCs w:val="24"/>
          <w:lang w:val="hr-HR"/>
        </w:rPr>
        <w:t>ir</w:t>
      </w:r>
      <w:r w:rsidRPr="006B7160">
        <w:rPr>
          <w:color w:val="000000" w:themeColor="text1"/>
          <w:szCs w:val="24"/>
          <w:lang w:val="hr-HR"/>
        </w:rPr>
        <w:t>ano da</w:t>
      </w:r>
      <w:r w:rsidR="006D57D5">
        <w:rPr>
          <w:color w:val="000000" w:themeColor="text1"/>
          <w:szCs w:val="24"/>
          <w:lang w:val="hr-HR"/>
        </w:rPr>
        <w:t xml:space="preserve"> ih</w:t>
      </w:r>
      <w:r w:rsidRPr="006B7160">
        <w:rPr>
          <w:color w:val="000000" w:themeColor="text1"/>
          <w:szCs w:val="24"/>
          <w:lang w:val="hr-HR"/>
        </w:rPr>
        <w:t xml:space="preserve"> službena lica popunjavaju na adekvatan način. Iz evidencija proizlazi da se lica lišena slobode u potpunosti upoznaju sa svim pravima koja im zakonom pripadaju (pravo na branioca, pravo na korištenje usluga medicinskog osoblja i medicinske pomoći, pravo na kontaktiranje članova uže porodice i drugih lic</w:t>
      </w:r>
      <w:r w:rsidR="002346DA" w:rsidRPr="006B7160">
        <w:rPr>
          <w:color w:val="000000" w:themeColor="text1"/>
          <w:szCs w:val="24"/>
          <w:lang w:val="hr-HR"/>
        </w:rPr>
        <w:t>a)</w:t>
      </w:r>
      <w:r w:rsidR="006D57D5">
        <w:rPr>
          <w:color w:val="000000" w:themeColor="text1"/>
          <w:szCs w:val="24"/>
          <w:lang w:val="hr-HR"/>
        </w:rPr>
        <w:t>,</w:t>
      </w:r>
      <w:r w:rsidR="002346DA" w:rsidRPr="006B7160">
        <w:rPr>
          <w:color w:val="000000" w:themeColor="text1"/>
          <w:szCs w:val="24"/>
          <w:lang w:val="hr-HR"/>
        </w:rPr>
        <w:t xml:space="preserve"> što po</w:t>
      </w:r>
      <w:r w:rsidRPr="006B7160">
        <w:rPr>
          <w:color w:val="000000" w:themeColor="text1"/>
          <w:szCs w:val="24"/>
          <w:lang w:val="hr-HR"/>
        </w:rPr>
        <w:t>tvrđuju vlastoručnim potpisom evidencionog lista.</w:t>
      </w:r>
    </w:p>
    <w:p w14:paraId="7179FD6C" w14:textId="77777777" w:rsidR="00E4190E" w:rsidRPr="006B7160" w:rsidRDefault="00E4190E" w:rsidP="00E4190E">
      <w:pPr>
        <w:spacing w:line="276" w:lineRule="auto"/>
        <w:rPr>
          <w:color w:val="000000" w:themeColor="text1"/>
          <w:szCs w:val="24"/>
          <w:lang w:val="hr-HR"/>
        </w:rPr>
      </w:pPr>
    </w:p>
    <w:p w14:paraId="6FFC1596" w14:textId="77777777" w:rsidR="00E4190E" w:rsidRPr="006B7160" w:rsidRDefault="00E4190E" w:rsidP="00E4190E">
      <w:pPr>
        <w:spacing w:line="276" w:lineRule="auto"/>
        <w:rPr>
          <w:color w:val="000000" w:themeColor="text1"/>
          <w:szCs w:val="24"/>
          <w:lang w:val="hr-HR"/>
        </w:rPr>
      </w:pPr>
      <w:r w:rsidRPr="006B7160">
        <w:rPr>
          <w:color w:val="000000" w:themeColor="text1"/>
          <w:szCs w:val="24"/>
          <w:lang w:val="hr-HR"/>
        </w:rPr>
        <w:t>O činjenici lišavanja slobode maloljetnih lica pored roditelja obavještava se i nadležni organ starateljstva. Prilikom sprovođenja u prostorije za zadržavanje, vodi se računa o spolnoj i dobnoj strukturi lica lišenih slobode na način da se posebno smještaju maloljetna i punoljetna lica.</w:t>
      </w:r>
    </w:p>
    <w:p w14:paraId="34D5175A" w14:textId="77777777" w:rsidR="00E4190E" w:rsidRPr="006B7160" w:rsidRDefault="00E4190E" w:rsidP="00E4190E">
      <w:pPr>
        <w:spacing w:line="276" w:lineRule="auto"/>
        <w:rPr>
          <w:color w:val="000000" w:themeColor="text1"/>
          <w:szCs w:val="24"/>
          <w:lang w:val="hr-HR"/>
        </w:rPr>
      </w:pPr>
    </w:p>
    <w:p w14:paraId="6DED94E9" w14:textId="77777777" w:rsidR="00E4190E" w:rsidRPr="006B7160" w:rsidRDefault="00E4190E" w:rsidP="00E4190E">
      <w:pPr>
        <w:spacing w:line="276" w:lineRule="auto"/>
        <w:rPr>
          <w:color w:val="000000" w:themeColor="text1"/>
          <w:szCs w:val="24"/>
          <w:lang w:val="hr-HR"/>
        </w:rPr>
      </w:pPr>
      <w:r w:rsidRPr="006B7160">
        <w:rPr>
          <w:color w:val="000000" w:themeColor="text1"/>
          <w:szCs w:val="24"/>
          <w:lang w:val="hr-HR"/>
        </w:rPr>
        <w:t>Izvršen je uvid u nasumično odabrane predmete, te je konstat</w:t>
      </w:r>
      <w:r w:rsidR="006D57D5">
        <w:rPr>
          <w:color w:val="000000" w:themeColor="text1"/>
          <w:szCs w:val="24"/>
          <w:lang w:val="hr-HR"/>
        </w:rPr>
        <w:t>ir</w:t>
      </w:r>
      <w:r w:rsidRPr="006B7160">
        <w:rPr>
          <w:color w:val="000000" w:themeColor="text1"/>
          <w:szCs w:val="24"/>
          <w:lang w:val="hr-HR"/>
        </w:rPr>
        <w:t>ano da se licima lišenim slobode izdaju sve odgovarajuće potvrde i zapisnici. Prilikom vršenja pretresa sačinjava se Zapisnik o pretresanju</w:t>
      </w:r>
      <w:r w:rsidR="006D57D5">
        <w:rPr>
          <w:color w:val="000000" w:themeColor="text1"/>
          <w:szCs w:val="24"/>
          <w:lang w:val="hr-HR"/>
        </w:rPr>
        <w:t>,</w:t>
      </w:r>
      <w:r w:rsidRPr="006B7160">
        <w:rPr>
          <w:color w:val="000000" w:themeColor="text1"/>
          <w:szCs w:val="24"/>
          <w:lang w:val="hr-HR"/>
        </w:rPr>
        <w:t xml:space="preserve"> u ko</w:t>
      </w:r>
      <w:r w:rsidR="006D57D5">
        <w:rPr>
          <w:color w:val="000000" w:themeColor="text1"/>
          <w:szCs w:val="24"/>
          <w:lang w:val="hr-HR"/>
        </w:rPr>
        <w:t>je</w:t>
      </w:r>
      <w:r w:rsidRPr="006B7160">
        <w:rPr>
          <w:color w:val="000000" w:themeColor="text1"/>
          <w:szCs w:val="24"/>
          <w:lang w:val="hr-HR"/>
        </w:rPr>
        <w:t>m su tačno opisani predmeti i isprave koji se oduzimaju. Zapisnik, pored lica koje je izvršilo pretres, potpisuje i lice na kojem/kod ko</w:t>
      </w:r>
      <w:r w:rsidR="007B151F">
        <w:rPr>
          <w:color w:val="000000" w:themeColor="text1"/>
          <w:szCs w:val="24"/>
          <w:lang w:val="hr-HR"/>
        </w:rPr>
        <w:t>jeg</w:t>
      </w:r>
      <w:r w:rsidRPr="006B7160">
        <w:rPr>
          <w:color w:val="000000" w:themeColor="text1"/>
          <w:szCs w:val="24"/>
          <w:lang w:val="hr-HR"/>
        </w:rPr>
        <w:t xml:space="preserve"> se vrši pretresanje. Zadržanim licima se obavezno oduzimaju predmeti kojima bi mogli povrijediti sebe ili druge. Oduzeti predmeti se čuvaju u metalnim policama, koje se zaključavaju, a nalaze se u predsoblju, te su pod stalnim nadzorom službenika koji vrši nadzor nad licima lišenim slobode. Oduzeti predmeti licu se vraćaju kada se završi zadržavanje i lice tada potpisom potvrđuje da ih je primilo.</w:t>
      </w:r>
      <w:r w:rsidR="00E97A68">
        <w:rPr>
          <w:color w:val="000000" w:themeColor="text1"/>
          <w:szCs w:val="24"/>
          <w:lang w:val="hr-HR"/>
        </w:rPr>
        <w:t xml:space="preserve"> </w:t>
      </w:r>
    </w:p>
    <w:p w14:paraId="4E7697D8" w14:textId="77777777" w:rsidR="00E4190E" w:rsidRPr="006B7160" w:rsidRDefault="00E4190E" w:rsidP="00E4190E">
      <w:pPr>
        <w:spacing w:line="276" w:lineRule="auto"/>
        <w:rPr>
          <w:color w:val="000000" w:themeColor="text1"/>
          <w:szCs w:val="24"/>
          <w:lang w:val="hr-HR"/>
        </w:rPr>
      </w:pPr>
    </w:p>
    <w:p w14:paraId="36AC1435" w14:textId="77777777" w:rsidR="00E4190E" w:rsidRPr="006B7160" w:rsidRDefault="00E4190E" w:rsidP="00E4190E">
      <w:pPr>
        <w:spacing w:line="276" w:lineRule="auto"/>
        <w:rPr>
          <w:color w:val="000000" w:themeColor="text1"/>
          <w:szCs w:val="24"/>
          <w:lang w:val="hr-HR"/>
        </w:rPr>
      </w:pPr>
      <w:r w:rsidRPr="006B7160">
        <w:rPr>
          <w:color w:val="000000" w:themeColor="text1"/>
          <w:szCs w:val="24"/>
          <w:lang w:val="hr-HR"/>
        </w:rPr>
        <w:t>Može se konstat</w:t>
      </w:r>
      <w:r w:rsidR="006057C7">
        <w:rPr>
          <w:color w:val="000000" w:themeColor="text1"/>
          <w:szCs w:val="24"/>
          <w:lang w:val="hr-HR"/>
        </w:rPr>
        <w:t>ir</w:t>
      </w:r>
      <w:r w:rsidRPr="006B7160">
        <w:rPr>
          <w:color w:val="000000" w:themeColor="text1"/>
          <w:szCs w:val="24"/>
          <w:lang w:val="hr-HR"/>
        </w:rPr>
        <w:t xml:space="preserve">ati da </w:t>
      </w:r>
      <w:r w:rsidR="006057C7">
        <w:rPr>
          <w:color w:val="000000" w:themeColor="text1"/>
          <w:szCs w:val="24"/>
          <w:lang w:val="hr-HR"/>
        </w:rPr>
        <w:t>s</w:t>
      </w:r>
      <w:r w:rsidRPr="006B7160">
        <w:rPr>
          <w:color w:val="000000" w:themeColor="text1"/>
          <w:szCs w:val="24"/>
          <w:lang w:val="hr-HR"/>
        </w:rPr>
        <w:t>lužbenici Policijske stanice</w:t>
      </w:r>
      <w:r w:rsidR="007B151F">
        <w:rPr>
          <w:color w:val="000000" w:themeColor="text1"/>
          <w:szCs w:val="24"/>
          <w:lang w:val="hr-HR"/>
        </w:rPr>
        <w:t xml:space="preserve"> Centar</w:t>
      </w:r>
      <w:r w:rsidRPr="006B7160">
        <w:rPr>
          <w:color w:val="000000" w:themeColor="text1"/>
          <w:szCs w:val="24"/>
          <w:lang w:val="hr-HR"/>
        </w:rPr>
        <w:t xml:space="preserve"> i dalje vode interne dnevnike o zadržanim punoljetnim licima, evidenciju o ponuđenoj i ukazanoj ljekarskoj pomoći, kao i </w:t>
      </w:r>
      <w:r w:rsidRPr="006B7160">
        <w:rPr>
          <w:color w:val="000000" w:themeColor="text1"/>
          <w:szCs w:val="24"/>
          <w:lang w:val="hr-HR"/>
        </w:rPr>
        <w:lastRenderedPageBreak/>
        <w:t>registar privremeno oduzetih ili nađenih predmeta. Pozitivna praksa redovnog i urednog izvještaja o obilasku lica lišenog slobode u skladu s članom 36 Uputstva o postupanju s osobama lišenim slobode</w:t>
      </w:r>
      <w:r w:rsidRPr="006B7160">
        <w:rPr>
          <w:rStyle w:val="FootnoteReference"/>
          <w:color w:val="000000" w:themeColor="text1"/>
          <w:szCs w:val="24"/>
          <w:lang w:val="hr-HR"/>
        </w:rPr>
        <w:footnoteReference w:id="92"/>
      </w:r>
      <w:r w:rsidRPr="006B7160">
        <w:rPr>
          <w:color w:val="000000" w:themeColor="text1"/>
          <w:szCs w:val="24"/>
          <w:lang w:val="hr-HR"/>
        </w:rPr>
        <w:t xml:space="preserve"> primjetna je i u ovom izvještajnom periodu. Novina u</w:t>
      </w:r>
      <w:r w:rsidR="002346DA" w:rsidRPr="006B7160">
        <w:rPr>
          <w:color w:val="000000" w:themeColor="text1"/>
          <w:szCs w:val="24"/>
          <w:lang w:val="hr-HR"/>
        </w:rPr>
        <w:t xml:space="preserve"> radu ove </w:t>
      </w:r>
      <w:r w:rsidR="006057C7">
        <w:rPr>
          <w:color w:val="000000" w:themeColor="text1"/>
          <w:szCs w:val="24"/>
          <w:lang w:val="hr-HR"/>
        </w:rPr>
        <w:t>p</w:t>
      </w:r>
      <w:r w:rsidR="002346DA" w:rsidRPr="006B7160">
        <w:rPr>
          <w:color w:val="000000" w:themeColor="text1"/>
          <w:szCs w:val="24"/>
          <w:lang w:val="hr-HR"/>
        </w:rPr>
        <w:t xml:space="preserve">olicijske stanice u </w:t>
      </w:r>
      <w:r w:rsidRPr="006B7160">
        <w:rPr>
          <w:color w:val="000000" w:themeColor="text1"/>
          <w:szCs w:val="24"/>
          <w:lang w:val="hr-HR"/>
        </w:rPr>
        <w:t>odnosu na 2018. godinu je ta da su pored redovnih evidencija uspostavljene i interna evidencija o ponuđenoj i ukazanoj ljekarskoj pomoći kao i evidencija o izvršenoj deratizaciji i krečenju u prostorijama za zadržavanje.</w:t>
      </w:r>
    </w:p>
    <w:p w14:paraId="02900DD3" w14:textId="77777777" w:rsidR="00E4190E" w:rsidRPr="006B7160" w:rsidRDefault="00E4190E" w:rsidP="00E4190E">
      <w:pPr>
        <w:spacing w:line="276" w:lineRule="auto"/>
        <w:rPr>
          <w:b/>
          <w:color w:val="000000" w:themeColor="text1"/>
          <w:szCs w:val="24"/>
          <w:lang w:val="hr-HR"/>
        </w:rPr>
      </w:pPr>
    </w:p>
    <w:p w14:paraId="6B6EFF96" w14:textId="77777777" w:rsidR="00E4190E" w:rsidRPr="006B7160" w:rsidRDefault="00E4190E" w:rsidP="00E4190E">
      <w:pPr>
        <w:spacing w:line="276" w:lineRule="auto"/>
        <w:rPr>
          <w:b/>
          <w:color w:val="000000" w:themeColor="text1"/>
          <w:szCs w:val="24"/>
          <w:lang w:val="hr-HR"/>
        </w:rPr>
      </w:pPr>
      <w:r w:rsidRPr="006B7160">
        <w:rPr>
          <w:b/>
          <w:color w:val="000000" w:themeColor="text1"/>
          <w:szCs w:val="24"/>
          <w:lang w:val="hr-HR"/>
        </w:rPr>
        <w:t xml:space="preserve">Preporuke </w:t>
      </w:r>
      <w:r w:rsidR="006057C7">
        <w:rPr>
          <w:b/>
          <w:color w:val="000000" w:themeColor="text1"/>
          <w:szCs w:val="24"/>
          <w:lang w:val="hr-HR"/>
        </w:rPr>
        <w:t>o</w:t>
      </w:r>
      <w:r w:rsidRPr="006B7160">
        <w:rPr>
          <w:b/>
          <w:color w:val="000000" w:themeColor="text1"/>
          <w:szCs w:val="24"/>
          <w:lang w:val="hr-HR"/>
        </w:rPr>
        <w:t>mbudsmena Bosne i Hercegovine</w:t>
      </w:r>
    </w:p>
    <w:p w14:paraId="1C501695" w14:textId="185B384E" w:rsidR="00E4190E" w:rsidRPr="006B7160" w:rsidRDefault="00597D8F" w:rsidP="00E4190E">
      <w:pPr>
        <w:rPr>
          <w:color w:val="000000" w:themeColor="text1"/>
          <w:spacing w:val="2"/>
          <w:position w:val="2"/>
          <w:szCs w:val="24"/>
          <w:lang w:val="hr-HR"/>
        </w:rPr>
      </w:pPr>
      <w:r>
        <w:rPr>
          <w:noProof/>
          <w:color w:val="000000" w:themeColor="text1"/>
          <w:spacing w:val="2"/>
          <w:position w:val="2"/>
          <w:szCs w:val="24"/>
          <w:lang w:val="hr-HR" w:eastAsia="zh-TW"/>
        </w:rPr>
        <mc:AlternateContent>
          <mc:Choice Requires="wps">
            <w:drawing>
              <wp:anchor distT="0" distB="0" distL="114300" distR="114300" simplePos="0" relativeHeight="251666432" behindDoc="0" locked="0" layoutInCell="1" allowOverlap="1" wp14:anchorId="73E9E05E" wp14:editId="00C4C8E2">
                <wp:simplePos x="0" y="0"/>
                <wp:positionH relativeFrom="column">
                  <wp:posOffset>86995</wp:posOffset>
                </wp:positionH>
                <wp:positionV relativeFrom="paragraph">
                  <wp:posOffset>52070</wp:posOffset>
                </wp:positionV>
                <wp:extent cx="5808345" cy="1073785"/>
                <wp:effectExtent l="0" t="0" r="190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8345" cy="1073785"/>
                        </a:xfrm>
                        <a:prstGeom prst="rect">
                          <a:avLst/>
                        </a:prstGeom>
                        <a:solidFill>
                          <a:srgbClr val="FFFFFF"/>
                        </a:solidFill>
                        <a:ln w="9525">
                          <a:solidFill>
                            <a:srgbClr val="000000"/>
                          </a:solidFill>
                          <a:miter lim="800000"/>
                          <a:headEnd/>
                          <a:tailEnd/>
                        </a:ln>
                      </wps:spPr>
                      <wps:txbx>
                        <w:txbxContent>
                          <w:p w14:paraId="16262DC8" w14:textId="77777777" w:rsidR="00334A3A" w:rsidRDefault="00334A3A" w:rsidP="00E4190E">
                            <w:r w:rsidRPr="00445629">
                              <w:t>Ministarstvu unutrašnjih poslova Tuzlanskog kantona, Policijskoj upravi Tuzla, Policijskoj stanici Centar:</w:t>
                            </w:r>
                          </w:p>
                          <w:p w14:paraId="51B70BE0" w14:textId="77777777" w:rsidR="00334A3A" w:rsidRPr="00445629" w:rsidRDefault="00334A3A" w:rsidP="00E4190E"/>
                          <w:p w14:paraId="764F6F62" w14:textId="77777777" w:rsidR="00334A3A" w:rsidRPr="00445629" w:rsidRDefault="006057C7" w:rsidP="00E4190E">
                            <w:pPr>
                              <w:pStyle w:val="ListParagraph"/>
                              <w:numPr>
                                <w:ilvl w:val="0"/>
                                <w:numId w:val="18"/>
                              </w:numPr>
                              <w:spacing w:after="200" w:line="276" w:lineRule="auto"/>
                              <w:jc w:val="left"/>
                              <w:rPr>
                                <w:lang w:val="sr-Latn-BA"/>
                              </w:rPr>
                            </w:pPr>
                            <w:r>
                              <w:rPr>
                                <w:lang w:val="sr-Latn-BA"/>
                              </w:rPr>
                              <w:t>d</w:t>
                            </w:r>
                            <w:r w:rsidR="00334A3A" w:rsidRPr="00445629">
                              <w:rPr>
                                <w:lang w:val="sr-Latn-BA"/>
                              </w:rPr>
                              <w:t>a</w:t>
                            </w:r>
                            <w:r>
                              <w:rPr>
                                <w:lang w:val="sr-Latn-BA"/>
                              </w:rPr>
                              <w:t xml:space="preserve"> se</w:t>
                            </w:r>
                            <w:r w:rsidR="00334A3A" w:rsidRPr="00445629">
                              <w:rPr>
                                <w:lang w:val="sr-Latn-BA"/>
                              </w:rPr>
                              <w:t xml:space="preserve"> u prostorijama za zadržavanje uspostave videonadzor i taster za pozivanje službenog lica</w:t>
                            </w:r>
                            <w:r>
                              <w:rPr>
                                <w:lang w:val="sr-Latn-BA"/>
                              </w:rPr>
                              <w:t>.</w:t>
                            </w:r>
                          </w:p>
                          <w:p w14:paraId="6070E8BA" w14:textId="77777777" w:rsidR="00334A3A" w:rsidRDefault="00334A3A" w:rsidP="00E4190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E9E05E" id="_x0000_t202" coordsize="21600,21600" o:spt="202" path="m,l,21600r21600,l21600,xe">
                <v:stroke joinstyle="miter"/>
                <v:path gradientshapeok="t" o:connecttype="rect"/>
              </v:shapetype>
              <v:shape id="Text Box 3" o:spid="_x0000_s1026" type="#_x0000_t202" style="position:absolute;left:0;text-align:left;margin-left:6.85pt;margin-top:4.1pt;width:457.35pt;height:84.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">
                <v:textbox>
                  <w:txbxContent>
                    <w:p w14:paraId="16262DC8" w14:textId="77777777" w:rsidR="00334A3A" w:rsidRDefault="00334A3A" w:rsidP="00E4190E">
                      <w:r w:rsidRPr="00445629">
                        <w:t>Ministarstvu unutrašnjih poslova Tuzlanskog kantona, Policijskoj upravi Tuzla, Policijskoj stanici Centar:</w:t>
                      </w:r>
                    </w:p>
                    <w:p w14:paraId="51B70BE0" w14:textId="77777777" w:rsidR="00334A3A" w:rsidRPr="00445629" w:rsidRDefault="00334A3A" w:rsidP="00E4190E"/>
                    <w:p w14:paraId="764F6F62" w14:textId="77777777" w:rsidR="00334A3A" w:rsidRPr="00445629" w:rsidRDefault="006057C7" w:rsidP="00E4190E">
                      <w:pPr>
                        <w:pStyle w:val="ListParagraph"/>
                        <w:numPr>
                          <w:ilvl w:val="0"/>
                          <w:numId w:val="18"/>
                        </w:numPr>
                        <w:spacing w:after="200" w:line="276" w:lineRule="auto"/>
                        <w:jc w:val="left"/>
                        <w:rPr>
                          <w:lang w:val="sr-Latn-BA"/>
                        </w:rPr>
                      </w:pPr>
                      <w:r>
                        <w:rPr>
                          <w:lang w:val="sr-Latn-BA"/>
                        </w:rPr>
                        <w:t>d</w:t>
                      </w:r>
                      <w:r w:rsidR="00334A3A" w:rsidRPr="00445629">
                        <w:rPr>
                          <w:lang w:val="sr-Latn-BA"/>
                        </w:rPr>
                        <w:t>a</w:t>
                      </w:r>
                      <w:r>
                        <w:rPr>
                          <w:lang w:val="sr-Latn-BA"/>
                        </w:rPr>
                        <w:t xml:space="preserve"> se</w:t>
                      </w:r>
                      <w:r w:rsidR="00334A3A" w:rsidRPr="00445629">
                        <w:rPr>
                          <w:lang w:val="sr-Latn-BA"/>
                        </w:rPr>
                        <w:t xml:space="preserve"> u prostorijama za zadržavanje uspostave videonadzor i taster za pozivanje službenog lica</w:t>
                      </w:r>
                      <w:r>
                        <w:rPr>
                          <w:lang w:val="sr-Latn-BA"/>
                        </w:rPr>
                        <w:t>.</w:t>
                      </w:r>
                    </w:p>
                    <w:p w14:paraId="6070E8BA" w14:textId="77777777" w:rsidR="00334A3A" w:rsidRDefault="00334A3A" w:rsidP="00E4190E"/>
                  </w:txbxContent>
                </v:textbox>
              </v:shape>
            </w:pict>
          </mc:Fallback>
        </mc:AlternateContent>
      </w:r>
    </w:p>
    <w:p w14:paraId="477F0AB3" w14:textId="77777777" w:rsidR="00E4190E" w:rsidRPr="006B7160" w:rsidRDefault="00E4190E" w:rsidP="00E4190E">
      <w:pPr>
        <w:rPr>
          <w:color w:val="000000" w:themeColor="text1"/>
          <w:spacing w:val="2"/>
          <w:position w:val="2"/>
          <w:szCs w:val="24"/>
          <w:lang w:val="hr-HR"/>
        </w:rPr>
      </w:pPr>
    </w:p>
    <w:p w14:paraId="6FCA542F" w14:textId="77777777" w:rsidR="00E4190E" w:rsidRPr="006B7160" w:rsidRDefault="00E4190E" w:rsidP="00E4190E">
      <w:pPr>
        <w:rPr>
          <w:color w:val="000000" w:themeColor="text1"/>
          <w:spacing w:val="2"/>
          <w:position w:val="2"/>
          <w:szCs w:val="24"/>
          <w:lang w:val="hr-HR"/>
        </w:rPr>
      </w:pPr>
    </w:p>
    <w:p w14:paraId="400C8323" w14:textId="77777777" w:rsidR="00E4190E" w:rsidRPr="006B7160" w:rsidRDefault="00E4190E" w:rsidP="00E4190E">
      <w:pPr>
        <w:rPr>
          <w:color w:val="000000" w:themeColor="text1"/>
          <w:spacing w:val="2"/>
          <w:position w:val="2"/>
          <w:szCs w:val="24"/>
          <w:lang w:val="hr-HR"/>
        </w:rPr>
      </w:pPr>
    </w:p>
    <w:p w14:paraId="3B0FBD7E" w14:textId="77777777" w:rsidR="00E4190E" w:rsidRPr="006B7160" w:rsidRDefault="00E4190E" w:rsidP="00E4190E">
      <w:pPr>
        <w:rPr>
          <w:b/>
          <w:color w:val="000000" w:themeColor="text1"/>
          <w:spacing w:val="2"/>
          <w:position w:val="2"/>
          <w:szCs w:val="24"/>
          <w:lang w:val="hr-HR"/>
        </w:rPr>
      </w:pPr>
    </w:p>
    <w:p w14:paraId="65E55434" w14:textId="77777777" w:rsidR="00E4190E" w:rsidRPr="006B7160" w:rsidRDefault="00E4190E" w:rsidP="00E4190E">
      <w:pPr>
        <w:rPr>
          <w:b/>
          <w:color w:val="000000" w:themeColor="text1"/>
          <w:spacing w:val="2"/>
          <w:position w:val="2"/>
          <w:szCs w:val="24"/>
          <w:lang w:val="hr-HR"/>
        </w:rPr>
      </w:pPr>
    </w:p>
    <w:p w14:paraId="29DC2908" w14:textId="77777777" w:rsidR="00E4190E" w:rsidRPr="006B7160" w:rsidRDefault="00E4190E" w:rsidP="00E4190E">
      <w:pPr>
        <w:rPr>
          <w:color w:val="000000" w:themeColor="text1"/>
          <w:szCs w:val="24"/>
          <w:lang w:val="hr-HR"/>
        </w:rPr>
      </w:pPr>
    </w:p>
    <w:p w14:paraId="7E1EDF16" w14:textId="77777777" w:rsidR="00FE4831" w:rsidRPr="006B7160" w:rsidRDefault="00FE4831" w:rsidP="00797328">
      <w:pPr>
        <w:pStyle w:val="Heading3"/>
        <w:rPr>
          <w:b w:val="0"/>
          <w:color w:val="000000" w:themeColor="text1"/>
          <w:lang w:val="hr-HR"/>
        </w:rPr>
      </w:pPr>
    </w:p>
    <w:p w14:paraId="01613E44" w14:textId="77777777" w:rsidR="00996AA0" w:rsidRPr="006B7160" w:rsidRDefault="00996AA0" w:rsidP="00996AA0">
      <w:pPr>
        <w:rPr>
          <w:color w:val="000000" w:themeColor="text1"/>
          <w:lang w:val="hr-HR"/>
        </w:rPr>
      </w:pPr>
    </w:p>
    <w:p w14:paraId="0A9E6024" w14:textId="77777777" w:rsidR="00797328" w:rsidRPr="006B7160" w:rsidRDefault="00797328" w:rsidP="00797328">
      <w:pPr>
        <w:pStyle w:val="Heading3"/>
        <w:numPr>
          <w:ilvl w:val="2"/>
          <w:numId w:val="33"/>
        </w:numPr>
        <w:rPr>
          <w:color w:val="000000" w:themeColor="text1"/>
          <w:lang w:val="hr-HR"/>
        </w:rPr>
      </w:pPr>
      <w:bookmarkStart w:id="30" w:name="_Toc166485028"/>
      <w:r w:rsidRPr="006B7160">
        <w:rPr>
          <w:color w:val="000000" w:themeColor="text1"/>
          <w:lang w:val="hr-HR"/>
        </w:rPr>
        <w:t>Ministarstvo unutrašnjih poslova Zeničko-dobojskog kantona</w:t>
      </w:r>
      <w:bookmarkEnd w:id="30"/>
    </w:p>
    <w:p w14:paraId="78DB09B6" w14:textId="77777777" w:rsidR="008B3243" w:rsidRPr="006B7160" w:rsidRDefault="008B3243" w:rsidP="008B3243">
      <w:pPr>
        <w:rPr>
          <w:color w:val="000000" w:themeColor="text1"/>
          <w:lang w:val="hr-HR"/>
        </w:rPr>
      </w:pPr>
    </w:p>
    <w:p w14:paraId="06107F26" w14:textId="77777777" w:rsidR="008B3243" w:rsidRPr="006B7160" w:rsidRDefault="002346DA" w:rsidP="008B3243">
      <w:pPr>
        <w:spacing w:line="276" w:lineRule="auto"/>
        <w:rPr>
          <w:color w:val="000000" w:themeColor="text1"/>
          <w:szCs w:val="24"/>
          <w:lang w:val="hr-HR"/>
        </w:rPr>
      </w:pPr>
      <w:r w:rsidRPr="006B7160">
        <w:rPr>
          <w:color w:val="000000" w:themeColor="text1"/>
          <w:szCs w:val="24"/>
          <w:lang w:val="hr-HR"/>
        </w:rPr>
        <w:t xml:space="preserve">Ministarstvo </w:t>
      </w:r>
      <w:r w:rsidR="008B3243" w:rsidRPr="006B7160">
        <w:rPr>
          <w:color w:val="000000" w:themeColor="text1"/>
          <w:szCs w:val="24"/>
          <w:lang w:val="hr-HR"/>
        </w:rPr>
        <w:t>unutrašnjih</w:t>
      </w:r>
      <w:r w:rsidR="00540A7E" w:rsidRPr="006B7160">
        <w:rPr>
          <w:color w:val="000000" w:themeColor="text1"/>
          <w:szCs w:val="24"/>
          <w:lang w:val="hr-HR"/>
        </w:rPr>
        <w:t xml:space="preserve"> poslova Zeničko</w:t>
      </w:r>
      <w:r w:rsidR="006057C7">
        <w:rPr>
          <w:color w:val="000000" w:themeColor="text1"/>
          <w:szCs w:val="24"/>
          <w:lang w:val="hr-HR"/>
        </w:rPr>
        <w:t>-</w:t>
      </w:r>
      <w:r w:rsidR="00540A7E" w:rsidRPr="006B7160">
        <w:rPr>
          <w:color w:val="000000" w:themeColor="text1"/>
          <w:szCs w:val="24"/>
          <w:lang w:val="hr-HR"/>
        </w:rPr>
        <w:t>d</w:t>
      </w:r>
      <w:r w:rsidRPr="006B7160">
        <w:rPr>
          <w:color w:val="000000" w:themeColor="text1"/>
          <w:szCs w:val="24"/>
          <w:lang w:val="hr-HR"/>
        </w:rPr>
        <w:t xml:space="preserve">obojskog kantona </w:t>
      </w:r>
      <w:r w:rsidR="008B3243" w:rsidRPr="006B7160">
        <w:rPr>
          <w:color w:val="000000" w:themeColor="text1"/>
          <w:szCs w:val="24"/>
          <w:lang w:val="hr-HR"/>
        </w:rPr>
        <w:t>dostavilo je in</w:t>
      </w:r>
      <w:r w:rsidRPr="006B7160">
        <w:rPr>
          <w:color w:val="000000" w:themeColor="text1"/>
          <w:szCs w:val="24"/>
          <w:lang w:val="hr-HR"/>
        </w:rPr>
        <w:t>formacije o stepenu realizaciju</w:t>
      </w:r>
      <w:r w:rsidR="008B3243" w:rsidRPr="006B7160">
        <w:rPr>
          <w:color w:val="000000" w:themeColor="text1"/>
          <w:szCs w:val="24"/>
          <w:lang w:val="hr-HR"/>
        </w:rPr>
        <w:t xml:space="preserve"> generalnih preporuka</w:t>
      </w:r>
      <w:r w:rsidR="006057C7">
        <w:rPr>
          <w:color w:val="000000" w:themeColor="text1"/>
          <w:szCs w:val="24"/>
          <w:lang w:val="hr-HR"/>
        </w:rPr>
        <w:t>:</w:t>
      </w:r>
      <w:r w:rsidR="008B3243" w:rsidRPr="006B7160">
        <w:rPr>
          <w:rStyle w:val="FootnoteReference"/>
          <w:color w:val="000000" w:themeColor="text1"/>
          <w:szCs w:val="24"/>
          <w:lang w:val="hr-HR"/>
        </w:rPr>
        <w:footnoteReference w:id="93"/>
      </w:r>
      <w:r w:rsidR="008B3243" w:rsidRPr="006B7160">
        <w:rPr>
          <w:color w:val="000000" w:themeColor="text1"/>
          <w:szCs w:val="24"/>
          <w:lang w:val="hr-HR"/>
        </w:rPr>
        <w:t xml:space="preserve"> </w:t>
      </w:r>
    </w:p>
    <w:p w14:paraId="41EA7F97" w14:textId="77777777" w:rsidR="008B3243" w:rsidRPr="006B7160" w:rsidRDefault="008B3243" w:rsidP="008B3243">
      <w:pPr>
        <w:spacing w:line="276" w:lineRule="auto"/>
        <w:rPr>
          <w:color w:val="000000" w:themeColor="text1"/>
          <w:szCs w:val="24"/>
          <w:lang w:val="hr-HR"/>
        </w:rPr>
      </w:pPr>
    </w:p>
    <w:p w14:paraId="5C2D92D4" w14:textId="77777777" w:rsidR="008B3243" w:rsidRPr="006B7160" w:rsidRDefault="006057C7" w:rsidP="008B3243">
      <w:pPr>
        <w:pStyle w:val="BodyText1"/>
        <w:spacing w:line="276" w:lineRule="auto"/>
        <w:jc w:val="both"/>
        <w:rPr>
          <w:i/>
          <w:color w:val="000000" w:themeColor="text1"/>
          <w:sz w:val="24"/>
          <w:szCs w:val="24"/>
        </w:rPr>
      </w:pPr>
      <w:r>
        <w:rPr>
          <w:color w:val="000000" w:themeColor="text1"/>
          <w:sz w:val="24"/>
          <w:szCs w:val="24"/>
        </w:rPr>
        <w:t>„O</w:t>
      </w:r>
      <w:r w:rsidR="008B3243" w:rsidRPr="006B7160">
        <w:rPr>
          <w:i/>
          <w:color w:val="000000" w:themeColor="text1"/>
          <w:sz w:val="24"/>
          <w:szCs w:val="24"/>
        </w:rPr>
        <w:t>bavještavamo vas da je Uprava policije, MUP ZDK shodno svojim materijalno-tehničkim resursima sve prostorije za zadržavanje lica lišenih slobode u organizacionim jedinicama Uprave policije prilagodila potrebama zadržanih lica, što podrazumijeva i instaliranje videonadzora u svrhu kontrole i prevencije nepoželjnog ponašanja ili samopovređivanja zadržanog lica lišenog slobode.</w:t>
      </w:r>
    </w:p>
    <w:p w14:paraId="5B66BA16" w14:textId="77777777" w:rsidR="003B4800" w:rsidRPr="006B7160" w:rsidRDefault="003B4800" w:rsidP="008B3243">
      <w:pPr>
        <w:pStyle w:val="BodyText1"/>
        <w:spacing w:line="276" w:lineRule="auto"/>
        <w:jc w:val="both"/>
        <w:rPr>
          <w:i/>
          <w:color w:val="000000" w:themeColor="text1"/>
          <w:sz w:val="24"/>
          <w:szCs w:val="24"/>
        </w:rPr>
      </w:pPr>
    </w:p>
    <w:p w14:paraId="0EFDCD7D" w14:textId="77777777" w:rsidR="008B3243" w:rsidRPr="006B7160" w:rsidRDefault="008B3243" w:rsidP="008B3243">
      <w:pPr>
        <w:pStyle w:val="BodyText1"/>
        <w:spacing w:line="276" w:lineRule="auto"/>
        <w:jc w:val="both"/>
        <w:rPr>
          <w:i/>
          <w:color w:val="000000" w:themeColor="text1"/>
          <w:sz w:val="24"/>
          <w:szCs w:val="24"/>
        </w:rPr>
      </w:pPr>
      <w:r w:rsidRPr="006B7160">
        <w:rPr>
          <w:i/>
          <w:color w:val="000000" w:themeColor="text1"/>
          <w:sz w:val="24"/>
          <w:szCs w:val="24"/>
        </w:rPr>
        <w:t>Naime, prostorije za zadržavanje lica lišenih slobode pokrivene su, u skladu sa važećim propisima, sistemom videonadzora koji se prati i nadgleda od strane rukovodioca smjene organizacione jedinice Uprave policije. Takođe, za potrebe zadržanih lica lišenih slobode obezb</w:t>
      </w:r>
      <w:r w:rsidR="00912975">
        <w:rPr>
          <w:i/>
          <w:color w:val="000000" w:themeColor="text1"/>
          <w:sz w:val="24"/>
          <w:szCs w:val="24"/>
        </w:rPr>
        <w:t>i</w:t>
      </w:r>
      <w:r w:rsidRPr="006B7160">
        <w:rPr>
          <w:i/>
          <w:color w:val="000000" w:themeColor="text1"/>
          <w:sz w:val="24"/>
          <w:szCs w:val="24"/>
        </w:rPr>
        <w:t xml:space="preserve">jeđeni su tzv. </w:t>
      </w:r>
      <w:r w:rsidR="00912975">
        <w:rPr>
          <w:i/>
          <w:color w:val="000000" w:themeColor="text1"/>
          <w:sz w:val="24"/>
          <w:szCs w:val="24"/>
        </w:rPr>
        <w:t>'</w:t>
      </w:r>
      <w:r w:rsidRPr="006B7160">
        <w:rPr>
          <w:i/>
          <w:color w:val="000000" w:themeColor="text1"/>
          <w:sz w:val="24"/>
          <w:szCs w:val="24"/>
        </w:rPr>
        <w:t>sanitari</w:t>
      </w:r>
      <w:r w:rsidR="00912975">
        <w:rPr>
          <w:i/>
          <w:color w:val="000000" w:themeColor="text1"/>
          <w:sz w:val="24"/>
          <w:szCs w:val="24"/>
        </w:rPr>
        <w:t xml:space="preserve"> – </w:t>
      </w:r>
      <w:r w:rsidRPr="006B7160">
        <w:rPr>
          <w:i/>
          <w:color w:val="000000" w:themeColor="text1"/>
          <w:sz w:val="24"/>
          <w:szCs w:val="24"/>
        </w:rPr>
        <w:t>mokri čvorovi</w:t>
      </w:r>
      <w:r w:rsidR="00912975">
        <w:rPr>
          <w:i/>
          <w:color w:val="000000" w:themeColor="text1"/>
          <w:sz w:val="24"/>
          <w:szCs w:val="24"/>
        </w:rPr>
        <w:t>',</w:t>
      </w:r>
      <w:r w:rsidRPr="006B7160">
        <w:rPr>
          <w:i/>
          <w:color w:val="000000" w:themeColor="text1"/>
          <w:sz w:val="24"/>
          <w:szCs w:val="24"/>
        </w:rPr>
        <w:t xml:space="preserve"> koji nisu pokriveni sistemom videonadzora, dok se higijena u prostorijama za zadržavanje svakodnevno održava na zadovoljavajućem nivou.</w:t>
      </w:r>
    </w:p>
    <w:p w14:paraId="39C0F2AD" w14:textId="77777777" w:rsidR="008B3243" w:rsidRPr="006B7160" w:rsidRDefault="008B3243" w:rsidP="008B3243">
      <w:pPr>
        <w:pStyle w:val="BodyText1"/>
        <w:spacing w:line="276" w:lineRule="auto"/>
        <w:jc w:val="both"/>
        <w:rPr>
          <w:i/>
          <w:color w:val="000000" w:themeColor="text1"/>
          <w:sz w:val="24"/>
          <w:szCs w:val="24"/>
        </w:rPr>
      </w:pPr>
      <w:r w:rsidRPr="006B7160">
        <w:rPr>
          <w:i/>
          <w:color w:val="000000" w:themeColor="text1"/>
          <w:sz w:val="24"/>
          <w:szCs w:val="24"/>
        </w:rPr>
        <w:t>Sve prostorije su opremljene sredstvima za odmor (platforme za spavanje, kreveti i pokrivači) i iste se po ukazanoj potrebi adekvatno zagrijavaju. Shodno vremenu zadržavanja lica, istim su obezb</w:t>
      </w:r>
      <w:r w:rsidR="00912975">
        <w:rPr>
          <w:i/>
          <w:color w:val="000000" w:themeColor="text1"/>
          <w:sz w:val="24"/>
          <w:szCs w:val="24"/>
        </w:rPr>
        <w:t>i</w:t>
      </w:r>
      <w:r w:rsidRPr="006B7160">
        <w:rPr>
          <w:i/>
          <w:color w:val="000000" w:themeColor="text1"/>
          <w:sz w:val="24"/>
          <w:szCs w:val="24"/>
        </w:rPr>
        <w:t>jeđeni hrana i voda u odgovarajućim vremenskim intervalima.</w:t>
      </w:r>
    </w:p>
    <w:p w14:paraId="3A2AAE84" w14:textId="77777777" w:rsidR="008B3243" w:rsidRPr="006B7160" w:rsidRDefault="008B3243" w:rsidP="008B3243">
      <w:pPr>
        <w:pStyle w:val="BodyText1"/>
        <w:spacing w:line="276" w:lineRule="auto"/>
        <w:jc w:val="both"/>
        <w:rPr>
          <w:i/>
          <w:color w:val="000000" w:themeColor="text1"/>
          <w:sz w:val="24"/>
          <w:szCs w:val="24"/>
        </w:rPr>
      </w:pPr>
    </w:p>
    <w:p w14:paraId="1275C55D" w14:textId="77777777" w:rsidR="008B3243" w:rsidRPr="006B7160" w:rsidRDefault="008B3243" w:rsidP="008B3243">
      <w:pPr>
        <w:pStyle w:val="BodyText1"/>
        <w:spacing w:line="276" w:lineRule="auto"/>
        <w:jc w:val="both"/>
        <w:rPr>
          <w:i/>
          <w:color w:val="000000" w:themeColor="text1"/>
          <w:sz w:val="24"/>
          <w:szCs w:val="24"/>
        </w:rPr>
      </w:pPr>
      <w:r w:rsidRPr="006B7160">
        <w:rPr>
          <w:i/>
          <w:color w:val="000000" w:themeColor="text1"/>
          <w:sz w:val="24"/>
          <w:szCs w:val="24"/>
        </w:rPr>
        <w:t>Uprava policije MUP-a ZDK u skladu sa utvrđenom sistematizacijom radnih mjesta, a po ukazanoj potrebi, vrši prijem i upošljavanje dodatnog kadra, odnosno policijskih službenika, koji se nakon završenih obuka i procedura za prijem u radni odnos raspoređuju u organizacione jedinice Uprave policije MUP-a ZDK.</w:t>
      </w:r>
    </w:p>
    <w:p w14:paraId="4B21383B" w14:textId="77777777" w:rsidR="008B3243" w:rsidRPr="006B7160" w:rsidRDefault="008B3243" w:rsidP="008B3243">
      <w:pPr>
        <w:pStyle w:val="BodyText1"/>
        <w:spacing w:line="276" w:lineRule="auto"/>
        <w:jc w:val="both"/>
        <w:rPr>
          <w:i/>
          <w:color w:val="000000" w:themeColor="text1"/>
          <w:sz w:val="24"/>
          <w:szCs w:val="24"/>
        </w:rPr>
      </w:pPr>
    </w:p>
    <w:p w14:paraId="54771928" w14:textId="77777777" w:rsidR="008B3243" w:rsidRPr="006B7160" w:rsidRDefault="008B3243" w:rsidP="008B3243">
      <w:pPr>
        <w:pStyle w:val="BodyText1"/>
        <w:spacing w:line="276" w:lineRule="auto"/>
        <w:jc w:val="both"/>
        <w:rPr>
          <w:color w:val="000000" w:themeColor="text1"/>
          <w:sz w:val="24"/>
          <w:szCs w:val="24"/>
        </w:rPr>
      </w:pPr>
      <w:r w:rsidRPr="006B7160">
        <w:rPr>
          <w:i/>
          <w:color w:val="000000" w:themeColor="text1"/>
          <w:sz w:val="24"/>
          <w:szCs w:val="24"/>
        </w:rPr>
        <w:lastRenderedPageBreak/>
        <w:t>Takođe, u skladu sa godišnjim planovima obuke policijskih službenika, Uprava policije, Odsjek za edukaciju organizuje i vrši kontinuiranu obuku policijskih službenika Uprave policije po svim segmentima rada, a samim tim i obuku iz navedene oblasti, koja je u skladu sa provedbenim propisima i standardima koji uređuju navedenu oblas</w:t>
      </w:r>
      <w:r w:rsidR="00912975">
        <w:rPr>
          <w:i/>
          <w:color w:val="000000" w:themeColor="text1"/>
          <w:sz w:val="24"/>
          <w:szCs w:val="24"/>
        </w:rPr>
        <w:t>t.“</w:t>
      </w:r>
    </w:p>
    <w:p w14:paraId="780CF8AE" w14:textId="77777777" w:rsidR="00797328" w:rsidRPr="006B7160" w:rsidRDefault="00797328" w:rsidP="00797328">
      <w:pPr>
        <w:pStyle w:val="Heading4"/>
        <w:rPr>
          <w:color w:val="000000" w:themeColor="text1"/>
          <w:lang w:val="hr-HR"/>
        </w:rPr>
      </w:pPr>
    </w:p>
    <w:p w14:paraId="24AD33A8" w14:textId="77777777" w:rsidR="00D95E3B" w:rsidRPr="006B7160" w:rsidRDefault="00C57E86" w:rsidP="00797328">
      <w:pPr>
        <w:pStyle w:val="Heading4"/>
        <w:rPr>
          <w:color w:val="000000" w:themeColor="text1"/>
          <w:lang w:val="hr-HR"/>
        </w:rPr>
      </w:pPr>
      <w:r w:rsidRPr="006B7160">
        <w:rPr>
          <w:color w:val="000000" w:themeColor="text1"/>
          <w:lang w:val="hr-HR"/>
        </w:rPr>
        <w:t>Policijska uprava Zenica</w:t>
      </w:r>
      <w:r w:rsidRPr="006B7160">
        <w:rPr>
          <w:color w:val="000000" w:themeColor="text1"/>
          <w:lang w:val="hr-HR"/>
        </w:rPr>
        <w:tab/>
      </w:r>
    </w:p>
    <w:p w14:paraId="23A38508" w14:textId="77777777" w:rsidR="00FE4831" w:rsidRPr="006B7160" w:rsidRDefault="00FE4831" w:rsidP="001F0A91">
      <w:pPr>
        <w:spacing w:line="276" w:lineRule="auto"/>
        <w:rPr>
          <w:color w:val="000000" w:themeColor="text1"/>
          <w:szCs w:val="24"/>
          <w:lang w:val="hr-HR"/>
        </w:rPr>
      </w:pPr>
    </w:p>
    <w:p w14:paraId="533344F1"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Policijska uprava Zenica ima tri policijske stanice, i to: PS Nemila, PS Crkvice i PS Centar. Policijska stanica Centar je jedina policijska stanica u okviru Policijske uprave Zenica koja ima prostorije za zadržavanje lica lišenih slobode.</w:t>
      </w:r>
    </w:p>
    <w:p w14:paraId="70E8C4DD" w14:textId="77777777" w:rsidR="00FE4831" w:rsidRPr="006B7160" w:rsidRDefault="00FE4831" w:rsidP="001F0A91">
      <w:pPr>
        <w:spacing w:line="276" w:lineRule="auto"/>
        <w:rPr>
          <w:b/>
          <w:color w:val="000000" w:themeColor="text1"/>
          <w:szCs w:val="24"/>
          <w:lang w:val="hr-HR"/>
        </w:rPr>
      </w:pPr>
    </w:p>
    <w:p w14:paraId="2CD54108" w14:textId="77777777" w:rsidR="00FE4831" w:rsidRPr="006B7160" w:rsidRDefault="00FE4831" w:rsidP="001F0A91">
      <w:pPr>
        <w:spacing w:line="276" w:lineRule="auto"/>
        <w:rPr>
          <w:b/>
          <w:color w:val="000000" w:themeColor="text1"/>
          <w:szCs w:val="24"/>
          <w:lang w:val="hr-HR"/>
        </w:rPr>
      </w:pPr>
      <w:r w:rsidRPr="006B7160">
        <w:rPr>
          <w:b/>
          <w:color w:val="000000" w:themeColor="text1"/>
          <w:szCs w:val="24"/>
          <w:lang w:val="hr-HR"/>
        </w:rPr>
        <w:t xml:space="preserve">Policijska stanica Centar </w:t>
      </w:r>
    </w:p>
    <w:p w14:paraId="0C2C955E" w14:textId="77777777" w:rsidR="00797328" w:rsidRPr="006B7160" w:rsidRDefault="00797328" w:rsidP="001F0A91">
      <w:pPr>
        <w:spacing w:line="276" w:lineRule="auto"/>
        <w:rPr>
          <w:b/>
          <w:color w:val="000000" w:themeColor="text1"/>
          <w:szCs w:val="24"/>
          <w:lang w:val="hr-HR"/>
        </w:rPr>
      </w:pPr>
    </w:p>
    <w:p w14:paraId="256AF93D"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Posjeta Policijskoj stanici Centar obavljena je dana 4.</w:t>
      </w:r>
      <w:r w:rsidR="00A50B87">
        <w:rPr>
          <w:color w:val="000000" w:themeColor="text1"/>
          <w:szCs w:val="24"/>
          <w:lang w:val="hr-HR"/>
        </w:rPr>
        <w:t xml:space="preserve"> </w:t>
      </w:r>
      <w:r w:rsidRPr="006B7160">
        <w:rPr>
          <w:color w:val="000000" w:themeColor="text1"/>
          <w:szCs w:val="24"/>
          <w:lang w:val="hr-HR"/>
        </w:rPr>
        <w:t>10.</w:t>
      </w:r>
      <w:r w:rsidR="00A50B87">
        <w:rPr>
          <w:color w:val="000000" w:themeColor="text1"/>
          <w:szCs w:val="24"/>
          <w:lang w:val="hr-HR"/>
        </w:rPr>
        <w:t xml:space="preserve"> </w:t>
      </w:r>
      <w:r w:rsidRPr="006B7160">
        <w:rPr>
          <w:color w:val="000000" w:themeColor="text1"/>
          <w:szCs w:val="24"/>
          <w:lang w:val="hr-HR"/>
        </w:rPr>
        <w:t>2023. godine.</w:t>
      </w:r>
      <w:r w:rsidR="008E48F1" w:rsidRPr="006B7160">
        <w:rPr>
          <w:color w:val="000000" w:themeColor="text1"/>
          <w:szCs w:val="24"/>
          <w:lang w:val="hr-HR"/>
        </w:rPr>
        <w:t xml:space="preserve"> </w:t>
      </w:r>
      <w:r w:rsidRPr="006B7160">
        <w:rPr>
          <w:color w:val="000000" w:themeColor="text1"/>
          <w:szCs w:val="24"/>
          <w:lang w:val="hr-HR"/>
        </w:rPr>
        <w:t>U razgovoru sa službenim licem, komandir</w:t>
      </w:r>
      <w:r w:rsidR="00D34F3A" w:rsidRPr="006B7160">
        <w:rPr>
          <w:color w:val="000000" w:themeColor="text1"/>
          <w:szCs w:val="24"/>
          <w:lang w:val="hr-HR"/>
        </w:rPr>
        <w:t>om</w:t>
      </w:r>
      <w:r w:rsidRPr="006B7160">
        <w:rPr>
          <w:rStyle w:val="FootnoteReference"/>
          <w:color w:val="000000" w:themeColor="text1"/>
          <w:szCs w:val="24"/>
          <w:lang w:val="hr-HR"/>
        </w:rPr>
        <w:footnoteReference w:id="94"/>
      </w:r>
      <w:r w:rsidRPr="006B7160">
        <w:rPr>
          <w:color w:val="000000" w:themeColor="text1"/>
          <w:szCs w:val="24"/>
          <w:lang w:val="hr-HR"/>
        </w:rPr>
        <w:t xml:space="preserve"> Policijske stanice Centar, ukratko </w:t>
      </w:r>
      <w:r w:rsidR="007B151F">
        <w:rPr>
          <w:color w:val="000000" w:themeColor="text1"/>
          <w:szCs w:val="24"/>
          <w:lang w:val="hr-HR"/>
        </w:rPr>
        <w:t xml:space="preserve">je </w:t>
      </w:r>
      <w:r w:rsidRPr="006B7160">
        <w:rPr>
          <w:color w:val="000000" w:themeColor="text1"/>
          <w:szCs w:val="24"/>
          <w:lang w:val="hr-HR"/>
        </w:rPr>
        <w:t>predstav</w:t>
      </w:r>
      <w:r w:rsidR="007B151F">
        <w:rPr>
          <w:color w:val="000000" w:themeColor="text1"/>
          <w:szCs w:val="24"/>
          <w:lang w:val="hr-HR"/>
        </w:rPr>
        <w:t>ljena</w:t>
      </w:r>
      <w:r w:rsidRPr="006B7160">
        <w:rPr>
          <w:color w:val="000000" w:themeColor="text1"/>
          <w:szCs w:val="24"/>
          <w:lang w:val="hr-HR"/>
        </w:rPr>
        <w:t xml:space="preserve"> Policijsk</w:t>
      </w:r>
      <w:r w:rsidR="007B151F">
        <w:rPr>
          <w:color w:val="000000" w:themeColor="text1"/>
          <w:szCs w:val="24"/>
          <w:lang w:val="hr-HR"/>
        </w:rPr>
        <w:t>a</w:t>
      </w:r>
      <w:r w:rsidRPr="006B7160">
        <w:rPr>
          <w:color w:val="000000" w:themeColor="text1"/>
          <w:szCs w:val="24"/>
          <w:lang w:val="hr-HR"/>
        </w:rPr>
        <w:t xml:space="preserve"> stanic</w:t>
      </w:r>
      <w:r w:rsidR="007B151F">
        <w:rPr>
          <w:color w:val="000000" w:themeColor="text1"/>
          <w:szCs w:val="24"/>
          <w:lang w:val="hr-HR"/>
        </w:rPr>
        <w:t>a</w:t>
      </w:r>
      <w:r w:rsidRPr="006B7160">
        <w:rPr>
          <w:color w:val="000000" w:themeColor="text1"/>
          <w:szCs w:val="24"/>
          <w:lang w:val="hr-HR"/>
        </w:rPr>
        <w:t xml:space="preserve"> i ukaza</w:t>
      </w:r>
      <w:r w:rsidR="007B151F">
        <w:rPr>
          <w:color w:val="000000" w:themeColor="text1"/>
          <w:szCs w:val="24"/>
          <w:lang w:val="hr-HR"/>
        </w:rPr>
        <w:t>n</w:t>
      </w:r>
      <w:r w:rsidRPr="006B7160">
        <w:rPr>
          <w:color w:val="000000" w:themeColor="text1"/>
          <w:szCs w:val="24"/>
          <w:lang w:val="hr-HR"/>
        </w:rPr>
        <w:t xml:space="preserve">o na osnovne probleme s kojima se suočava u radu, a koji se odnose na </w:t>
      </w:r>
      <w:r w:rsidR="00D34F3A" w:rsidRPr="006B7160">
        <w:rPr>
          <w:color w:val="000000" w:themeColor="text1"/>
          <w:szCs w:val="24"/>
          <w:lang w:val="hr-HR"/>
        </w:rPr>
        <w:t>deficit policijskih službenika.</w:t>
      </w:r>
      <w:r w:rsidRPr="006B7160">
        <w:rPr>
          <w:color w:val="000000" w:themeColor="text1"/>
          <w:szCs w:val="24"/>
          <w:lang w:val="hr-HR"/>
        </w:rPr>
        <w:t xml:space="preserve"> Sistematizacijom radnih mjest</w:t>
      </w:r>
      <w:r w:rsidR="00D34F3A" w:rsidRPr="006B7160">
        <w:rPr>
          <w:color w:val="000000" w:themeColor="text1"/>
          <w:szCs w:val="24"/>
          <w:lang w:val="hr-HR"/>
        </w:rPr>
        <w:t xml:space="preserve">a predviđeno je 165 radnih mjesta, što </w:t>
      </w:r>
      <w:r w:rsidRPr="006B7160">
        <w:rPr>
          <w:color w:val="000000" w:themeColor="text1"/>
          <w:szCs w:val="24"/>
          <w:lang w:val="hr-HR"/>
        </w:rPr>
        <w:t>obuhvata i ovlašt</w:t>
      </w:r>
      <w:r w:rsidR="00D34F3A" w:rsidRPr="006B7160">
        <w:rPr>
          <w:color w:val="000000" w:themeColor="text1"/>
          <w:szCs w:val="24"/>
          <w:lang w:val="hr-HR"/>
        </w:rPr>
        <w:t>ena i neovlaštena službena lica. U trenutku posjete zaposlene su</w:t>
      </w:r>
      <w:r w:rsidRPr="006B7160">
        <w:rPr>
          <w:color w:val="000000" w:themeColor="text1"/>
          <w:szCs w:val="24"/>
          <w:lang w:val="hr-HR"/>
        </w:rPr>
        <w:t xml:space="preserve"> 122 osobe, od čega je 117 policijskih službenika, </w:t>
      </w:r>
      <w:r w:rsidR="00D34F3A" w:rsidRPr="006B7160">
        <w:rPr>
          <w:color w:val="000000" w:themeColor="text1"/>
          <w:szCs w:val="24"/>
          <w:lang w:val="hr-HR"/>
        </w:rPr>
        <w:t>5 rukovodećih službenika i</w:t>
      </w:r>
      <w:r w:rsidRPr="006B7160">
        <w:rPr>
          <w:color w:val="000000" w:themeColor="text1"/>
          <w:szCs w:val="24"/>
          <w:lang w:val="hr-HR"/>
        </w:rPr>
        <w:t xml:space="preserve"> 10 neovlaštenih službenika.</w:t>
      </w:r>
    </w:p>
    <w:p w14:paraId="13E85495" w14:textId="77777777" w:rsidR="00FE4831" w:rsidRPr="006B7160" w:rsidRDefault="00FE4831" w:rsidP="001F0A91">
      <w:pPr>
        <w:spacing w:line="276" w:lineRule="auto"/>
        <w:rPr>
          <w:color w:val="000000" w:themeColor="text1"/>
          <w:szCs w:val="24"/>
          <w:lang w:val="hr-HR"/>
        </w:rPr>
      </w:pPr>
    </w:p>
    <w:p w14:paraId="53018D2D" w14:textId="77777777" w:rsidR="003B4800" w:rsidRPr="006B7160" w:rsidRDefault="003B4800" w:rsidP="001F0A91">
      <w:pPr>
        <w:spacing w:line="276" w:lineRule="auto"/>
        <w:rPr>
          <w:color w:val="000000" w:themeColor="text1"/>
          <w:szCs w:val="24"/>
          <w:lang w:val="hr-HR"/>
        </w:rPr>
      </w:pPr>
      <w:r w:rsidRPr="006B7160">
        <w:rPr>
          <w:color w:val="000000" w:themeColor="text1"/>
          <w:szCs w:val="24"/>
          <w:lang w:val="hr-HR"/>
        </w:rPr>
        <w:t>Preporuke ko</w:t>
      </w:r>
      <w:r w:rsidR="002346DA" w:rsidRPr="006B7160">
        <w:rPr>
          <w:color w:val="000000" w:themeColor="text1"/>
          <w:szCs w:val="24"/>
          <w:lang w:val="hr-HR"/>
        </w:rPr>
        <w:t>je su se u Izvještaju iz 2019. g</w:t>
      </w:r>
      <w:r w:rsidRPr="006B7160">
        <w:rPr>
          <w:color w:val="000000" w:themeColor="text1"/>
          <w:szCs w:val="24"/>
          <w:lang w:val="hr-HR"/>
        </w:rPr>
        <w:t>odine odnosile na Policijsku upravu Zenica, PS Centar, djelimično su realizirane. Nai</w:t>
      </w:r>
      <w:r w:rsidR="005912C8" w:rsidRPr="006B7160">
        <w:rPr>
          <w:color w:val="000000" w:themeColor="text1"/>
          <w:szCs w:val="24"/>
          <w:lang w:val="hr-HR"/>
        </w:rPr>
        <w:t xml:space="preserve">me, adaptirane prostorije stavljene su u funkciju, </w:t>
      </w:r>
      <w:r w:rsidRPr="006B7160">
        <w:rPr>
          <w:color w:val="000000" w:themeColor="text1"/>
          <w:szCs w:val="24"/>
          <w:lang w:val="hr-HR"/>
        </w:rPr>
        <w:t xml:space="preserve">ali </w:t>
      </w:r>
      <w:r w:rsidR="00A50B87">
        <w:rPr>
          <w:color w:val="000000" w:themeColor="text1"/>
          <w:szCs w:val="24"/>
          <w:lang w:val="hr-HR"/>
        </w:rPr>
        <w:t>on</w:t>
      </w:r>
      <w:r w:rsidR="005912C8" w:rsidRPr="006B7160">
        <w:rPr>
          <w:color w:val="000000" w:themeColor="text1"/>
          <w:szCs w:val="24"/>
          <w:lang w:val="hr-HR"/>
        </w:rPr>
        <w:t xml:space="preserve">e nisu </w:t>
      </w:r>
      <w:r w:rsidRPr="006B7160">
        <w:rPr>
          <w:color w:val="000000" w:themeColor="text1"/>
          <w:szCs w:val="24"/>
          <w:lang w:val="hr-HR"/>
        </w:rPr>
        <w:t>u skladu s normativima propisanim E</w:t>
      </w:r>
      <w:r w:rsidR="00A50B87">
        <w:rPr>
          <w:color w:val="000000" w:themeColor="text1"/>
          <w:szCs w:val="24"/>
          <w:lang w:val="hr-HR"/>
        </w:rPr>
        <w:t>v</w:t>
      </w:r>
      <w:r w:rsidRPr="006B7160">
        <w:rPr>
          <w:color w:val="000000" w:themeColor="text1"/>
          <w:szCs w:val="24"/>
          <w:lang w:val="hr-HR"/>
        </w:rPr>
        <w:t xml:space="preserve">ropskim zatvorskim pravilima. </w:t>
      </w:r>
    </w:p>
    <w:p w14:paraId="7D91E843" w14:textId="77777777" w:rsidR="007175AF" w:rsidRPr="006B7160" w:rsidRDefault="007175AF" w:rsidP="001F0A91">
      <w:pPr>
        <w:spacing w:line="276" w:lineRule="auto"/>
        <w:rPr>
          <w:color w:val="000000" w:themeColor="text1"/>
          <w:szCs w:val="24"/>
          <w:lang w:val="hr-HR"/>
        </w:rPr>
      </w:pPr>
    </w:p>
    <w:p w14:paraId="61884846" w14:textId="77777777" w:rsidR="007175AF" w:rsidRPr="006B7160" w:rsidRDefault="007175AF" w:rsidP="001F0A91">
      <w:pPr>
        <w:spacing w:line="276" w:lineRule="auto"/>
        <w:rPr>
          <w:color w:val="000000" w:themeColor="text1"/>
          <w:szCs w:val="24"/>
          <w:lang w:val="hr-HR"/>
        </w:rPr>
      </w:pPr>
      <w:r w:rsidRPr="006B7160">
        <w:rPr>
          <w:color w:val="000000" w:themeColor="text1"/>
          <w:szCs w:val="24"/>
          <w:lang w:val="hr-HR"/>
        </w:rPr>
        <w:t xml:space="preserve">Preporuka koja se odnosila na Ministarstvo unutrašnjih poslova ZDK nije ispoštovana. </w:t>
      </w:r>
    </w:p>
    <w:p w14:paraId="4449A209" w14:textId="77777777" w:rsidR="003B4800" w:rsidRPr="006B7160" w:rsidRDefault="003B4800" w:rsidP="001F0A91">
      <w:pPr>
        <w:spacing w:line="276" w:lineRule="auto"/>
        <w:rPr>
          <w:color w:val="000000" w:themeColor="text1"/>
          <w:szCs w:val="24"/>
          <w:lang w:val="hr-HR"/>
        </w:rPr>
      </w:pPr>
    </w:p>
    <w:p w14:paraId="57DA0FBB"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 xml:space="preserve">Predstavnici Policijske stanice Centar istakli su da imaju dobru saradnju s nadležnim tužilaštvom i centrom za socijalni rad. </w:t>
      </w:r>
    </w:p>
    <w:p w14:paraId="639A5851" w14:textId="77777777" w:rsidR="00FE4831" w:rsidRPr="006B7160" w:rsidRDefault="00FE4831" w:rsidP="001F0A91">
      <w:pPr>
        <w:spacing w:line="276" w:lineRule="auto"/>
        <w:rPr>
          <w:color w:val="000000" w:themeColor="text1"/>
          <w:szCs w:val="24"/>
          <w:lang w:val="hr-HR"/>
        </w:rPr>
      </w:pPr>
    </w:p>
    <w:p w14:paraId="333AFE08" w14:textId="77777777" w:rsidR="00FE4831" w:rsidRPr="006B7160" w:rsidRDefault="00FE4831" w:rsidP="001F0A91">
      <w:pPr>
        <w:spacing w:line="276" w:lineRule="auto"/>
        <w:rPr>
          <w:b/>
          <w:color w:val="000000" w:themeColor="text1"/>
          <w:szCs w:val="24"/>
          <w:lang w:val="hr-HR"/>
        </w:rPr>
      </w:pPr>
      <w:r w:rsidRPr="006B7160">
        <w:rPr>
          <w:b/>
          <w:color w:val="000000" w:themeColor="text1"/>
          <w:szCs w:val="24"/>
          <w:lang w:val="hr-HR"/>
        </w:rPr>
        <w:t>Prostorni resursi</w:t>
      </w:r>
    </w:p>
    <w:p w14:paraId="7930543E" w14:textId="77777777" w:rsidR="00FE4831" w:rsidRPr="006B7160" w:rsidRDefault="00FE4831" w:rsidP="001F0A91">
      <w:pPr>
        <w:spacing w:line="276" w:lineRule="auto"/>
        <w:rPr>
          <w:b/>
          <w:color w:val="000000" w:themeColor="text1"/>
          <w:szCs w:val="24"/>
          <w:lang w:val="hr-HR"/>
        </w:rPr>
      </w:pPr>
    </w:p>
    <w:p w14:paraId="4E1CB879"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 xml:space="preserve">Tokom posjete </w:t>
      </w:r>
      <w:r w:rsidR="002346DA" w:rsidRPr="006B7160">
        <w:rPr>
          <w:color w:val="000000" w:themeColor="text1"/>
          <w:szCs w:val="24"/>
          <w:lang w:val="hr-HR"/>
        </w:rPr>
        <w:t>p</w:t>
      </w:r>
      <w:r w:rsidR="0077447B" w:rsidRPr="006B7160">
        <w:rPr>
          <w:color w:val="000000" w:themeColor="text1"/>
          <w:szCs w:val="24"/>
          <w:lang w:val="hr-HR"/>
        </w:rPr>
        <w:t>redstavnic</w:t>
      </w:r>
      <w:r w:rsidR="0088325F">
        <w:rPr>
          <w:color w:val="000000" w:themeColor="text1"/>
          <w:szCs w:val="24"/>
          <w:lang w:val="hr-HR"/>
        </w:rPr>
        <w:t>i</w:t>
      </w:r>
      <w:r w:rsidR="0077447B" w:rsidRPr="006B7160">
        <w:rPr>
          <w:color w:val="000000" w:themeColor="text1"/>
          <w:szCs w:val="24"/>
          <w:lang w:val="hr-HR"/>
        </w:rPr>
        <w:t xml:space="preserve"> </w:t>
      </w:r>
      <w:r w:rsidR="0088325F">
        <w:rPr>
          <w:color w:val="000000" w:themeColor="text1"/>
          <w:szCs w:val="24"/>
          <w:lang w:val="hr-HR"/>
        </w:rPr>
        <w:t>I</w:t>
      </w:r>
      <w:r w:rsidR="0077447B" w:rsidRPr="006B7160">
        <w:rPr>
          <w:color w:val="000000" w:themeColor="text1"/>
          <w:szCs w:val="24"/>
          <w:lang w:val="hr-HR"/>
        </w:rPr>
        <w:t xml:space="preserve">nstitucije </w:t>
      </w:r>
      <w:r w:rsidR="0088325F">
        <w:rPr>
          <w:color w:val="000000" w:themeColor="text1"/>
          <w:szCs w:val="24"/>
          <w:lang w:val="hr-HR"/>
        </w:rPr>
        <w:t>o</w:t>
      </w:r>
      <w:r w:rsidR="0077447B" w:rsidRPr="006B7160">
        <w:rPr>
          <w:color w:val="000000" w:themeColor="text1"/>
          <w:szCs w:val="24"/>
          <w:lang w:val="hr-HR"/>
        </w:rPr>
        <w:t>mbudsmena</w:t>
      </w:r>
      <w:r w:rsidR="002346DA" w:rsidRPr="006B7160">
        <w:rPr>
          <w:color w:val="000000" w:themeColor="text1"/>
          <w:szCs w:val="24"/>
          <w:lang w:val="hr-HR"/>
        </w:rPr>
        <w:t xml:space="preserve"> upoznat</w:t>
      </w:r>
      <w:r w:rsidR="0088325F">
        <w:rPr>
          <w:color w:val="000000" w:themeColor="text1"/>
          <w:szCs w:val="24"/>
          <w:lang w:val="hr-HR"/>
        </w:rPr>
        <w:t>i</w:t>
      </w:r>
      <w:r w:rsidRPr="006B7160">
        <w:rPr>
          <w:color w:val="000000" w:themeColor="text1"/>
          <w:szCs w:val="24"/>
          <w:lang w:val="hr-HR"/>
        </w:rPr>
        <w:t xml:space="preserve"> su</w:t>
      </w:r>
      <w:r w:rsidR="0088325F">
        <w:rPr>
          <w:color w:val="000000" w:themeColor="text1"/>
          <w:szCs w:val="24"/>
          <w:lang w:val="hr-HR"/>
        </w:rPr>
        <w:t xml:space="preserve"> s tim</w:t>
      </w:r>
      <w:r w:rsidRPr="006B7160">
        <w:rPr>
          <w:color w:val="000000" w:themeColor="text1"/>
          <w:szCs w:val="24"/>
          <w:lang w:val="hr-HR"/>
        </w:rPr>
        <w:t xml:space="preserve"> da je kapacitet PU Zenica </w:t>
      </w:r>
      <w:r w:rsidR="00D34F3A" w:rsidRPr="006B7160">
        <w:rPr>
          <w:color w:val="000000" w:themeColor="text1"/>
          <w:szCs w:val="24"/>
          <w:lang w:val="hr-HR"/>
        </w:rPr>
        <w:t xml:space="preserve">pet </w:t>
      </w:r>
      <w:r w:rsidRPr="006B7160">
        <w:rPr>
          <w:color w:val="000000" w:themeColor="text1"/>
          <w:szCs w:val="24"/>
          <w:lang w:val="hr-HR"/>
        </w:rPr>
        <w:t xml:space="preserve">prostorija za zadržavanje lica lišenih slobode, koje su </w:t>
      </w:r>
      <w:r w:rsidR="00D34F3A" w:rsidRPr="006B7160">
        <w:rPr>
          <w:color w:val="000000" w:themeColor="text1"/>
          <w:szCs w:val="24"/>
          <w:lang w:val="hr-HR"/>
        </w:rPr>
        <w:t xml:space="preserve">se </w:t>
      </w:r>
      <w:r w:rsidRPr="006B7160">
        <w:rPr>
          <w:color w:val="000000" w:themeColor="text1"/>
          <w:szCs w:val="24"/>
          <w:lang w:val="hr-HR"/>
        </w:rPr>
        <w:t>tokom posjete 2018</w:t>
      </w:r>
      <w:r w:rsidR="00D34F3A" w:rsidRPr="006B7160">
        <w:rPr>
          <w:color w:val="000000" w:themeColor="text1"/>
          <w:szCs w:val="24"/>
          <w:lang w:val="hr-HR"/>
        </w:rPr>
        <w:t>.</w:t>
      </w:r>
      <w:r w:rsidRPr="006B7160">
        <w:rPr>
          <w:color w:val="000000" w:themeColor="text1"/>
          <w:szCs w:val="24"/>
          <w:lang w:val="hr-HR"/>
        </w:rPr>
        <w:t xml:space="preserve"> godine nalazile u fazi adaptacije. Takođe</w:t>
      </w:r>
      <w:r w:rsidR="0088325F">
        <w:rPr>
          <w:color w:val="000000" w:themeColor="text1"/>
          <w:szCs w:val="24"/>
          <w:lang w:val="hr-HR"/>
        </w:rPr>
        <w:t>r</w:t>
      </w:r>
      <w:r w:rsidRPr="006B7160">
        <w:rPr>
          <w:color w:val="000000" w:themeColor="text1"/>
          <w:szCs w:val="24"/>
          <w:lang w:val="hr-HR"/>
        </w:rPr>
        <w:t>, u sastavu Ministarstva unu</w:t>
      </w:r>
      <w:r w:rsidR="002346DA" w:rsidRPr="006B7160">
        <w:rPr>
          <w:color w:val="000000" w:themeColor="text1"/>
          <w:szCs w:val="24"/>
          <w:lang w:val="hr-HR"/>
        </w:rPr>
        <w:t xml:space="preserve">trašnjih poslova </w:t>
      </w:r>
      <w:r w:rsidR="00D34F3A" w:rsidRPr="006B7160">
        <w:rPr>
          <w:color w:val="000000" w:themeColor="text1"/>
          <w:szCs w:val="24"/>
          <w:lang w:val="hr-HR"/>
        </w:rPr>
        <w:t xml:space="preserve">postoji još pet </w:t>
      </w:r>
      <w:r w:rsidRPr="006B7160">
        <w:rPr>
          <w:color w:val="000000" w:themeColor="text1"/>
          <w:szCs w:val="24"/>
          <w:lang w:val="hr-HR"/>
        </w:rPr>
        <w:t>prostorija za zadržavanje lica lišenih slobode</w:t>
      </w:r>
      <w:r w:rsidR="00D34F3A" w:rsidRPr="006B7160">
        <w:rPr>
          <w:color w:val="000000" w:themeColor="text1"/>
          <w:szCs w:val="24"/>
          <w:lang w:val="hr-HR"/>
        </w:rPr>
        <w:t>,</w:t>
      </w:r>
      <w:r w:rsidRPr="006B7160">
        <w:rPr>
          <w:color w:val="000000" w:themeColor="text1"/>
          <w:szCs w:val="24"/>
          <w:lang w:val="hr-HR"/>
        </w:rPr>
        <w:t xml:space="preserve"> koje se koriste u situacijama kada su popunjeni kapaciteti u PU Centar, najčešće prilikom većih policijskih akcija. </w:t>
      </w:r>
    </w:p>
    <w:p w14:paraId="3EDDCDCD" w14:textId="77777777" w:rsidR="008E48F1" w:rsidRPr="006B7160" w:rsidRDefault="008E48F1" w:rsidP="001F0A91">
      <w:pPr>
        <w:spacing w:line="276" w:lineRule="auto"/>
        <w:rPr>
          <w:color w:val="000000" w:themeColor="text1"/>
          <w:szCs w:val="24"/>
          <w:lang w:val="hr-HR"/>
        </w:rPr>
      </w:pPr>
    </w:p>
    <w:p w14:paraId="5E2D1520" w14:textId="77777777" w:rsidR="008E48F1" w:rsidRPr="006B7160" w:rsidRDefault="00FE4831" w:rsidP="001F0A91">
      <w:pPr>
        <w:spacing w:line="276" w:lineRule="auto"/>
        <w:rPr>
          <w:color w:val="000000" w:themeColor="text1"/>
          <w:szCs w:val="24"/>
          <w:lang w:val="hr-HR"/>
        </w:rPr>
      </w:pPr>
      <w:r w:rsidRPr="006B7160">
        <w:rPr>
          <w:color w:val="000000" w:themeColor="text1"/>
          <w:szCs w:val="24"/>
          <w:lang w:val="hr-HR"/>
        </w:rPr>
        <w:t>Imajući u vid</w:t>
      </w:r>
      <w:r w:rsidR="0088325F">
        <w:rPr>
          <w:color w:val="000000" w:themeColor="text1"/>
          <w:szCs w:val="24"/>
          <w:lang w:val="hr-HR"/>
        </w:rPr>
        <w:t>u</w:t>
      </w:r>
      <w:r w:rsidRPr="006B7160">
        <w:rPr>
          <w:color w:val="000000" w:themeColor="text1"/>
          <w:szCs w:val="24"/>
          <w:lang w:val="hr-HR"/>
        </w:rPr>
        <w:t xml:space="preserve"> prezentiranu situaciju, </w:t>
      </w:r>
      <w:r w:rsidR="002346DA" w:rsidRPr="006B7160">
        <w:rPr>
          <w:color w:val="000000" w:themeColor="text1"/>
          <w:szCs w:val="24"/>
          <w:lang w:val="hr-HR"/>
        </w:rPr>
        <w:t>p</w:t>
      </w:r>
      <w:r w:rsidR="0077447B" w:rsidRPr="006B7160">
        <w:rPr>
          <w:color w:val="000000" w:themeColor="text1"/>
          <w:szCs w:val="24"/>
          <w:lang w:val="hr-HR"/>
        </w:rPr>
        <w:t>redstavnic</w:t>
      </w:r>
      <w:r w:rsidR="0088325F">
        <w:rPr>
          <w:color w:val="000000" w:themeColor="text1"/>
          <w:szCs w:val="24"/>
          <w:lang w:val="hr-HR"/>
        </w:rPr>
        <w:t>i</w:t>
      </w:r>
      <w:r w:rsidR="0077447B" w:rsidRPr="006B7160">
        <w:rPr>
          <w:color w:val="000000" w:themeColor="text1"/>
          <w:szCs w:val="24"/>
          <w:lang w:val="hr-HR"/>
        </w:rPr>
        <w:t xml:space="preserve"> </w:t>
      </w:r>
      <w:r w:rsidR="0088325F">
        <w:rPr>
          <w:color w:val="000000" w:themeColor="text1"/>
          <w:szCs w:val="24"/>
          <w:lang w:val="hr-HR"/>
        </w:rPr>
        <w:t>I</w:t>
      </w:r>
      <w:r w:rsidR="0077447B" w:rsidRPr="006B7160">
        <w:rPr>
          <w:color w:val="000000" w:themeColor="text1"/>
          <w:szCs w:val="24"/>
          <w:lang w:val="hr-HR"/>
        </w:rPr>
        <w:t xml:space="preserve">nstitucije </w:t>
      </w:r>
      <w:r w:rsidR="0088325F">
        <w:rPr>
          <w:color w:val="000000" w:themeColor="text1"/>
          <w:szCs w:val="24"/>
          <w:lang w:val="hr-HR"/>
        </w:rPr>
        <w:t>o</w:t>
      </w:r>
      <w:r w:rsidR="0077447B" w:rsidRPr="006B7160">
        <w:rPr>
          <w:color w:val="000000" w:themeColor="text1"/>
          <w:szCs w:val="24"/>
          <w:lang w:val="hr-HR"/>
        </w:rPr>
        <w:t>mbudsmena</w:t>
      </w:r>
      <w:r w:rsidR="002346DA" w:rsidRPr="006B7160">
        <w:rPr>
          <w:color w:val="000000" w:themeColor="text1"/>
          <w:szCs w:val="24"/>
          <w:lang w:val="hr-HR"/>
        </w:rPr>
        <w:t xml:space="preserve"> izvršil</w:t>
      </w:r>
      <w:r w:rsidR="0088325F">
        <w:rPr>
          <w:color w:val="000000" w:themeColor="text1"/>
          <w:szCs w:val="24"/>
          <w:lang w:val="hr-HR"/>
        </w:rPr>
        <w:t>i</w:t>
      </w:r>
      <w:r w:rsidRPr="006B7160">
        <w:rPr>
          <w:color w:val="000000" w:themeColor="text1"/>
          <w:szCs w:val="24"/>
          <w:lang w:val="hr-HR"/>
        </w:rPr>
        <w:t xml:space="preserve"> su uvid kako u prostorije za zadržavanje lica lišenih slobode u sastavu Ministarstva unutrašnjih poslova tako i u prost</w:t>
      </w:r>
      <w:r w:rsidR="008E48F1" w:rsidRPr="006B7160">
        <w:rPr>
          <w:color w:val="000000" w:themeColor="text1"/>
          <w:szCs w:val="24"/>
          <w:lang w:val="hr-HR"/>
        </w:rPr>
        <w:t>orije Policijske stanice Centar</w:t>
      </w:r>
      <w:r w:rsidRPr="006B7160">
        <w:rPr>
          <w:color w:val="000000" w:themeColor="text1"/>
          <w:szCs w:val="24"/>
          <w:lang w:val="hr-HR"/>
        </w:rPr>
        <w:t>.</w:t>
      </w:r>
    </w:p>
    <w:p w14:paraId="02905CCC"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 xml:space="preserve"> </w:t>
      </w:r>
    </w:p>
    <w:p w14:paraId="7744AE5C" w14:textId="77777777" w:rsidR="00D34F3A" w:rsidRPr="006B7160" w:rsidRDefault="00FE4831" w:rsidP="001F0A91">
      <w:pPr>
        <w:spacing w:line="276" w:lineRule="auto"/>
        <w:rPr>
          <w:color w:val="000000" w:themeColor="text1"/>
          <w:szCs w:val="24"/>
          <w:lang w:val="hr-HR"/>
        </w:rPr>
      </w:pPr>
      <w:r w:rsidRPr="006B7160">
        <w:rPr>
          <w:color w:val="000000" w:themeColor="text1"/>
          <w:szCs w:val="24"/>
          <w:lang w:val="hr-HR"/>
        </w:rPr>
        <w:lastRenderedPageBreak/>
        <w:t>U prost</w:t>
      </w:r>
      <w:r w:rsidR="00D34F3A" w:rsidRPr="006B7160">
        <w:rPr>
          <w:color w:val="000000" w:themeColor="text1"/>
          <w:szCs w:val="24"/>
          <w:lang w:val="hr-HR"/>
        </w:rPr>
        <w:t>orijama PS Centar uspostavljano</w:t>
      </w:r>
      <w:r w:rsidRPr="006B7160">
        <w:rPr>
          <w:color w:val="000000" w:themeColor="text1"/>
          <w:szCs w:val="24"/>
          <w:lang w:val="hr-HR"/>
        </w:rPr>
        <w:t xml:space="preserve"> je pet prostorija za zadržavanje s po jednim krevetom, na kojem se nalaz</w:t>
      </w:r>
      <w:r w:rsidR="0088325F">
        <w:rPr>
          <w:color w:val="000000" w:themeColor="text1"/>
          <w:szCs w:val="24"/>
          <w:lang w:val="hr-HR"/>
        </w:rPr>
        <w:t>e</w:t>
      </w:r>
      <w:r w:rsidRPr="006B7160">
        <w:rPr>
          <w:color w:val="000000" w:themeColor="text1"/>
          <w:szCs w:val="24"/>
          <w:lang w:val="hr-HR"/>
        </w:rPr>
        <w:t xml:space="preserve"> tanki dušek i </w:t>
      </w:r>
      <w:r w:rsidR="0088325F">
        <w:rPr>
          <w:color w:val="000000" w:themeColor="text1"/>
          <w:szCs w:val="24"/>
          <w:lang w:val="hr-HR"/>
        </w:rPr>
        <w:t>deka</w:t>
      </w:r>
      <w:r w:rsidRPr="006B7160">
        <w:rPr>
          <w:color w:val="000000" w:themeColor="text1"/>
          <w:szCs w:val="24"/>
          <w:lang w:val="hr-HR"/>
        </w:rPr>
        <w:t>. Prozori su mali i ne mogu se otvoriti. S vanjsk</w:t>
      </w:r>
      <w:r w:rsidR="00D34F3A" w:rsidRPr="006B7160">
        <w:rPr>
          <w:color w:val="000000" w:themeColor="text1"/>
          <w:szCs w:val="24"/>
          <w:lang w:val="hr-HR"/>
        </w:rPr>
        <w:t>e strane postavljena je metalna mreža kojom se onemogućava</w:t>
      </w:r>
      <w:r w:rsidRPr="006B7160">
        <w:rPr>
          <w:color w:val="000000" w:themeColor="text1"/>
          <w:szCs w:val="24"/>
          <w:lang w:val="hr-HR"/>
        </w:rPr>
        <w:t xml:space="preserve"> prirodan dotok svjetlosti i svježeg </w:t>
      </w:r>
      <w:r w:rsidR="0088325F">
        <w:rPr>
          <w:color w:val="000000" w:themeColor="text1"/>
          <w:szCs w:val="24"/>
          <w:lang w:val="hr-HR"/>
        </w:rPr>
        <w:t>zraka</w:t>
      </w:r>
      <w:r w:rsidRPr="006B7160">
        <w:rPr>
          <w:color w:val="000000" w:themeColor="text1"/>
          <w:szCs w:val="24"/>
          <w:lang w:val="hr-HR"/>
        </w:rPr>
        <w:t>.</w:t>
      </w:r>
      <w:r w:rsidR="00E97A68">
        <w:rPr>
          <w:color w:val="000000" w:themeColor="text1"/>
          <w:szCs w:val="24"/>
          <w:lang w:val="hr-HR"/>
        </w:rPr>
        <w:t xml:space="preserve"> </w:t>
      </w:r>
    </w:p>
    <w:p w14:paraId="20E1FEBB" w14:textId="77777777" w:rsidR="00D34F3A" w:rsidRPr="006B7160" w:rsidRDefault="00D34F3A" w:rsidP="001F0A91">
      <w:pPr>
        <w:spacing w:line="276" w:lineRule="auto"/>
        <w:rPr>
          <w:color w:val="000000" w:themeColor="text1"/>
          <w:szCs w:val="24"/>
          <w:lang w:val="hr-HR"/>
        </w:rPr>
      </w:pPr>
    </w:p>
    <w:p w14:paraId="18F6075B"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Zidovi su neokrečeni i oštećeni na pojedinim dijelovima. Toaleti se na</w:t>
      </w:r>
      <w:r w:rsidR="00D34F3A" w:rsidRPr="006B7160">
        <w:rPr>
          <w:color w:val="000000" w:themeColor="text1"/>
          <w:szCs w:val="24"/>
          <w:lang w:val="hr-HR"/>
        </w:rPr>
        <w:t xml:space="preserve">laze u zasebnim prostorijama i opremljeni su </w:t>
      </w:r>
      <w:r w:rsidRPr="006B7160">
        <w:rPr>
          <w:color w:val="000000" w:themeColor="text1"/>
          <w:szCs w:val="24"/>
          <w:lang w:val="hr-HR"/>
        </w:rPr>
        <w:t>čučavc</w:t>
      </w:r>
      <w:r w:rsidR="00D34F3A" w:rsidRPr="006B7160">
        <w:rPr>
          <w:color w:val="000000" w:themeColor="text1"/>
          <w:szCs w:val="24"/>
          <w:lang w:val="hr-HR"/>
        </w:rPr>
        <w:t>em</w:t>
      </w:r>
      <w:r w:rsidRPr="006B7160">
        <w:rPr>
          <w:color w:val="000000" w:themeColor="text1"/>
          <w:szCs w:val="24"/>
          <w:lang w:val="hr-HR"/>
        </w:rPr>
        <w:t>, vodokotlić</w:t>
      </w:r>
      <w:r w:rsidR="00D34F3A" w:rsidRPr="006B7160">
        <w:rPr>
          <w:color w:val="000000" w:themeColor="text1"/>
          <w:szCs w:val="24"/>
          <w:lang w:val="hr-HR"/>
        </w:rPr>
        <w:t>em</w:t>
      </w:r>
      <w:r w:rsidRPr="006B7160">
        <w:rPr>
          <w:color w:val="000000" w:themeColor="text1"/>
          <w:szCs w:val="24"/>
          <w:lang w:val="hr-HR"/>
        </w:rPr>
        <w:t xml:space="preserve"> i lavabo</w:t>
      </w:r>
      <w:r w:rsidR="0088325F">
        <w:rPr>
          <w:color w:val="000000" w:themeColor="text1"/>
          <w:szCs w:val="24"/>
          <w:lang w:val="hr-HR"/>
        </w:rPr>
        <w:t>o</w:t>
      </w:r>
      <w:r w:rsidR="00D34F3A" w:rsidRPr="006B7160">
        <w:rPr>
          <w:color w:val="000000" w:themeColor="text1"/>
          <w:szCs w:val="24"/>
          <w:lang w:val="hr-HR"/>
        </w:rPr>
        <w:t xml:space="preserve">m. U prostorijama je uspostavljen </w:t>
      </w:r>
      <w:r w:rsidRPr="006B7160">
        <w:rPr>
          <w:color w:val="000000" w:themeColor="text1"/>
          <w:szCs w:val="24"/>
          <w:lang w:val="hr-HR"/>
        </w:rPr>
        <w:t>videonadzor, koji pokr</w:t>
      </w:r>
      <w:r w:rsidR="00D34F3A" w:rsidRPr="006B7160">
        <w:rPr>
          <w:color w:val="000000" w:themeColor="text1"/>
          <w:szCs w:val="24"/>
          <w:lang w:val="hr-HR"/>
        </w:rPr>
        <w:t>iva prostorije za zadržavanje,</w:t>
      </w:r>
      <w:r w:rsidR="002346DA" w:rsidRPr="006B7160">
        <w:rPr>
          <w:color w:val="000000" w:themeColor="text1"/>
          <w:szCs w:val="24"/>
          <w:lang w:val="hr-HR"/>
        </w:rPr>
        <w:t xml:space="preserve"> </w:t>
      </w:r>
      <w:r w:rsidRPr="006B7160">
        <w:rPr>
          <w:color w:val="000000" w:themeColor="text1"/>
          <w:szCs w:val="24"/>
          <w:lang w:val="hr-HR"/>
        </w:rPr>
        <w:t>prilazni hodnik, kao i zasebni ulaz u objekat. Uspostavljanjem zasebnog ulaza osiguran je najviši stepen zaštite privatnosti lica prilikom sprovođenja u prostorije za zadržavanje.</w:t>
      </w:r>
    </w:p>
    <w:p w14:paraId="3184E31C" w14:textId="77777777" w:rsidR="00FE4831" w:rsidRPr="006B7160" w:rsidRDefault="00FE4831" w:rsidP="001F0A91">
      <w:pPr>
        <w:spacing w:line="276" w:lineRule="auto"/>
        <w:rPr>
          <w:color w:val="000000" w:themeColor="text1"/>
          <w:szCs w:val="24"/>
          <w:lang w:val="hr-HR"/>
        </w:rPr>
      </w:pPr>
    </w:p>
    <w:p w14:paraId="520973BA" w14:textId="77777777" w:rsidR="00D34F3A" w:rsidRPr="006B7160" w:rsidRDefault="00FE4831" w:rsidP="001F0A91">
      <w:pPr>
        <w:spacing w:line="276" w:lineRule="auto"/>
        <w:rPr>
          <w:color w:val="000000" w:themeColor="text1"/>
          <w:szCs w:val="24"/>
          <w:lang w:val="hr-HR"/>
        </w:rPr>
      </w:pPr>
      <w:r w:rsidRPr="006B7160">
        <w:rPr>
          <w:color w:val="000000" w:themeColor="text1"/>
          <w:szCs w:val="24"/>
          <w:lang w:val="hr-HR"/>
        </w:rPr>
        <w:t>Kapacitet prostorija za zadržavanje Ministarstva unutrašnjih poslova Zeničko-dobojskog kantona obuhvata pet jedinica, a u svakoj se nalazi po jedan metalni krevet s tankim</w:t>
      </w:r>
      <w:r w:rsidR="00E97A68">
        <w:rPr>
          <w:color w:val="000000" w:themeColor="text1"/>
          <w:szCs w:val="24"/>
          <w:lang w:val="hr-HR"/>
        </w:rPr>
        <w:t xml:space="preserve"> </w:t>
      </w:r>
      <w:r w:rsidRPr="006B7160">
        <w:rPr>
          <w:color w:val="000000" w:themeColor="text1"/>
          <w:szCs w:val="24"/>
          <w:lang w:val="hr-HR"/>
        </w:rPr>
        <w:t xml:space="preserve">spužvama i </w:t>
      </w:r>
      <w:r w:rsidR="0088325F">
        <w:rPr>
          <w:color w:val="000000" w:themeColor="text1"/>
          <w:szCs w:val="24"/>
          <w:lang w:val="hr-HR"/>
        </w:rPr>
        <w:t>dekama</w:t>
      </w:r>
      <w:r w:rsidRPr="006B7160">
        <w:rPr>
          <w:color w:val="000000" w:themeColor="text1"/>
          <w:szCs w:val="24"/>
          <w:lang w:val="hr-HR"/>
        </w:rPr>
        <w:t xml:space="preserve">, bez posteljine i jastuka. </w:t>
      </w:r>
      <w:r w:rsidR="00D34F3A" w:rsidRPr="006B7160">
        <w:rPr>
          <w:color w:val="000000" w:themeColor="text1"/>
          <w:szCs w:val="24"/>
          <w:lang w:val="hr-HR"/>
        </w:rPr>
        <w:t>Z</w:t>
      </w:r>
      <w:r w:rsidRPr="006B7160">
        <w:rPr>
          <w:color w:val="000000" w:themeColor="text1"/>
          <w:szCs w:val="24"/>
          <w:lang w:val="hr-HR"/>
        </w:rPr>
        <w:t xml:space="preserve">idovi u prostorijama nisu okrečeni duži vremenski period, dok su pločice u dijelu u kojem se nalazi mokri čvor oštećene. Svaka prostorija ima jedan stakleni prozor, koji je zaštićen metalnom mrežom, čime je onemogućen dotok svježeg </w:t>
      </w:r>
      <w:r w:rsidR="0088325F">
        <w:rPr>
          <w:color w:val="000000" w:themeColor="text1"/>
          <w:szCs w:val="24"/>
          <w:lang w:val="hr-HR"/>
        </w:rPr>
        <w:t>zraka</w:t>
      </w:r>
      <w:r w:rsidRPr="006B7160">
        <w:rPr>
          <w:color w:val="000000" w:themeColor="text1"/>
          <w:szCs w:val="24"/>
          <w:lang w:val="hr-HR"/>
        </w:rPr>
        <w:t xml:space="preserve"> i svjetlosti. Vrata prostorija su od metala i imaju špijunku, a prirodno i vještačko osvjetljenje </w:t>
      </w:r>
      <w:r w:rsidR="0088325F">
        <w:rPr>
          <w:color w:val="000000" w:themeColor="text1"/>
          <w:szCs w:val="24"/>
          <w:lang w:val="hr-HR"/>
        </w:rPr>
        <w:t xml:space="preserve">su </w:t>
      </w:r>
      <w:r w:rsidRPr="006B7160">
        <w:rPr>
          <w:color w:val="000000" w:themeColor="text1"/>
          <w:szCs w:val="24"/>
          <w:lang w:val="hr-HR"/>
        </w:rPr>
        <w:t>veoma slab</w:t>
      </w:r>
      <w:r w:rsidR="0088325F">
        <w:rPr>
          <w:color w:val="000000" w:themeColor="text1"/>
          <w:szCs w:val="24"/>
          <w:lang w:val="hr-HR"/>
        </w:rPr>
        <w:t>i</w:t>
      </w:r>
      <w:r w:rsidRPr="006B7160">
        <w:rPr>
          <w:color w:val="000000" w:themeColor="text1"/>
          <w:szCs w:val="24"/>
          <w:lang w:val="hr-HR"/>
        </w:rPr>
        <w:t xml:space="preserve">. Prostor se zagrijava putem radijatora </w:t>
      </w:r>
      <w:r w:rsidR="00D34F3A" w:rsidRPr="006B7160">
        <w:rPr>
          <w:color w:val="000000" w:themeColor="text1"/>
          <w:szCs w:val="24"/>
          <w:lang w:val="hr-HR"/>
        </w:rPr>
        <w:t>postavljeni</w:t>
      </w:r>
      <w:r w:rsidR="0088325F">
        <w:rPr>
          <w:color w:val="000000" w:themeColor="text1"/>
          <w:szCs w:val="24"/>
          <w:lang w:val="hr-HR"/>
        </w:rPr>
        <w:t>h</w:t>
      </w:r>
      <w:r w:rsidR="00D34F3A" w:rsidRPr="006B7160">
        <w:rPr>
          <w:color w:val="000000" w:themeColor="text1"/>
          <w:szCs w:val="24"/>
          <w:lang w:val="hr-HR"/>
        </w:rPr>
        <w:t xml:space="preserve"> u predsoblju </w:t>
      </w:r>
      <w:r w:rsidRPr="006B7160">
        <w:rPr>
          <w:color w:val="000000" w:themeColor="text1"/>
          <w:szCs w:val="24"/>
          <w:lang w:val="hr-HR"/>
        </w:rPr>
        <w:t>povezani</w:t>
      </w:r>
      <w:r w:rsidR="00051CA3">
        <w:rPr>
          <w:color w:val="000000" w:themeColor="text1"/>
          <w:szCs w:val="24"/>
          <w:lang w:val="hr-HR"/>
        </w:rPr>
        <w:t>h</w:t>
      </w:r>
      <w:r w:rsidRPr="006B7160">
        <w:rPr>
          <w:color w:val="000000" w:themeColor="text1"/>
          <w:szCs w:val="24"/>
          <w:lang w:val="hr-HR"/>
        </w:rPr>
        <w:t xml:space="preserve"> </w:t>
      </w:r>
      <w:r w:rsidR="00D34F3A" w:rsidRPr="006B7160">
        <w:rPr>
          <w:color w:val="000000" w:themeColor="text1"/>
          <w:szCs w:val="24"/>
          <w:lang w:val="hr-HR"/>
        </w:rPr>
        <w:t>sa sistemom centralnog grijanja</w:t>
      </w:r>
      <w:r w:rsidRPr="006B7160">
        <w:rPr>
          <w:color w:val="000000" w:themeColor="text1"/>
          <w:szCs w:val="24"/>
          <w:lang w:val="hr-HR"/>
        </w:rPr>
        <w:t xml:space="preserve">. Svaka prostorija za zadržavanje </w:t>
      </w:r>
      <w:r w:rsidR="00D34F3A" w:rsidRPr="006B7160">
        <w:rPr>
          <w:color w:val="000000" w:themeColor="text1"/>
          <w:szCs w:val="24"/>
          <w:lang w:val="hr-HR"/>
        </w:rPr>
        <w:t>opremljena je</w:t>
      </w:r>
      <w:r w:rsidRPr="006B7160">
        <w:rPr>
          <w:color w:val="000000" w:themeColor="text1"/>
          <w:szCs w:val="24"/>
          <w:lang w:val="hr-HR"/>
        </w:rPr>
        <w:t xml:space="preserve"> </w:t>
      </w:r>
      <w:r w:rsidR="00D34F3A" w:rsidRPr="006B7160">
        <w:rPr>
          <w:color w:val="000000" w:themeColor="text1"/>
          <w:szCs w:val="24"/>
          <w:lang w:val="hr-HR"/>
        </w:rPr>
        <w:t>neu</w:t>
      </w:r>
      <w:r w:rsidR="0088325F">
        <w:rPr>
          <w:color w:val="000000" w:themeColor="text1"/>
          <w:szCs w:val="24"/>
          <w:lang w:val="hr-HR"/>
        </w:rPr>
        <w:t>vjetnim</w:t>
      </w:r>
      <w:r w:rsidR="00D34F3A" w:rsidRPr="006B7160">
        <w:rPr>
          <w:color w:val="000000" w:themeColor="text1"/>
          <w:szCs w:val="24"/>
          <w:lang w:val="hr-HR"/>
        </w:rPr>
        <w:t xml:space="preserve"> </w:t>
      </w:r>
      <w:r w:rsidRPr="006B7160">
        <w:rPr>
          <w:color w:val="000000" w:themeColor="text1"/>
          <w:szCs w:val="24"/>
          <w:lang w:val="hr-HR"/>
        </w:rPr>
        <w:t>čučavc</w:t>
      </w:r>
      <w:r w:rsidR="00D34F3A" w:rsidRPr="006B7160">
        <w:rPr>
          <w:color w:val="000000" w:themeColor="text1"/>
          <w:szCs w:val="24"/>
          <w:lang w:val="hr-HR"/>
        </w:rPr>
        <w:t>em</w:t>
      </w:r>
      <w:r w:rsidRPr="006B7160">
        <w:rPr>
          <w:color w:val="000000" w:themeColor="text1"/>
          <w:szCs w:val="24"/>
          <w:lang w:val="hr-HR"/>
        </w:rPr>
        <w:t>, umivaonik</w:t>
      </w:r>
      <w:r w:rsidR="00D34F3A" w:rsidRPr="006B7160">
        <w:rPr>
          <w:color w:val="000000" w:themeColor="text1"/>
          <w:szCs w:val="24"/>
          <w:lang w:val="hr-HR"/>
        </w:rPr>
        <w:t>om</w:t>
      </w:r>
      <w:r w:rsidRPr="006B7160">
        <w:rPr>
          <w:color w:val="000000" w:themeColor="text1"/>
          <w:szCs w:val="24"/>
          <w:lang w:val="hr-HR"/>
        </w:rPr>
        <w:t xml:space="preserve">, a dostupna je samo hladna voda. </w:t>
      </w:r>
    </w:p>
    <w:p w14:paraId="4FA97625" w14:textId="77777777" w:rsidR="00FE4831" w:rsidRPr="006B7160" w:rsidRDefault="00FE4831" w:rsidP="001F0A91">
      <w:pPr>
        <w:spacing w:line="276" w:lineRule="auto"/>
        <w:rPr>
          <w:color w:val="000000" w:themeColor="text1"/>
          <w:szCs w:val="24"/>
          <w:lang w:val="hr-HR"/>
        </w:rPr>
      </w:pPr>
      <w:r w:rsidRPr="006B7160">
        <w:rPr>
          <w:color w:val="000000" w:themeColor="text1"/>
          <w:szCs w:val="24"/>
          <w:lang w:val="hr-HR"/>
        </w:rPr>
        <w:t>Nadzor nad licima lišenim slobode</w:t>
      </w:r>
      <w:r w:rsidR="0088325F">
        <w:rPr>
          <w:color w:val="000000" w:themeColor="text1"/>
          <w:szCs w:val="24"/>
          <w:lang w:val="hr-HR"/>
        </w:rPr>
        <w:t xml:space="preserve"> </w:t>
      </w:r>
      <w:r w:rsidRPr="006B7160">
        <w:rPr>
          <w:color w:val="000000" w:themeColor="text1"/>
          <w:szCs w:val="24"/>
          <w:lang w:val="hr-HR"/>
        </w:rPr>
        <w:t xml:space="preserve">vrši policijski službenik, koji boravi sve vrijeme u predsoblju, što istovremeno znači da </w:t>
      </w:r>
      <w:r w:rsidR="00051CA3">
        <w:rPr>
          <w:color w:val="000000" w:themeColor="text1"/>
          <w:szCs w:val="24"/>
          <w:lang w:val="hr-HR"/>
        </w:rPr>
        <w:t xml:space="preserve">ga </w:t>
      </w:r>
      <w:r w:rsidRPr="006B7160">
        <w:rPr>
          <w:color w:val="000000" w:themeColor="text1"/>
          <w:szCs w:val="24"/>
          <w:lang w:val="hr-HR"/>
        </w:rPr>
        <w:t>zadržana lica u svakom trenutku mogu pozvati</w:t>
      </w:r>
      <w:r w:rsidR="00D34F3A" w:rsidRPr="006B7160">
        <w:rPr>
          <w:color w:val="000000" w:themeColor="text1"/>
          <w:szCs w:val="24"/>
          <w:lang w:val="hr-HR"/>
        </w:rPr>
        <w:t xml:space="preserve">. </w:t>
      </w:r>
      <w:r w:rsidRPr="006B7160">
        <w:rPr>
          <w:color w:val="000000" w:themeColor="text1"/>
          <w:szCs w:val="24"/>
          <w:lang w:val="hr-HR"/>
        </w:rPr>
        <w:t xml:space="preserve">Ove prostorije nisu pokrivene videonadzorom. </w:t>
      </w:r>
    </w:p>
    <w:p w14:paraId="33263F89" w14:textId="77777777" w:rsidR="00D34F3A" w:rsidRPr="006B7160" w:rsidRDefault="00D34F3A" w:rsidP="00D34F3A">
      <w:pPr>
        <w:spacing w:line="276" w:lineRule="auto"/>
        <w:rPr>
          <w:color w:val="000000" w:themeColor="text1"/>
          <w:szCs w:val="24"/>
          <w:lang w:val="hr-HR"/>
        </w:rPr>
      </w:pPr>
    </w:p>
    <w:p w14:paraId="5D60394B" w14:textId="77777777" w:rsidR="00D34F3A" w:rsidRPr="006B7160" w:rsidRDefault="00D34F3A" w:rsidP="00D34F3A">
      <w:pPr>
        <w:spacing w:line="276" w:lineRule="auto"/>
        <w:rPr>
          <w:color w:val="000000" w:themeColor="text1"/>
          <w:szCs w:val="24"/>
          <w:lang w:val="hr-HR"/>
        </w:rPr>
      </w:pPr>
      <w:r w:rsidRPr="006B7160">
        <w:rPr>
          <w:color w:val="000000" w:themeColor="text1"/>
          <w:szCs w:val="24"/>
          <w:lang w:val="hr-HR"/>
        </w:rPr>
        <w:t>Prema navodima predstavnika uprave, u toku 2023</w:t>
      </w:r>
      <w:r w:rsidR="0088325F">
        <w:rPr>
          <w:color w:val="000000" w:themeColor="text1"/>
          <w:szCs w:val="24"/>
          <w:lang w:val="hr-HR"/>
        </w:rPr>
        <w:t>.</w:t>
      </w:r>
      <w:r w:rsidRPr="006B7160">
        <w:rPr>
          <w:color w:val="000000" w:themeColor="text1"/>
          <w:szCs w:val="24"/>
          <w:lang w:val="hr-HR"/>
        </w:rPr>
        <w:t xml:space="preserve"> godine nije zabilježen slučaj samoubistva u prostorijama za zadržavanje. </w:t>
      </w:r>
    </w:p>
    <w:p w14:paraId="4F82D9DF" w14:textId="77777777" w:rsidR="00D34F3A" w:rsidRPr="006B7160" w:rsidRDefault="00D34F3A" w:rsidP="001F0A91">
      <w:pPr>
        <w:spacing w:line="276" w:lineRule="auto"/>
        <w:rPr>
          <w:i/>
          <w:color w:val="000000" w:themeColor="text1"/>
          <w:szCs w:val="24"/>
          <w:lang w:val="hr-HR"/>
        </w:rPr>
      </w:pPr>
    </w:p>
    <w:p w14:paraId="69ED21DE" w14:textId="77777777" w:rsidR="00FE4831" w:rsidRPr="006B7160" w:rsidRDefault="00FE4831" w:rsidP="001F0A91">
      <w:pPr>
        <w:spacing w:line="276" w:lineRule="auto"/>
        <w:rPr>
          <w:b/>
          <w:color w:val="000000" w:themeColor="text1"/>
          <w:szCs w:val="24"/>
          <w:lang w:val="hr-HR"/>
        </w:rPr>
      </w:pPr>
      <w:r w:rsidRPr="006B7160">
        <w:rPr>
          <w:b/>
          <w:color w:val="000000" w:themeColor="text1"/>
          <w:szCs w:val="24"/>
          <w:lang w:val="hr-HR"/>
        </w:rPr>
        <w:t>Ishrana</w:t>
      </w:r>
    </w:p>
    <w:p w14:paraId="49392407" w14:textId="77777777" w:rsidR="00D34F3A" w:rsidRPr="006B7160" w:rsidRDefault="00D34F3A" w:rsidP="001F0A91">
      <w:pPr>
        <w:spacing w:line="276" w:lineRule="auto"/>
        <w:rPr>
          <w:b/>
          <w:color w:val="000000" w:themeColor="text1"/>
          <w:szCs w:val="24"/>
          <w:lang w:val="hr-HR"/>
        </w:rPr>
      </w:pPr>
    </w:p>
    <w:p w14:paraId="30280D57" w14:textId="77777777" w:rsidR="00D34F3A" w:rsidRPr="006B7160" w:rsidRDefault="00FE4831" w:rsidP="001F0A91">
      <w:pPr>
        <w:spacing w:line="276" w:lineRule="auto"/>
        <w:rPr>
          <w:color w:val="000000" w:themeColor="text1"/>
          <w:szCs w:val="24"/>
          <w:lang w:val="hr-HR"/>
        </w:rPr>
      </w:pPr>
      <w:r w:rsidRPr="006B7160">
        <w:rPr>
          <w:color w:val="000000" w:themeColor="text1"/>
          <w:szCs w:val="24"/>
          <w:lang w:val="hr-HR"/>
        </w:rPr>
        <w:t>Zadržana lica obrok dobijaju nakon najkasnije 12 sati od trenutka lišavanja slobode.</w:t>
      </w:r>
      <w:r w:rsidR="002346DA" w:rsidRPr="006B7160">
        <w:rPr>
          <w:color w:val="000000" w:themeColor="text1"/>
          <w:szCs w:val="24"/>
          <w:lang w:val="hr-HR"/>
        </w:rPr>
        <w:t xml:space="preserve"> </w:t>
      </w:r>
      <w:r w:rsidRPr="006B7160">
        <w:rPr>
          <w:color w:val="000000" w:themeColor="text1"/>
          <w:szCs w:val="24"/>
          <w:lang w:val="hr-HR"/>
        </w:rPr>
        <w:t>U okviru budžeta MUP</w:t>
      </w:r>
      <w:r w:rsidR="00051CA3">
        <w:rPr>
          <w:color w:val="000000" w:themeColor="text1"/>
          <w:szCs w:val="24"/>
          <w:lang w:val="hr-HR"/>
        </w:rPr>
        <w:t>-a</w:t>
      </w:r>
      <w:r w:rsidRPr="006B7160">
        <w:rPr>
          <w:color w:val="000000" w:themeColor="text1"/>
          <w:szCs w:val="24"/>
          <w:lang w:val="hr-HR"/>
        </w:rPr>
        <w:t xml:space="preserve"> ZDK predviđena su sredstva za </w:t>
      </w:r>
      <w:r w:rsidR="00D34F3A" w:rsidRPr="006B7160">
        <w:rPr>
          <w:color w:val="000000" w:themeColor="text1"/>
          <w:szCs w:val="24"/>
          <w:lang w:val="hr-HR"/>
        </w:rPr>
        <w:t>kupovinu obroka za lica lišena</w:t>
      </w:r>
      <w:r w:rsidRPr="006B7160">
        <w:rPr>
          <w:color w:val="000000" w:themeColor="text1"/>
          <w:szCs w:val="24"/>
          <w:lang w:val="hr-HR"/>
        </w:rPr>
        <w:t xml:space="preserve"> slobode.</w:t>
      </w:r>
      <w:r w:rsidR="00E97A68">
        <w:rPr>
          <w:color w:val="000000" w:themeColor="text1"/>
          <w:szCs w:val="24"/>
          <w:lang w:val="hr-HR"/>
        </w:rPr>
        <w:t xml:space="preserve"> </w:t>
      </w:r>
      <w:r w:rsidR="00D34F3A" w:rsidRPr="006B7160">
        <w:rPr>
          <w:color w:val="000000" w:themeColor="text1"/>
          <w:szCs w:val="24"/>
          <w:lang w:val="hr-HR"/>
        </w:rPr>
        <w:t xml:space="preserve">Obroci se kupuju i donose licu lišenom slobode. </w:t>
      </w:r>
    </w:p>
    <w:p w14:paraId="0B94928F" w14:textId="77777777" w:rsidR="00D34F3A" w:rsidRPr="006B7160" w:rsidRDefault="00D34F3A" w:rsidP="001F0A91">
      <w:pPr>
        <w:spacing w:line="276" w:lineRule="auto"/>
        <w:rPr>
          <w:color w:val="000000" w:themeColor="text1"/>
          <w:szCs w:val="24"/>
          <w:lang w:val="hr-HR"/>
        </w:rPr>
      </w:pPr>
    </w:p>
    <w:p w14:paraId="5DC72428" w14:textId="77777777" w:rsidR="00FE4831" w:rsidRPr="006B7160" w:rsidRDefault="00D34F3A" w:rsidP="001F0A91">
      <w:pPr>
        <w:spacing w:line="276" w:lineRule="auto"/>
        <w:rPr>
          <w:color w:val="000000" w:themeColor="text1"/>
          <w:szCs w:val="24"/>
          <w:lang w:val="hr-HR"/>
        </w:rPr>
      </w:pPr>
      <w:r w:rsidRPr="006B7160">
        <w:rPr>
          <w:color w:val="000000" w:themeColor="text1"/>
          <w:szCs w:val="24"/>
          <w:lang w:val="hr-HR"/>
        </w:rPr>
        <w:t>P</w:t>
      </w:r>
      <w:r w:rsidR="00FE4831" w:rsidRPr="006B7160">
        <w:rPr>
          <w:color w:val="000000" w:themeColor="text1"/>
          <w:szCs w:val="24"/>
          <w:lang w:val="hr-HR"/>
        </w:rPr>
        <w:t xml:space="preserve">oštuju </w:t>
      </w:r>
      <w:r w:rsidRPr="006B7160">
        <w:rPr>
          <w:color w:val="000000" w:themeColor="text1"/>
          <w:szCs w:val="24"/>
          <w:lang w:val="hr-HR"/>
        </w:rPr>
        <w:t xml:space="preserve">se </w:t>
      </w:r>
      <w:r w:rsidR="00FE4831" w:rsidRPr="006B7160">
        <w:rPr>
          <w:color w:val="000000" w:themeColor="text1"/>
          <w:szCs w:val="24"/>
          <w:lang w:val="hr-HR"/>
        </w:rPr>
        <w:t xml:space="preserve">zahtjevi lica </w:t>
      </w:r>
      <w:r w:rsidR="0088325F">
        <w:rPr>
          <w:color w:val="000000" w:themeColor="text1"/>
          <w:szCs w:val="24"/>
          <w:lang w:val="hr-HR"/>
        </w:rPr>
        <w:t>a</w:t>
      </w:r>
      <w:r w:rsidR="00FE4831" w:rsidRPr="006B7160">
        <w:rPr>
          <w:color w:val="000000" w:themeColor="text1"/>
          <w:szCs w:val="24"/>
          <w:lang w:val="hr-HR"/>
        </w:rPr>
        <w:t xml:space="preserve">ko neko zahtijeva specijalni režim ishrane zbog vjerskih, kulturnih ili zdravstvenih razloga. </w:t>
      </w:r>
    </w:p>
    <w:p w14:paraId="3BC2F2D1" w14:textId="77777777" w:rsidR="00FE4831" w:rsidRPr="006B7160" w:rsidRDefault="00FE4831" w:rsidP="001F0A91">
      <w:pPr>
        <w:spacing w:line="276" w:lineRule="auto"/>
        <w:rPr>
          <w:i/>
          <w:color w:val="000000" w:themeColor="text1"/>
          <w:szCs w:val="24"/>
          <w:lang w:val="hr-HR"/>
        </w:rPr>
      </w:pPr>
    </w:p>
    <w:p w14:paraId="40E9FF10" w14:textId="77777777" w:rsidR="00FE4831" w:rsidRPr="006B7160" w:rsidRDefault="00FE4831" w:rsidP="001F0A91">
      <w:pPr>
        <w:spacing w:line="276" w:lineRule="auto"/>
        <w:rPr>
          <w:b/>
          <w:color w:val="000000" w:themeColor="text1"/>
          <w:szCs w:val="24"/>
          <w:lang w:val="hr-HR"/>
        </w:rPr>
      </w:pPr>
      <w:r w:rsidRPr="006B7160">
        <w:rPr>
          <w:b/>
          <w:color w:val="000000" w:themeColor="text1"/>
          <w:szCs w:val="24"/>
          <w:lang w:val="hr-HR"/>
        </w:rPr>
        <w:t>Prava lica lišenih slobode</w:t>
      </w:r>
    </w:p>
    <w:p w14:paraId="6BEAD90F" w14:textId="77777777" w:rsidR="00FE4831" w:rsidRPr="006B7160" w:rsidRDefault="00FE4831" w:rsidP="001F0A91">
      <w:pPr>
        <w:spacing w:line="276" w:lineRule="auto"/>
        <w:rPr>
          <w:b/>
          <w:color w:val="000000" w:themeColor="text1"/>
          <w:szCs w:val="24"/>
          <w:lang w:val="hr-HR"/>
        </w:rPr>
      </w:pPr>
    </w:p>
    <w:p w14:paraId="2B9602E5" w14:textId="77777777" w:rsidR="007F0EBB" w:rsidRPr="006B7160" w:rsidRDefault="00FE4831" w:rsidP="001F0A91">
      <w:pPr>
        <w:spacing w:line="276" w:lineRule="auto"/>
        <w:rPr>
          <w:color w:val="000000" w:themeColor="text1"/>
          <w:szCs w:val="24"/>
          <w:lang w:val="hr-HR"/>
        </w:rPr>
      </w:pPr>
      <w:r w:rsidRPr="006B7160">
        <w:rPr>
          <w:color w:val="000000" w:themeColor="text1"/>
          <w:szCs w:val="24"/>
          <w:lang w:val="hr-HR"/>
        </w:rPr>
        <w:t xml:space="preserve">Uvidom u evidencije i </w:t>
      </w:r>
      <w:r w:rsidR="00D34F3A" w:rsidRPr="006B7160">
        <w:rPr>
          <w:color w:val="000000" w:themeColor="text1"/>
          <w:szCs w:val="24"/>
          <w:lang w:val="hr-HR"/>
        </w:rPr>
        <w:t>nasumično odabrane</w:t>
      </w:r>
      <w:r w:rsidRPr="006B7160">
        <w:rPr>
          <w:color w:val="000000" w:themeColor="text1"/>
          <w:szCs w:val="24"/>
          <w:lang w:val="hr-HR"/>
        </w:rPr>
        <w:t xml:space="preserve"> predmete, utvrđeno je da ovlaštena službena lica prilikom lišavanja slobode upoznaju lice s pravima koja mu u skladu s</w:t>
      </w:r>
      <w:r w:rsidR="0088325F">
        <w:rPr>
          <w:color w:val="000000" w:themeColor="text1"/>
          <w:szCs w:val="24"/>
          <w:lang w:val="hr-HR"/>
        </w:rPr>
        <w:t xml:space="preserve"> </w:t>
      </w:r>
      <w:r w:rsidRPr="006B7160">
        <w:rPr>
          <w:color w:val="000000" w:themeColor="text1"/>
          <w:szCs w:val="24"/>
          <w:lang w:val="hr-HR"/>
        </w:rPr>
        <w:t xml:space="preserve">važećim zakonodavstvom pripadaju. Evidentno je da se prilikom lišavanja slobode uzima u obzir spolna struktura, kao i starosna dob lica, te se </w:t>
      </w:r>
      <w:r w:rsidR="0088325F">
        <w:rPr>
          <w:color w:val="000000" w:themeColor="text1"/>
          <w:szCs w:val="24"/>
          <w:lang w:val="hr-HR"/>
        </w:rPr>
        <w:t>ona</w:t>
      </w:r>
      <w:r w:rsidRPr="006B7160">
        <w:rPr>
          <w:color w:val="000000" w:themeColor="text1"/>
          <w:szCs w:val="24"/>
          <w:lang w:val="hr-HR"/>
        </w:rPr>
        <w:t xml:space="preserve"> smještaju u zasebne prostorije. Pretres lica koja se lišavaju slobode vrše policijski službenici istog spola, te se u svim fazama postupka lišavanja slobode, kao i prilikom otpusta</w:t>
      </w:r>
      <w:r w:rsidR="0088325F">
        <w:rPr>
          <w:color w:val="000000" w:themeColor="text1"/>
          <w:szCs w:val="24"/>
          <w:lang w:val="hr-HR"/>
        </w:rPr>
        <w:t>,</w:t>
      </w:r>
      <w:r w:rsidRPr="006B7160">
        <w:rPr>
          <w:color w:val="000000" w:themeColor="text1"/>
          <w:szCs w:val="24"/>
          <w:lang w:val="hr-HR"/>
        </w:rPr>
        <w:t xml:space="preserve"> sačinjavaju predviđeni zapisnici i licu izdaju </w:t>
      </w:r>
      <w:r w:rsidRPr="006B7160">
        <w:rPr>
          <w:color w:val="000000" w:themeColor="text1"/>
          <w:szCs w:val="24"/>
          <w:lang w:val="hr-HR"/>
        </w:rPr>
        <w:lastRenderedPageBreak/>
        <w:t>potvrde</w:t>
      </w:r>
      <w:r w:rsidR="0088325F">
        <w:rPr>
          <w:color w:val="000000" w:themeColor="text1"/>
          <w:szCs w:val="24"/>
          <w:lang w:val="hr-HR"/>
        </w:rPr>
        <w:t>.</w:t>
      </w:r>
      <w:r w:rsidRPr="006B7160">
        <w:rPr>
          <w:rStyle w:val="FootnoteReference"/>
          <w:color w:val="000000" w:themeColor="text1"/>
          <w:szCs w:val="24"/>
          <w:lang w:val="hr-HR"/>
        </w:rPr>
        <w:footnoteReference w:id="95"/>
      </w:r>
      <w:r w:rsidRPr="006B7160">
        <w:rPr>
          <w:color w:val="000000" w:themeColor="text1"/>
          <w:szCs w:val="24"/>
          <w:lang w:val="hr-HR"/>
        </w:rPr>
        <w:t xml:space="preserve"> U postupcima lišavanja slobode maloljetnih lica obavezno </w:t>
      </w:r>
      <w:r w:rsidR="007F0EBB" w:rsidRPr="006B7160">
        <w:rPr>
          <w:color w:val="000000" w:themeColor="text1"/>
          <w:szCs w:val="24"/>
          <w:lang w:val="hr-HR"/>
        </w:rPr>
        <w:t>se obavještavaju</w:t>
      </w:r>
      <w:r w:rsidRPr="006B7160">
        <w:rPr>
          <w:color w:val="000000" w:themeColor="text1"/>
          <w:szCs w:val="24"/>
          <w:lang w:val="hr-HR"/>
        </w:rPr>
        <w:t xml:space="preserve"> r</w:t>
      </w:r>
      <w:r w:rsidR="007F0EBB" w:rsidRPr="006B7160">
        <w:rPr>
          <w:color w:val="000000" w:themeColor="text1"/>
          <w:szCs w:val="24"/>
          <w:lang w:val="hr-HR"/>
        </w:rPr>
        <w:t>oditelj</w:t>
      </w:r>
      <w:r w:rsidR="0088325F">
        <w:rPr>
          <w:color w:val="000000" w:themeColor="text1"/>
          <w:szCs w:val="24"/>
          <w:lang w:val="hr-HR"/>
        </w:rPr>
        <w:t>i</w:t>
      </w:r>
      <w:r w:rsidR="007F0EBB" w:rsidRPr="006B7160">
        <w:rPr>
          <w:color w:val="000000" w:themeColor="text1"/>
          <w:szCs w:val="24"/>
          <w:lang w:val="hr-HR"/>
        </w:rPr>
        <w:t xml:space="preserve"> i organ</w:t>
      </w:r>
      <w:r w:rsidRPr="006B7160">
        <w:rPr>
          <w:color w:val="000000" w:themeColor="text1"/>
          <w:szCs w:val="24"/>
          <w:lang w:val="hr-HR"/>
        </w:rPr>
        <w:t xml:space="preserve"> starateljstva. </w:t>
      </w:r>
    </w:p>
    <w:p w14:paraId="34F9DB24" w14:textId="77777777" w:rsidR="00FE4831" w:rsidRPr="006B7160" w:rsidRDefault="00FE4831" w:rsidP="001F0A91">
      <w:pPr>
        <w:spacing w:line="276" w:lineRule="auto"/>
        <w:rPr>
          <w:color w:val="000000" w:themeColor="text1"/>
          <w:szCs w:val="24"/>
          <w:lang w:val="hr-HR"/>
        </w:rPr>
      </w:pPr>
    </w:p>
    <w:p w14:paraId="7058C6A5" w14:textId="77777777" w:rsidR="007F0EBB" w:rsidRPr="006B7160" w:rsidRDefault="007F0EBB" w:rsidP="007F0EBB">
      <w:pPr>
        <w:spacing w:line="276" w:lineRule="auto"/>
        <w:rPr>
          <w:color w:val="000000" w:themeColor="text1"/>
          <w:szCs w:val="24"/>
          <w:lang w:val="hr-HR"/>
        </w:rPr>
      </w:pPr>
      <w:r w:rsidRPr="006B7160">
        <w:rPr>
          <w:color w:val="000000" w:themeColor="text1"/>
          <w:szCs w:val="24"/>
          <w:lang w:val="hr-HR"/>
        </w:rPr>
        <w:t>U trenutku posjete zatečeno je jedno lice, koje je lišeno slobode zbog postojanja osnova sum</w:t>
      </w:r>
      <w:r w:rsidR="0088325F">
        <w:rPr>
          <w:color w:val="000000" w:themeColor="text1"/>
          <w:szCs w:val="24"/>
          <w:lang w:val="hr-HR"/>
        </w:rPr>
        <w:t>n</w:t>
      </w:r>
      <w:r w:rsidRPr="006B7160">
        <w:rPr>
          <w:color w:val="000000" w:themeColor="text1"/>
          <w:szCs w:val="24"/>
          <w:lang w:val="hr-HR"/>
        </w:rPr>
        <w:t>je da je počinilo krivično djelo ugrožavanj</w:t>
      </w:r>
      <w:r w:rsidR="0088325F">
        <w:rPr>
          <w:color w:val="000000" w:themeColor="text1"/>
          <w:szCs w:val="24"/>
          <w:lang w:val="hr-HR"/>
        </w:rPr>
        <w:t>a</w:t>
      </w:r>
      <w:r w:rsidRPr="006B7160">
        <w:rPr>
          <w:color w:val="000000" w:themeColor="text1"/>
          <w:szCs w:val="24"/>
          <w:lang w:val="hr-HR"/>
        </w:rPr>
        <w:t xml:space="preserve"> sigurnosti. Predstavnic</w:t>
      </w:r>
      <w:r w:rsidR="0088325F">
        <w:rPr>
          <w:color w:val="000000" w:themeColor="text1"/>
          <w:szCs w:val="24"/>
          <w:lang w:val="hr-HR"/>
        </w:rPr>
        <w:t>i</w:t>
      </w:r>
      <w:r w:rsidRPr="006B7160">
        <w:rPr>
          <w:color w:val="000000" w:themeColor="text1"/>
          <w:szCs w:val="24"/>
          <w:lang w:val="hr-HR"/>
        </w:rPr>
        <w:t xml:space="preserve"> institucije obavil</w:t>
      </w:r>
      <w:r w:rsidR="0088325F">
        <w:rPr>
          <w:color w:val="000000" w:themeColor="text1"/>
          <w:szCs w:val="24"/>
          <w:lang w:val="hr-HR"/>
        </w:rPr>
        <w:t>i</w:t>
      </w:r>
      <w:r w:rsidRPr="006B7160">
        <w:rPr>
          <w:color w:val="000000" w:themeColor="text1"/>
          <w:szCs w:val="24"/>
          <w:lang w:val="hr-HR"/>
        </w:rPr>
        <w:t xml:space="preserve"> su razgovor s licem, kojom prilikom je </w:t>
      </w:r>
      <w:r w:rsidR="0088325F">
        <w:rPr>
          <w:color w:val="000000" w:themeColor="text1"/>
          <w:szCs w:val="24"/>
          <w:lang w:val="hr-HR"/>
        </w:rPr>
        <w:t>on</w:t>
      </w:r>
      <w:r w:rsidR="00051CA3">
        <w:rPr>
          <w:color w:val="000000" w:themeColor="text1"/>
          <w:szCs w:val="24"/>
          <w:lang w:val="hr-HR"/>
        </w:rPr>
        <w:t>o</w:t>
      </w:r>
      <w:r w:rsidRPr="006B7160">
        <w:rPr>
          <w:color w:val="000000" w:themeColor="text1"/>
          <w:szCs w:val="24"/>
          <w:lang w:val="hr-HR"/>
        </w:rPr>
        <w:t xml:space="preserve"> istak</w:t>
      </w:r>
      <w:r w:rsidR="00051CA3">
        <w:rPr>
          <w:color w:val="000000" w:themeColor="text1"/>
          <w:szCs w:val="24"/>
          <w:lang w:val="hr-HR"/>
        </w:rPr>
        <w:t>l</w:t>
      </w:r>
      <w:r w:rsidRPr="006B7160">
        <w:rPr>
          <w:color w:val="000000" w:themeColor="text1"/>
          <w:szCs w:val="24"/>
          <w:lang w:val="hr-HR"/>
        </w:rPr>
        <w:t>o da je upoznat</w:t>
      </w:r>
      <w:r w:rsidR="00051CA3">
        <w:rPr>
          <w:color w:val="000000" w:themeColor="text1"/>
          <w:szCs w:val="24"/>
          <w:lang w:val="hr-HR"/>
        </w:rPr>
        <w:t>o</w:t>
      </w:r>
      <w:r w:rsidRPr="006B7160">
        <w:rPr>
          <w:color w:val="000000" w:themeColor="text1"/>
          <w:szCs w:val="24"/>
          <w:lang w:val="hr-HR"/>
        </w:rPr>
        <w:t xml:space="preserve"> sa svojim pravima. Kod sebe je posjedova</w:t>
      </w:r>
      <w:r w:rsidR="00051CA3">
        <w:rPr>
          <w:color w:val="000000" w:themeColor="text1"/>
          <w:szCs w:val="24"/>
          <w:lang w:val="hr-HR"/>
        </w:rPr>
        <w:t>l</w:t>
      </w:r>
      <w:r w:rsidRPr="006B7160">
        <w:rPr>
          <w:color w:val="000000" w:themeColor="text1"/>
          <w:szCs w:val="24"/>
          <w:lang w:val="hr-HR"/>
        </w:rPr>
        <w:t xml:space="preserve">o Zapisnik o lišenju slobode, Obavijest o pravima lica lišenih slobode i </w:t>
      </w:r>
      <w:r w:rsidR="00A42AE8">
        <w:rPr>
          <w:color w:val="000000" w:themeColor="text1"/>
          <w:szCs w:val="24"/>
          <w:lang w:val="hr-HR"/>
        </w:rPr>
        <w:t>P</w:t>
      </w:r>
      <w:r w:rsidRPr="006B7160">
        <w:rPr>
          <w:color w:val="000000" w:themeColor="text1"/>
          <w:szCs w:val="24"/>
          <w:lang w:val="hr-HR"/>
        </w:rPr>
        <w:t>otvrdu o vraćanju privremeno oduzetih predmeta. Nije ima</w:t>
      </w:r>
      <w:r w:rsidR="00051CA3">
        <w:rPr>
          <w:color w:val="000000" w:themeColor="text1"/>
          <w:szCs w:val="24"/>
          <w:lang w:val="hr-HR"/>
        </w:rPr>
        <w:t>l</w:t>
      </w:r>
      <w:r w:rsidRPr="006B7160">
        <w:rPr>
          <w:color w:val="000000" w:themeColor="text1"/>
          <w:szCs w:val="24"/>
          <w:lang w:val="hr-HR"/>
        </w:rPr>
        <w:t xml:space="preserve">o prigovor na postupanje policijskih službenika prilikom lišavanja slobode i zadržavanja. </w:t>
      </w:r>
    </w:p>
    <w:p w14:paraId="18C9AE97" w14:textId="77777777" w:rsidR="002346DA" w:rsidRPr="006B7160" w:rsidRDefault="002346DA" w:rsidP="001F0A91">
      <w:pPr>
        <w:spacing w:line="276" w:lineRule="auto"/>
        <w:rPr>
          <w:color w:val="000000" w:themeColor="text1"/>
          <w:szCs w:val="24"/>
          <w:lang w:val="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2212"/>
        <w:gridCol w:w="1075"/>
      </w:tblGrid>
      <w:tr w:rsidR="00FE4831" w:rsidRPr="006B7160" w14:paraId="6EA91C94" w14:textId="77777777" w:rsidTr="007F0EBB">
        <w:trPr>
          <w:jc w:val="center"/>
        </w:trPr>
        <w:tc>
          <w:tcPr>
            <w:tcW w:w="4512" w:type="dxa"/>
            <w:vMerge w:val="restart"/>
            <w:vAlign w:val="center"/>
          </w:tcPr>
          <w:p w14:paraId="0C3B9A12" w14:textId="77777777" w:rsidR="00FE4831" w:rsidRPr="006B7160" w:rsidRDefault="00FE4831" w:rsidP="001F0A91">
            <w:pPr>
              <w:spacing w:line="276" w:lineRule="auto"/>
              <w:jc w:val="center"/>
              <w:rPr>
                <w:b/>
                <w:color w:val="000000" w:themeColor="text1"/>
                <w:szCs w:val="24"/>
                <w:lang w:val="hr-HR" w:eastAsia="hr-HR"/>
              </w:rPr>
            </w:pPr>
            <w:r w:rsidRPr="006B7160">
              <w:rPr>
                <w:b/>
                <w:color w:val="000000" w:themeColor="text1"/>
                <w:szCs w:val="24"/>
                <w:lang w:val="hr-HR" w:eastAsia="hr-HR"/>
              </w:rPr>
              <w:t>Ukupan broj zadržanih lica</w:t>
            </w:r>
          </w:p>
          <w:p w14:paraId="65925564" w14:textId="77777777" w:rsidR="00FE4831" w:rsidRPr="006B7160" w:rsidRDefault="00FE4831" w:rsidP="001F0A91">
            <w:pPr>
              <w:spacing w:line="276" w:lineRule="auto"/>
              <w:jc w:val="center"/>
              <w:rPr>
                <w:b/>
                <w:color w:val="000000" w:themeColor="text1"/>
                <w:szCs w:val="24"/>
                <w:lang w:val="hr-HR" w:eastAsia="hr-HR"/>
              </w:rPr>
            </w:pPr>
            <w:r w:rsidRPr="006B7160">
              <w:rPr>
                <w:b/>
                <w:color w:val="000000" w:themeColor="text1"/>
                <w:szCs w:val="24"/>
                <w:lang w:val="hr-HR" w:eastAsia="hr-HR"/>
              </w:rPr>
              <w:t>314</w:t>
            </w:r>
          </w:p>
        </w:tc>
        <w:tc>
          <w:tcPr>
            <w:tcW w:w="2212" w:type="dxa"/>
            <w:vAlign w:val="center"/>
            <w:hideMark/>
          </w:tcPr>
          <w:p w14:paraId="39E2C7A7" w14:textId="77777777" w:rsidR="00FE4831" w:rsidRPr="006B7160" w:rsidRDefault="00FE4831" w:rsidP="001F0A91">
            <w:pPr>
              <w:spacing w:line="276" w:lineRule="auto"/>
              <w:jc w:val="center"/>
              <w:rPr>
                <w:b/>
                <w:color w:val="000000" w:themeColor="text1"/>
                <w:szCs w:val="24"/>
                <w:lang w:val="hr-HR" w:eastAsia="hr-HR"/>
              </w:rPr>
            </w:pPr>
            <w:r w:rsidRPr="006B7160">
              <w:rPr>
                <w:b/>
                <w:color w:val="000000" w:themeColor="text1"/>
                <w:szCs w:val="24"/>
                <w:lang w:val="hr-HR" w:eastAsia="hr-HR"/>
              </w:rPr>
              <w:t>Ženskih lica</w:t>
            </w:r>
          </w:p>
        </w:tc>
        <w:tc>
          <w:tcPr>
            <w:tcW w:w="1075" w:type="dxa"/>
            <w:vAlign w:val="center"/>
            <w:hideMark/>
          </w:tcPr>
          <w:p w14:paraId="4C1221D7" w14:textId="77777777" w:rsidR="00FE4831" w:rsidRPr="006B7160" w:rsidRDefault="00FE4831" w:rsidP="001F0A91">
            <w:pPr>
              <w:spacing w:line="276" w:lineRule="auto"/>
              <w:jc w:val="center"/>
              <w:rPr>
                <w:b/>
                <w:color w:val="000000" w:themeColor="text1"/>
                <w:szCs w:val="24"/>
                <w:lang w:val="hr-HR" w:eastAsia="hr-HR"/>
              </w:rPr>
            </w:pPr>
            <w:r w:rsidRPr="006B7160">
              <w:rPr>
                <w:b/>
                <w:color w:val="000000" w:themeColor="text1"/>
                <w:szCs w:val="24"/>
                <w:lang w:val="hr-HR" w:eastAsia="hr-HR"/>
              </w:rPr>
              <w:t>8</w:t>
            </w:r>
          </w:p>
        </w:tc>
      </w:tr>
      <w:tr w:rsidR="00FE4831" w:rsidRPr="006B7160" w14:paraId="3AF5FD6D" w14:textId="77777777" w:rsidTr="007F0EBB">
        <w:trPr>
          <w:jc w:val="center"/>
        </w:trPr>
        <w:tc>
          <w:tcPr>
            <w:tcW w:w="4512" w:type="dxa"/>
            <w:vMerge/>
            <w:vAlign w:val="center"/>
            <w:hideMark/>
          </w:tcPr>
          <w:p w14:paraId="68BA540C" w14:textId="77777777" w:rsidR="00FE4831" w:rsidRPr="006B7160" w:rsidRDefault="00FE4831" w:rsidP="001F0A91">
            <w:pPr>
              <w:spacing w:line="276" w:lineRule="auto"/>
              <w:jc w:val="center"/>
              <w:rPr>
                <w:b/>
                <w:color w:val="000000" w:themeColor="text1"/>
                <w:szCs w:val="24"/>
                <w:lang w:val="hr-HR" w:eastAsia="hr-HR"/>
              </w:rPr>
            </w:pPr>
          </w:p>
        </w:tc>
        <w:tc>
          <w:tcPr>
            <w:tcW w:w="2212" w:type="dxa"/>
            <w:vAlign w:val="center"/>
            <w:hideMark/>
          </w:tcPr>
          <w:p w14:paraId="4F373AFB" w14:textId="77777777" w:rsidR="00FE4831" w:rsidRPr="006B7160" w:rsidRDefault="00FE4831" w:rsidP="001F0A91">
            <w:pPr>
              <w:spacing w:line="276" w:lineRule="auto"/>
              <w:jc w:val="center"/>
              <w:rPr>
                <w:b/>
                <w:color w:val="000000" w:themeColor="text1"/>
                <w:szCs w:val="24"/>
                <w:lang w:val="hr-HR" w:eastAsia="hr-HR"/>
              </w:rPr>
            </w:pPr>
            <w:r w:rsidRPr="006B7160">
              <w:rPr>
                <w:b/>
                <w:color w:val="000000" w:themeColor="text1"/>
                <w:szCs w:val="24"/>
                <w:lang w:val="hr-HR" w:eastAsia="hr-HR"/>
              </w:rPr>
              <w:t>Muških lica</w:t>
            </w:r>
          </w:p>
        </w:tc>
        <w:tc>
          <w:tcPr>
            <w:tcW w:w="1075" w:type="dxa"/>
            <w:vAlign w:val="center"/>
            <w:hideMark/>
          </w:tcPr>
          <w:p w14:paraId="14DE9B3C" w14:textId="77777777" w:rsidR="00FE4831" w:rsidRPr="006B7160" w:rsidRDefault="00FE4831" w:rsidP="001F0A91">
            <w:pPr>
              <w:spacing w:line="276" w:lineRule="auto"/>
              <w:jc w:val="center"/>
              <w:rPr>
                <w:b/>
                <w:color w:val="000000" w:themeColor="text1"/>
                <w:szCs w:val="24"/>
                <w:lang w:val="hr-HR" w:eastAsia="hr-HR"/>
              </w:rPr>
            </w:pPr>
            <w:r w:rsidRPr="006B7160">
              <w:rPr>
                <w:b/>
                <w:color w:val="000000" w:themeColor="text1"/>
                <w:szCs w:val="24"/>
                <w:lang w:val="hr-HR" w:eastAsia="hr-HR"/>
              </w:rPr>
              <w:t>298</w:t>
            </w:r>
          </w:p>
        </w:tc>
      </w:tr>
      <w:tr w:rsidR="00FE4831" w:rsidRPr="006B7160" w14:paraId="7D26B9F9" w14:textId="77777777" w:rsidTr="007F0EBB">
        <w:trPr>
          <w:jc w:val="center"/>
        </w:trPr>
        <w:tc>
          <w:tcPr>
            <w:tcW w:w="4512" w:type="dxa"/>
            <w:vMerge/>
            <w:vAlign w:val="center"/>
            <w:hideMark/>
          </w:tcPr>
          <w:p w14:paraId="0A081405" w14:textId="77777777" w:rsidR="00FE4831" w:rsidRPr="006B7160" w:rsidRDefault="00FE4831" w:rsidP="001F0A91">
            <w:pPr>
              <w:spacing w:line="276" w:lineRule="auto"/>
              <w:jc w:val="center"/>
              <w:rPr>
                <w:b/>
                <w:color w:val="000000" w:themeColor="text1"/>
                <w:szCs w:val="24"/>
                <w:lang w:val="hr-HR" w:eastAsia="hr-HR"/>
              </w:rPr>
            </w:pPr>
          </w:p>
        </w:tc>
        <w:tc>
          <w:tcPr>
            <w:tcW w:w="2212" w:type="dxa"/>
            <w:vAlign w:val="center"/>
            <w:hideMark/>
          </w:tcPr>
          <w:p w14:paraId="72F4B9FD" w14:textId="77777777" w:rsidR="00FE4831" w:rsidRPr="006B7160" w:rsidRDefault="00FE4831" w:rsidP="001F0A91">
            <w:pPr>
              <w:spacing w:line="276" w:lineRule="auto"/>
              <w:jc w:val="center"/>
              <w:rPr>
                <w:b/>
                <w:color w:val="000000" w:themeColor="text1"/>
                <w:szCs w:val="24"/>
                <w:lang w:val="hr-HR" w:eastAsia="hr-HR"/>
              </w:rPr>
            </w:pPr>
            <w:r w:rsidRPr="006B7160">
              <w:rPr>
                <w:b/>
                <w:color w:val="000000" w:themeColor="text1"/>
                <w:szCs w:val="24"/>
                <w:lang w:val="hr-HR" w:eastAsia="hr-HR"/>
              </w:rPr>
              <w:t>Maloljetnih lica</w:t>
            </w:r>
          </w:p>
        </w:tc>
        <w:tc>
          <w:tcPr>
            <w:tcW w:w="1075" w:type="dxa"/>
            <w:vAlign w:val="center"/>
            <w:hideMark/>
          </w:tcPr>
          <w:p w14:paraId="31900543" w14:textId="77777777" w:rsidR="00FE4831" w:rsidRPr="006B7160" w:rsidRDefault="00FE4831" w:rsidP="001F0A91">
            <w:pPr>
              <w:spacing w:line="276" w:lineRule="auto"/>
              <w:jc w:val="center"/>
              <w:rPr>
                <w:b/>
                <w:color w:val="000000" w:themeColor="text1"/>
                <w:szCs w:val="24"/>
                <w:lang w:val="hr-HR" w:eastAsia="hr-HR"/>
              </w:rPr>
            </w:pPr>
            <w:r w:rsidRPr="006B7160">
              <w:rPr>
                <w:b/>
                <w:color w:val="000000" w:themeColor="text1"/>
                <w:szCs w:val="24"/>
                <w:lang w:val="hr-HR" w:eastAsia="hr-HR"/>
              </w:rPr>
              <w:t>8</w:t>
            </w:r>
          </w:p>
        </w:tc>
      </w:tr>
      <w:tr w:rsidR="00FE4831" w:rsidRPr="006B7160" w14:paraId="715666A6" w14:textId="77777777" w:rsidTr="007F0EBB">
        <w:trPr>
          <w:jc w:val="center"/>
        </w:trPr>
        <w:tc>
          <w:tcPr>
            <w:tcW w:w="4512" w:type="dxa"/>
            <w:vMerge/>
            <w:vAlign w:val="center"/>
            <w:hideMark/>
          </w:tcPr>
          <w:p w14:paraId="51B96F1B" w14:textId="77777777" w:rsidR="00FE4831" w:rsidRPr="006B7160" w:rsidRDefault="00FE4831" w:rsidP="001F0A91">
            <w:pPr>
              <w:spacing w:line="276" w:lineRule="auto"/>
              <w:jc w:val="center"/>
              <w:rPr>
                <w:b/>
                <w:color w:val="000000" w:themeColor="text1"/>
                <w:szCs w:val="24"/>
                <w:lang w:val="hr-HR" w:eastAsia="hr-HR"/>
              </w:rPr>
            </w:pPr>
          </w:p>
        </w:tc>
        <w:tc>
          <w:tcPr>
            <w:tcW w:w="2212" w:type="dxa"/>
            <w:vAlign w:val="center"/>
            <w:hideMark/>
          </w:tcPr>
          <w:p w14:paraId="51E83D24" w14:textId="77777777" w:rsidR="00FE4831" w:rsidRPr="006B7160" w:rsidRDefault="00FE4831" w:rsidP="001F0A91">
            <w:pPr>
              <w:spacing w:line="276" w:lineRule="auto"/>
              <w:jc w:val="center"/>
              <w:rPr>
                <w:b/>
                <w:color w:val="000000" w:themeColor="text1"/>
                <w:szCs w:val="24"/>
                <w:lang w:val="hr-HR" w:eastAsia="hr-HR"/>
              </w:rPr>
            </w:pPr>
            <w:r w:rsidRPr="006B7160">
              <w:rPr>
                <w:b/>
                <w:color w:val="000000" w:themeColor="text1"/>
                <w:szCs w:val="24"/>
                <w:lang w:val="hr-HR" w:eastAsia="hr-HR"/>
              </w:rPr>
              <w:t>Stranih državljana</w:t>
            </w:r>
          </w:p>
        </w:tc>
        <w:tc>
          <w:tcPr>
            <w:tcW w:w="1075" w:type="dxa"/>
            <w:vAlign w:val="center"/>
            <w:hideMark/>
          </w:tcPr>
          <w:p w14:paraId="557E8237" w14:textId="77777777" w:rsidR="00FE4831" w:rsidRPr="006B7160" w:rsidRDefault="00FE4831" w:rsidP="001F0A91">
            <w:pPr>
              <w:spacing w:line="276" w:lineRule="auto"/>
              <w:jc w:val="center"/>
              <w:rPr>
                <w:b/>
                <w:color w:val="000000" w:themeColor="text1"/>
                <w:szCs w:val="24"/>
                <w:lang w:val="hr-HR" w:eastAsia="hr-HR"/>
              </w:rPr>
            </w:pPr>
            <w:r w:rsidRPr="006B7160">
              <w:rPr>
                <w:b/>
                <w:color w:val="000000" w:themeColor="text1"/>
                <w:szCs w:val="24"/>
                <w:lang w:val="hr-HR" w:eastAsia="hr-HR"/>
              </w:rPr>
              <w:t>/</w:t>
            </w:r>
          </w:p>
        </w:tc>
      </w:tr>
    </w:tbl>
    <w:p w14:paraId="1AACD303" w14:textId="77777777" w:rsidR="00C2102C" w:rsidRPr="006B7160" w:rsidRDefault="00C2102C" w:rsidP="001F0A91">
      <w:pPr>
        <w:spacing w:line="276" w:lineRule="auto"/>
        <w:rPr>
          <w:i/>
          <w:color w:val="000000" w:themeColor="text1"/>
          <w:szCs w:val="24"/>
          <w:lang w:val="hr-HR"/>
        </w:rPr>
      </w:pPr>
    </w:p>
    <w:p w14:paraId="7327D25C" w14:textId="77777777" w:rsidR="00F70375" w:rsidRPr="006B7160" w:rsidRDefault="00FE4831" w:rsidP="001F0A91">
      <w:pPr>
        <w:spacing w:line="276" w:lineRule="auto"/>
        <w:rPr>
          <w:color w:val="000000" w:themeColor="text1"/>
          <w:szCs w:val="24"/>
          <w:lang w:val="hr-HR"/>
        </w:rPr>
      </w:pPr>
      <w:r w:rsidRPr="006B7160">
        <w:rPr>
          <w:i/>
          <w:color w:val="000000" w:themeColor="text1"/>
          <w:szCs w:val="24"/>
          <w:lang w:val="hr-HR"/>
        </w:rPr>
        <w:t>Tabela s podacima o broju lica lišenih slobode u periodu od 1</w:t>
      </w:r>
      <w:r w:rsidR="00A42AE8">
        <w:rPr>
          <w:i/>
          <w:color w:val="000000" w:themeColor="text1"/>
          <w:szCs w:val="24"/>
          <w:lang w:val="hr-HR"/>
        </w:rPr>
        <w:t xml:space="preserve">. </w:t>
      </w:r>
      <w:r w:rsidRPr="006B7160">
        <w:rPr>
          <w:i/>
          <w:color w:val="000000" w:themeColor="text1"/>
          <w:szCs w:val="24"/>
          <w:lang w:val="hr-HR"/>
        </w:rPr>
        <w:t>1. do 4.</w:t>
      </w:r>
      <w:r w:rsidR="00A42AE8">
        <w:rPr>
          <w:i/>
          <w:color w:val="000000" w:themeColor="text1"/>
          <w:szCs w:val="24"/>
          <w:lang w:val="hr-HR"/>
        </w:rPr>
        <w:t xml:space="preserve"> </w:t>
      </w:r>
      <w:r w:rsidRPr="006B7160">
        <w:rPr>
          <w:i/>
          <w:color w:val="000000" w:themeColor="text1"/>
          <w:szCs w:val="24"/>
          <w:lang w:val="hr-HR"/>
        </w:rPr>
        <w:t>10.</w:t>
      </w:r>
      <w:r w:rsidR="00A42AE8">
        <w:rPr>
          <w:i/>
          <w:color w:val="000000" w:themeColor="text1"/>
          <w:szCs w:val="24"/>
          <w:lang w:val="hr-HR"/>
        </w:rPr>
        <w:t xml:space="preserve"> </w:t>
      </w:r>
      <w:r w:rsidRPr="006B7160">
        <w:rPr>
          <w:i/>
          <w:color w:val="000000" w:themeColor="text1"/>
          <w:szCs w:val="24"/>
          <w:lang w:val="hr-HR"/>
        </w:rPr>
        <w:t>2023. godine</w:t>
      </w:r>
      <w:r w:rsidR="00A42AE8">
        <w:rPr>
          <w:i/>
          <w:color w:val="000000" w:themeColor="text1"/>
          <w:szCs w:val="24"/>
          <w:lang w:val="hr-HR"/>
        </w:rPr>
        <w:t>.</w:t>
      </w:r>
    </w:p>
    <w:p w14:paraId="59BDFD12" w14:textId="77777777" w:rsidR="00C2102C" w:rsidRPr="006B7160" w:rsidRDefault="00C2102C" w:rsidP="001F0A91">
      <w:pPr>
        <w:spacing w:line="276" w:lineRule="auto"/>
        <w:rPr>
          <w:b/>
          <w:color w:val="000000" w:themeColor="text1"/>
          <w:szCs w:val="24"/>
          <w:lang w:val="hr-HR"/>
        </w:rPr>
      </w:pPr>
    </w:p>
    <w:p w14:paraId="68A279DF" w14:textId="77777777" w:rsidR="00FE4831" w:rsidRPr="006B7160" w:rsidRDefault="00FE4831" w:rsidP="001F0A91">
      <w:pPr>
        <w:spacing w:line="276" w:lineRule="auto"/>
        <w:rPr>
          <w:b/>
          <w:color w:val="000000" w:themeColor="text1"/>
          <w:szCs w:val="24"/>
          <w:lang w:val="hr-HR"/>
        </w:rPr>
      </w:pPr>
      <w:r w:rsidRPr="006B7160">
        <w:rPr>
          <w:b/>
          <w:color w:val="000000" w:themeColor="text1"/>
          <w:szCs w:val="24"/>
          <w:lang w:val="hr-HR"/>
        </w:rPr>
        <w:t xml:space="preserve">Preporuke </w:t>
      </w:r>
      <w:r w:rsidR="00A42AE8">
        <w:rPr>
          <w:b/>
          <w:color w:val="000000" w:themeColor="text1"/>
          <w:szCs w:val="24"/>
          <w:lang w:val="hr-HR"/>
        </w:rPr>
        <w:t>o</w:t>
      </w:r>
      <w:r w:rsidRPr="006B7160">
        <w:rPr>
          <w:b/>
          <w:color w:val="000000" w:themeColor="text1"/>
          <w:szCs w:val="24"/>
          <w:lang w:val="hr-HR"/>
        </w:rPr>
        <w:t>mbudsmena Bosne i Hercegovine</w:t>
      </w:r>
    </w:p>
    <w:p w14:paraId="3C2A5427" w14:textId="77777777" w:rsidR="00996AA0" w:rsidRPr="006B7160" w:rsidRDefault="00996AA0" w:rsidP="001F0A91">
      <w:pPr>
        <w:spacing w:line="276" w:lineRule="auto"/>
        <w:rPr>
          <w:b/>
          <w:color w:val="000000" w:themeColor="text1"/>
          <w:szCs w:val="24"/>
          <w:lang w:val="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FE4831" w:rsidRPr="00597D8F" w14:paraId="663E83A2" w14:textId="77777777" w:rsidTr="002207A9">
        <w:tc>
          <w:tcPr>
            <w:tcW w:w="9570" w:type="dxa"/>
          </w:tcPr>
          <w:p w14:paraId="3EEB2479" w14:textId="77777777" w:rsidR="002346DA" w:rsidRPr="006B7160" w:rsidRDefault="002346DA" w:rsidP="001F0A91">
            <w:pPr>
              <w:spacing w:line="276" w:lineRule="auto"/>
              <w:rPr>
                <w:b/>
                <w:color w:val="000000" w:themeColor="text1"/>
                <w:szCs w:val="24"/>
                <w:lang w:val="hr-HR"/>
              </w:rPr>
            </w:pPr>
          </w:p>
          <w:p w14:paraId="5DE31AA9" w14:textId="77777777" w:rsidR="00FE4831" w:rsidRPr="006B7160" w:rsidRDefault="00FE4831" w:rsidP="001F0A91">
            <w:pPr>
              <w:spacing w:line="276" w:lineRule="auto"/>
              <w:rPr>
                <w:b/>
                <w:color w:val="000000" w:themeColor="text1"/>
                <w:szCs w:val="24"/>
                <w:lang w:val="hr-HR"/>
              </w:rPr>
            </w:pPr>
            <w:r w:rsidRPr="006B7160">
              <w:rPr>
                <w:b/>
                <w:color w:val="000000" w:themeColor="text1"/>
                <w:szCs w:val="24"/>
                <w:lang w:val="hr-HR"/>
              </w:rPr>
              <w:t>Ministarstvu unutrašnjih poslova Zeničko-dobojskog kantona</w:t>
            </w:r>
            <w:r w:rsidR="00092B13" w:rsidRPr="006B7160">
              <w:rPr>
                <w:b/>
                <w:color w:val="000000" w:themeColor="text1"/>
                <w:szCs w:val="24"/>
                <w:lang w:val="hr-HR"/>
              </w:rPr>
              <w:t>, Uprav</w:t>
            </w:r>
            <w:r w:rsidR="00051CA3">
              <w:rPr>
                <w:b/>
                <w:color w:val="000000" w:themeColor="text1"/>
                <w:szCs w:val="24"/>
                <w:lang w:val="hr-HR"/>
              </w:rPr>
              <w:t>i</w:t>
            </w:r>
            <w:r w:rsidR="00092B13" w:rsidRPr="006B7160">
              <w:rPr>
                <w:b/>
                <w:color w:val="000000" w:themeColor="text1"/>
                <w:szCs w:val="24"/>
                <w:lang w:val="hr-HR"/>
              </w:rPr>
              <w:t xml:space="preserve"> policije</w:t>
            </w:r>
            <w:r w:rsidRPr="006B7160">
              <w:rPr>
                <w:b/>
                <w:color w:val="000000" w:themeColor="text1"/>
                <w:szCs w:val="24"/>
                <w:lang w:val="hr-HR"/>
              </w:rPr>
              <w:t>:</w:t>
            </w:r>
          </w:p>
          <w:p w14:paraId="6C82A407" w14:textId="77777777" w:rsidR="002346DA" w:rsidRPr="006B7160" w:rsidRDefault="002346DA" w:rsidP="001F0A91">
            <w:pPr>
              <w:spacing w:line="276" w:lineRule="auto"/>
              <w:rPr>
                <w:b/>
                <w:color w:val="000000" w:themeColor="text1"/>
                <w:szCs w:val="24"/>
                <w:lang w:val="hr-HR"/>
              </w:rPr>
            </w:pPr>
          </w:p>
          <w:p w14:paraId="6ADB8A31" w14:textId="77777777" w:rsidR="00FE4831" w:rsidRPr="006B7160" w:rsidRDefault="00051CA3" w:rsidP="001F0A91">
            <w:pPr>
              <w:pStyle w:val="ListParagraph"/>
              <w:numPr>
                <w:ilvl w:val="0"/>
                <w:numId w:val="21"/>
              </w:numPr>
              <w:spacing w:line="276" w:lineRule="auto"/>
              <w:rPr>
                <w:color w:val="000000" w:themeColor="text1"/>
                <w:szCs w:val="24"/>
                <w:lang w:val="hr-HR"/>
              </w:rPr>
            </w:pPr>
            <w:r>
              <w:rPr>
                <w:color w:val="000000" w:themeColor="text1"/>
                <w:szCs w:val="24"/>
                <w:lang w:val="hr-HR"/>
              </w:rPr>
              <w:t>d</w:t>
            </w:r>
            <w:r w:rsidR="00FE4831" w:rsidRPr="006B7160">
              <w:rPr>
                <w:color w:val="000000" w:themeColor="text1"/>
                <w:szCs w:val="24"/>
                <w:lang w:val="hr-HR"/>
              </w:rPr>
              <w:t>a</w:t>
            </w:r>
            <w:r w:rsidR="00A42AE8">
              <w:rPr>
                <w:color w:val="000000" w:themeColor="text1"/>
                <w:szCs w:val="24"/>
                <w:lang w:val="hr-HR"/>
              </w:rPr>
              <w:t xml:space="preserve"> se</w:t>
            </w:r>
            <w:r w:rsidR="00FE4831" w:rsidRPr="006B7160">
              <w:rPr>
                <w:color w:val="000000" w:themeColor="text1"/>
                <w:szCs w:val="24"/>
                <w:lang w:val="hr-HR"/>
              </w:rPr>
              <w:t xml:space="preserve"> izvrš</w:t>
            </w:r>
            <w:r w:rsidR="00A42AE8">
              <w:rPr>
                <w:color w:val="000000" w:themeColor="text1"/>
                <w:szCs w:val="24"/>
                <w:lang w:val="hr-HR"/>
              </w:rPr>
              <w:t>i</w:t>
            </w:r>
            <w:r w:rsidR="00FE4831" w:rsidRPr="006B7160">
              <w:rPr>
                <w:color w:val="000000" w:themeColor="text1"/>
                <w:szCs w:val="24"/>
                <w:lang w:val="hr-HR"/>
              </w:rPr>
              <w:t xml:space="preserve"> potpun</w:t>
            </w:r>
            <w:r w:rsidR="00A42AE8">
              <w:rPr>
                <w:color w:val="000000" w:themeColor="text1"/>
                <w:szCs w:val="24"/>
                <w:lang w:val="hr-HR"/>
              </w:rPr>
              <w:t>a</w:t>
            </w:r>
            <w:r w:rsidR="00FE4831" w:rsidRPr="006B7160">
              <w:rPr>
                <w:color w:val="000000" w:themeColor="text1"/>
                <w:szCs w:val="24"/>
                <w:lang w:val="hr-HR"/>
              </w:rPr>
              <w:t xml:space="preserve"> adaptacij</w:t>
            </w:r>
            <w:r w:rsidR="00A42AE8">
              <w:rPr>
                <w:color w:val="000000" w:themeColor="text1"/>
                <w:szCs w:val="24"/>
                <w:lang w:val="hr-HR"/>
              </w:rPr>
              <w:t>a</w:t>
            </w:r>
            <w:r w:rsidR="00FE4831" w:rsidRPr="006B7160">
              <w:rPr>
                <w:color w:val="000000" w:themeColor="text1"/>
                <w:szCs w:val="24"/>
                <w:lang w:val="hr-HR"/>
              </w:rPr>
              <w:t xml:space="preserve"> prostorija za zadržavanje, odnosno iznađ</w:t>
            </w:r>
            <w:r w:rsidR="00A42AE8">
              <w:rPr>
                <w:color w:val="000000" w:themeColor="text1"/>
                <w:szCs w:val="24"/>
                <w:lang w:val="hr-HR"/>
              </w:rPr>
              <w:t>e</w:t>
            </w:r>
            <w:r w:rsidR="00FE4831" w:rsidRPr="006B7160">
              <w:rPr>
                <w:color w:val="000000" w:themeColor="text1"/>
                <w:szCs w:val="24"/>
                <w:lang w:val="hr-HR"/>
              </w:rPr>
              <w:t xml:space="preserve"> drugo adekvatno rješenje za smještaj lica lišenih slobode</w:t>
            </w:r>
            <w:r w:rsidR="00092B13" w:rsidRPr="006B7160">
              <w:rPr>
                <w:color w:val="000000" w:themeColor="text1"/>
                <w:szCs w:val="24"/>
                <w:lang w:val="hr-HR"/>
              </w:rPr>
              <w:t>.</w:t>
            </w:r>
            <w:r w:rsidR="00E97A68">
              <w:rPr>
                <w:color w:val="000000" w:themeColor="text1"/>
                <w:szCs w:val="24"/>
                <w:lang w:val="hr-HR"/>
              </w:rPr>
              <w:t xml:space="preserve"> </w:t>
            </w:r>
          </w:p>
          <w:p w14:paraId="03515824" w14:textId="77777777" w:rsidR="00FE4831" w:rsidRPr="006B7160" w:rsidRDefault="00FE4831" w:rsidP="001F0A91">
            <w:pPr>
              <w:spacing w:line="276" w:lineRule="auto"/>
              <w:rPr>
                <w:b/>
                <w:color w:val="000000" w:themeColor="text1"/>
                <w:szCs w:val="24"/>
                <w:lang w:val="hr-HR"/>
              </w:rPr>
            </w:pPr>
          </w:p>
          <w:p w14:paraId="62AF0490" w14:textId="77777777" w:rsidR="00092B13" w:rsidRPr="006B7160" w:rsidRDefault="00F65EFF" w:rsidP="001F0A91">
            <w:pPr>
              <w:spacing w:line="276" w:lineRule="auto"/>
              <w:rPr>
                <w:b/>
                <w:color w:val="000000" w:themeColor="text1"/>
                <w:szCs w:val="24"/>
                <w:lang w:val="hr-HR"/>
              </w:rPr>
            </w:pPr>
            <w:r w:rsidRPr="006B7160">
              <w:rPr>
                <w:b/>
                <w:color w:val="000000" w:themeColor="text1"/>
                <w:szCs w:val="24"/>
                <w:lang w:val="hr-HR"/>
              </w:rPr>
              <w:t xml:space="preserve">Ministarstvu unutrašnjih poslova Zeničko-dobojskog kantona, </w:t>
            </w:r>
            <w:r w:rsidR="00FE4831" w:rsidRPr="006B7160">
              <w:rPr>
                <w:b/>
                <w:color w:val="000000" w:themeColor="text1"/>
                <w:szCs w:val="24"/>
                <w:lang w:val="hr-HR"/>
              </w:rPr>
              <w:t>Policijskoj upravi Zenica, Policijskoj stanici Centar:</w:t>
            </w:r>
          </w:p>
          <w:p w14:paraId="6F4EFDF3" w14:textId="77777777" w:rsidR="002346DA" w:rsidRPr="006B7160" w:rsidRDefault="002346DA" w:rsidP="001F0A91">
            <w:pPr>
              <w:spacing w:line="276" w:lineRule="auto"/>
              <w:rPr>
                <w:b/>
                <w:color w:val="000000" w:themeColor="text1"/>
                <w:szCs w:val="24"/>
                <w:lang w:val="hr-HR"/>
              </w:rPr>
            </w:pPr>
          </w:p>
          <w:p w14:paraId="44714ADD" w14:textId="77777777" w:rsidR="00092B13" w:rsidRPr="006B7160" w:rsidRDefault="00A42AE8" w:rsidP="001F0A91">
            <w:pPr>
              <w:pStyle w:val="ListParagraph"/>
              <w:numPr>
                <w:ilvl w:val="0"/>
                <w:numId w:val="21"/>
              </w:numPr>
              <w:spacing w:line="276" w:lineRule="auto"/>
              <w:rPr>
                <w:color w:val="000000" w:themeColor="text1"/>
                <w:szCs w:val="24"/>
                <w:lang w:val="hr-HR"/>
              </w:rPr>
            </w:pPr>
            <w:r>
              <w:rPr>
                <w:color w:val="000000" w:themeColor="text1"/>
                <w:szCs w:val="24"/>
                <w:lang w:val="hr-HR"/>
              </w:rPr>
              <w:t>da se</w:t>
            </w:r>
            <w:r w:rsidR="00E97A68">
              <w:rPr>
                <w:color w:val="000000" w:themeColor="text1"/>
                <w:szCs w:val="24"/>
                <w:lang w:val="hr-HR"/>
              </w:rPr>
              <w:t xml:space="preserve"> </w:t>
            </w:r>
            <w:r w:rsidR="00092B13" w:rsidRPr="006B7160">
              <w:rPr>
                <w:color w:val="000000" w:themeColor="text1"/>
                <w:szCs w:val="24"/>
                <w:lang w:val="hr-HR"/>
              </w:rPr>
              <w:t xml:space="preserve">u prostorijama za zadržavanje lica lišenih slobode </w:t>
            </w:r>
            <w:r>
              <w:rPr>
                <w:color w:val="000000" w:themeColor="text1"/>
                <w:szCs w:val="24"/>
                <w:lang w:val="hr-HR"/>
              </w:rPr>
              <w:t>osiguraju</w:t>
            </w:r>
            <w:r w:rsidR="00092B13" w:rsidRPr="006B7160">
              <w:rPr>
                <w:color w:val="000000" w:themeColor="text1"/>
                <w:szCs w:val="24"/>
                <w:lang w:val="hr-HR"/>
              </w:rPr>
              <w:t xml:space="preserve"> nov</w:t>
            </w:r>
            <w:r>
              <w:rPr>
                <w:color w:val="000000" w:themeColor="text1"/>
                <w:szCs w:val="24"/>
                <w:lang w:val="hr-HR"/>
              </w:rPr>
              <w:t>i</w:t>
            </w:r>
            <w:r w:rsidR="00092B13" w:rsidRPr="006B7160">
              <w:rPr>
                <w:color w:val="000000" w:themeColor="text1"/>
                <w:szCs w:val="24"/>
                <w:lang w:val="hr-HR"/>
              </w:rPr>
              <w:t xml:space="preserve"> duše</w:t>
            </w:r>
            <w:r>
              <w:rPr>
                <w:color w:val="000000" w:themeColor="text1"/>
                <w:szCs w:val="24"/>
                <w:lang w:val="hr-HR"/>
              </w:rPr>
              <w:t>ci</w:t>
            </w:r>
            <w:r w:rsidR="00092B13" w:rsidRPr="006B7160">
              <w:rPr>
                <w:color w:val="000000" w:themeColor="text1"/>
                <w:szCs w:val="24"/>
                <w:lang w:val="hr-HR"/>
              </w:rPr>
              <w:t xml:space="preserve">; </w:t>
            </w:r>
          </w:p>
          <w:p w14:paraId="4951D63A" w14:textId="77777777" w:rsidR="00092B13" w:rsidRPr="006B7160" w:rsidRDefault="00A42AE8" w:rsidP="001F0A91">
            <w:pPr>
              <w:pStyle w:val="ListParagraph"/>
              <w:numPr>
                <w:ilvl w:val="0"/>
                <w:numId w:val="21"/>
              </w:numPr>
              <w:spacing w:line="276" w:lineRule="auto"/>
              <w:rPr>
                <w:color w:val="000000" w:themeColor="text1"/>
                <w:szCs w:val="24"/>
                <w:lang w:val="hr-HR"/>
              </w:rPr>
            </w:pPr>
            <w:r>
              <w:rPr>
                <w:color w:val="000000" w:themeColor="text1"/>
                <w:szCs w:val="24"/>
                <w:lang w:val="hr-HR"/>
              </w:rPr>
              <w:t>d</w:t>
            </w:r>
            <w:r w:rsidR="00092B13" w:rsidRPr="006B7160">
              <w:rPr>
                <w:color w:val="000000" w:themeColor="text1"/>
                <w:szCs w:val="24"/>
                <w:lang w:val="hr-HR"/>
              </w:rPr>
              <w:t>a</w:t>
            </w:r>
            <w:r>
              <w:rPr>
                <w:color w:val="000000" w:themeColor="text1"/>
                <w:szCs w:val="24"/>
                <w:lang w:val="hr-HR"/>
              </w:rPr>
              <w:t xml:space="preserve"> se</w:t>
            </w:r>
            <w:r w:rsidR="00092B13" w:rsidRPr="006B7160">
              <w:rPr>
                <w:color w:val="000000" w:themeColor="text1"/>
                <w:szCs w:val="24"/>
                <w:lang w:val="hr-HR"/>
              </w:rPr>
              <w:t xml:space="preserve"> okreč</w:t>
            </w:r>
            <w:r>
              <w:rPr>
                <w:color w:val="000000" w:themeColor="text1"/>
                <w:szCs w:val="24"/>
                <w:lang w:val="hr-HR"/>
              </w:rPr>
              <w:t>e</w:t>
            </w:r>
            <w:r w:rsidR="00092B13" w:rsidRPr="006B7160">
              <w:rPr>
                <w:color w:val="000000" w:themeColor="text1"/>
                <w:szCs w:val="24"/>
                <w:lang w:val="hr-HR"/>
              </w:rPr>
              <w:t xml:space="preserve"> prost</w:t>
            </w:r>
            <w:r>
              <w:rPr>
                <w:color w:val="000000" w:themeColor="text1"/>
                <w:szCs w:val="24"/>
                <w:lang w:val="hr-HR"/>
              </w:rPr>
              <w:t>o</w:t>
            </w:r>
            <w:r w:rsidR="00092B13" w:rsidRPr="006B7160">
              <w:rPr>
                <w:color w:val="000000" w:themeColor="text1"/>
                <w:szCs w:val="24"/>
                <w:lang w:val="hr-HR"/>
              </w:rPr>
              <w:t>rije za zadržavanje lica lišenih slobode;</w:t>
            </w:r>
          </w:p>
          <w:p w14:paraId="63945605" w14:textId="77777777" w:rsidR="00F65EFF" w:rsidRPr="006B7160" w:rsidRDefault="00A42AE8" w:rsidP="001F0A91">
            <w:pPr>
              <w:pStyle w:val="ListParagraph"/>
              <w:numPr>
                <w:ilvl w:val="0"/>
                <w:numId w:val="21"/>
              </w:numPr>
              <w:spacing w:line="276" w:lineRule="auto"/>
              <w:rPr>
                <w:color w:val="000000" w:themeColor="text1"/>
                <w:szCs w:val="24"/>
                <w:lang w:val="hr-HR"/>
              </w:rPr>
            </w:pPr>
            <w:r>
              <w:rPr>
                <w:color w:val="000000" w:themeColor="text1"/>
                <w:szCs w:val="24"/>
                <w:lang w:val="hr-HR"/>
              </w:rPr>
              <w:t>d</w:t>
            </w:r>
            <w:r w:rsidR="00F65EFF" w:rsidRPr="006B7160">
              <w:rPr>
                <w:color w:val="000000" w:themeColor="text1"/>
                <w:szCs w:val="24"/>
                <w:lang w:val="hr-HR"/>
              </w:rPr>
              <w:t>a</w:t>
            </w:r>
            <w:r>
              <w:rPr>
                <w:color w:val="000000" w:themeColor="text1"/>
                <w:szCs w:val="24"/>
                <w:lang w:val="hr-HR"/>
              </w:rPr>
              <w:t xml:space="preserve"> se</w:t>
            </w:r>
            <w:r w:rsidR="00F65EFF" w:rsidRPr="006B7160">
              <w:rPr>
                <w:color w:val="000000" w:themeColor="text1"/>
                <w:szCs w:val="24"/>
                <w:lang w:val="hr-HR"/>
              </w:rPr>
              <w:t xml:space="preserve"> izvrš</w:t>
            </w:r>
            <w:r>
              <w:rPr>
                <w:color w:val="000000" w:themeColor="text1"/>
                <w:szCs w:val="24"/>
                <w:lang w:val="hr-HR"/>
              </w:rPr>
              <w:t>i</w:t>
            </w:r>
            <w:r w:rsidR="00F65EFF" w:rsidRPr="006B7160">
              <w:rPr>
                <w:color w:val="000000" w:themeColor="text1"/>
                <w:szCs w:val="24"/>
                <w:lang w:val="hr-HR"/>
              </w:rPr>
              <w:t xml:space="preserve"> sanacij</w:t>
            </w:r>
            <w:r>
              <w:rPr>
                <w:color w:val="000000" w:themeColor="text1"/>
                <w:szCs w:val="24"/>
                <w:lang w:val="hr-HR"/>
              </w:rPr>
              <w:t>a</w:t>
            </w:r>
            <w:r w:rsidR="00F65EFF" w:rsidRPr="006B7160">
              <w:rPr>
                <w:color w:val="000000" w:themeColor="text1"/>
                <w:szCs w:val="24"/>
                <w:lang w:val="hr-HR"/>
              </w:rPr>
              <w:t xml:space="preserve"> sanitarnog čvora;</w:t>
            </w:r>
          </w:p>
          <w:p w14:paraId="4CB4EDAF" w14:textId="77777777" w:rsidR="00092B13" w:rsidRPr="006B7160" w:rsidRDefault="00A42AE8" w:rsidP="00092B13">
            <w:pPr>
              <w:pStyle w:val="ListParagraph"/>
              <w:numPr>
                <w:ilvl w:val="0"/>
                <w:numId w:val="21"/>
              </w:numPr>
              <w:spacing w:line="276" w:lineRule="auto"/>
              <w:rPr>
                <w:color w:val="000000" w:themeColor="text1"/>
                <w:szCs w:val="24"/>
                <w:lang w:val="hr-HR"/>
              </w:rPr>
            </w:pPr>
            <w:r>
              <w:rPr>
                <w:color w:val="000000" w:themeColor="text1"/>
                <w:szCs w:val="24"/>
                <w:lang w:val="hr-HR"/>
              </w:rPr>
              <w:t>d</w:t>
            </w:r>
            <w:r w:rsidR="00092B13" w:rsidRPr="006B7160">
              <w:rPr>
                <w:color w:val="000000" w:themeColor="text1"/>
                <w:szCs w:val="24"/>
                <w:lang w:val="hr-HR"/>
              </w:rPr>
              <w:t>a</w:t>
            </w:r>
            <w:r>
              <w:rPr>
                <w:color w:val="000000" w:themeColor="text1"/>
                <w:szCs w:val="24"/>
                <w:lang w:val="hr-HR"/>
              </w:rPr>
              <w:t xml:space="preserve"> se</w:t>
            </w:r>
            <w:r w:rsidR="00092B13" w:rsidRPr="006B7160">
              <w:rPr>
                <w:color w:val="000000" w:themeColor="text1"/>
                <w:szCs w:val="24"/>
                <w:lang w:val="hr-HR"/>
              </w:rPr>
              <w:t xml:space="preserve"> poduzm</w:t>
            </w:r>
            <w:r>
              <w:rPr>
                <w:color w:val="000000" w:themeColor="text1"/>
                <w:szCs w:val="24"/>
                <w:lang w:val="hr-HR"/>
              </w:rPr>
              <w:t>u</w:t>
            </w:r>
            <w:r w:rsidR="00092B13" w:rsidRPr="006B7160">
              <w:rPr>
                <w:color w:val="000000" w:themeColor="text1"/>
                <w:szCs w:val="24"/>
                <w:lang w:val="hr-HR"/>
              </w:rPr>
              <w:t xml:space="preserve"> aktivnosti koje će omogućiti adekvatniji dotok sv</w:t>
            </w:r>
            <w:r>
              <w:rPr>
                <w:color w:val="000000" w:themeColor="text1"/>
                <w:szCs w:val="24"/>
                <w:lang w:val="hr-HR"/>
              </w:rPr>
              <w:t>j</w:t>
            </w:r>
            <w:r w:rsidR="00092B13" w:rsidRPr="006B7160">
              <w:rPr>
                <w:color w:val="000000" w:themeColor="text1"/>
                <w:szCs w:val="24"/>
                <w:lang w:val="hr-HR"/>
              </w:rPr>
              <w:t xml:space="preserve">ežeg </w:t>
            </w:r>
            <w:r>
              <w:rPr>
                <w:color w:val="000000" w:themeColor="text1"/>
                <w:szCs w:val="24"/>
                <w:lang w:val="hr-HR"/>
              </w:rPr>
              <w:t>zraka</w:t>
            </w:r>
            <w:r w:rsidR="00092B13" w:rsidRPr="006B7160">
              <w:rPr>
                <w:color w:val="000000" w:themeColor="text1"/>
                <w:szCs w:val="24"/>
                <w:lang w:val="hr-HR"/>
              </w:rPr>
              <w:t xml:space="preserve"> i prirodnog svjetla. </w:t>
            </w:r>
          </w:p>
          <w:p w14:paraId="540F33AE" w14:textId="77777777" w:rsidR="00FE4831" w:rsidRPr="006B7160" w:rsidRDefault="00FE4831" w:rsidP="00092B13">
            <w:pPr>
              <w:pStyle w:val="ListParagraph"/>
              <w:spacing w:line="276" w:lineRule="auto"/>
              <w:rPr>
                <w:color w:val="000000" w:themeColor="text1"/>
                <w:szCs w:val="24"/>
                <w:lang w:val="hr-HR"/>
              </w:rPr>
            </w:pPr>
          </w:p>
        </w:tc>
      </w:tr>
    </w:tbl>
    <w:p w14:paraId="074CCD80" w14:textId="77777777" w:rsidR="00FE4831" w:rsidRPr="006B7160" w:rsidRDefault="00FE4831" w:rsidP="001F0A91">
      <w:pPr>
        <w:spacing w:line="276" w:lineRule="auto"/>
        <w:rPr>
          <w:color w:val="000000" w:themeColor="text1"/>
          <w:szCs w:val="24"/>
          <w:lang w:val="hr-HR"/>
        </w:rPr>
      </w:pPr>
    </w:p>
    <w:p w14:paraId="28744D57" w14:textId="77777777" w:rsidR="00FE4831" w:rsidRPr="006B7160" w:rsidRDefault="00FE4831" w:rsidP="001F0A91">
      <w:pPr>
        <w:spacing w:line="276" w:lineRule="auto"/>
        <w:rPr>
          <w:color w:val="000000" w:themeColor="text1"/>
          <w:szCs w:val="24"/>
          <w:lang w:val="hr-HR"/>
        </w:rPr>
      </w:pPr>
    </w:p>
    <w:p w14:paraId="10C7D208" w14:textId="77777777" w:rsidR="0024512D" w:rsidRPr="006B7160" w:rsidRDefault="0024512D">
      <w:pPr>
        <w:jc w:val="left"/>
        <w:rPr>
          <w:color w:val="000000" w:themeColor="text1"/>
          <w:szCs w:val="24"/>
          <w:lang w:val="hr-HR"/>
        </w:rPr>
      </w:pPr>
      <w:r w:rsidRPr="006B7160">
        <w:rPr>
          <w:color w:val="000000" w:themeColor="text1"/>
          <w:szCs w:val="24"/>
          <w:lang w:val="hr-HR"/>
        </w:rPr>
        <w:br w:type="page"/>
      </w:r>
    </w:p>
    <w:p w14:paraId="5CD14510" w14:textId="77777777" w:rsidR="00F10A54" w:rsidRPr="006B7160" w:rsidRDefault="00F10A54" w:rsidP="001F0A91">
      <w:pPr>
        <w:spacing w:line="276" w:lineRule="auto"/>
        <w:rPr>
          <w:color w:val="000000" w:themeColor="text1"/>
          <w:szCs w:val="24"/>
          <w:lang w:val="hr-HR"/>
        </w:rPr>
      </w:pPr>
    </w:p>
    <w:p w14:paraId="63534D94" w14:textId="77777777" w:rsidR="00797328" w:rsidRPr="006B7160" w:rsidRDefault="00797328" w:rsidP="00797328">
      <w:pPr>
        <w:pStyle w:val="Heading3"/>
        <w:numPr>
          <w:ilvl w:val="2"/>
          <w:numId w:val="33"/>
        </w:numPr>
        <w:rPr>
          <w:color w:val="000000" w:themeColor="text1"/>
          <w:lang w:val="hr-HR"/>
        </w:rPr>
      </w:pPr>
      <w:bookmarkStart w:id="31" w:name="_Toc166485029"/>
      <w:r w:rsidRPr="006B7160">
        <w:rPr>
          <w:color w:val="000000" w:themeColor="text1"/>
          <w:lang w:val="hr-HR"/>
        </w:rPr>
        <w:t>Ministarstvo unutrašnjih poslova Hercegovačko-neretvanskog kantona</w:t>
      </w:r>
      <w:bookmarkEnd w:id="31"/>
    </w:p>
    <w:p w14:paraId="0DD40DA5" w14:textId="77777777" w:rsidR="00797328" w:rsidRPr="006B7160" w:rsidRDefault="00797328" w:rsidP="00797328">
      <w:pPr>
        <w:pStyle w:val="Heading1"/>
        <w:rPr>
          <w:color w:val="000000" w:themeColor="text1"/>
          <w:lang w:val="hr-HR"/>
        </w:rPr>
      </w:pPr>
    </w:p>
    <w:p w14:paraId="1B1C357B" w14:textId="77777777" w:rsidR="0024512D" w:rsidRPr="006B7160" w:rsidRDefault="0024512D" w:rsidP="0024512D">
      <w:pPr>
        <w:spacing w:line="276" w:lineRule="auto"/>
        <w:rPr>
          <w:color w:val="000000" w:themeColor="text1"/>
          <w:szCs w:val="24"/>
          <w:lang w:val="hr-HR"/>
        </w:rPr>
      </w:pPr>
      <w:r w:rsidRPr="006B7160">
        <w:rPr>
          <w:color w:val="000000" w:themeColor="text1"/>
          <w:szCs w:val="24"/>
          <w:lang w:val="hr-HR"/>
        </w:rPr>
        <w:t>Ministarstvo unutrašnjih poslova Hercegovačko</w:t>
      </w:r>
      <w:r w:rsidR="00A42AE8">
        <w:rPr>
          <w:color w:val="000000" w:themeColor="text1"/>
          <w:szCs w:val="24"/>
          <w:lang w:val="hr-HR"/>
        </w:rPr>
        <w:t>-n</w:t>
      </w:r>
      <w:r w:rsidRPr="006B7160">
        <w:rPr>
          <w:color w:val="000000" w:themeColor="text1"/>
          <w:szCs w:val="24"/>
          <w:lang w:val="hr-HR"/>
        </w:rPr>
        <w:t>eretvanskog kantona</w:t>
      </w:r>
      <w:r w:rsidRPr="006B7160">
        <w:rPr>
          <w:rStyle w:val="FootnoteReference"/>
          <w:color w:val="000000" w:themeColor="text1"/>
          <w:szCs w:val="24"/>
          <w:lang w:val="hr-HR"/>
        </w:rPr>
        <w:footnoteReference w:id="96"/>
      </w:r>
      <w:r w:rsidRPr="006B7160">
        <w:rPr>
          <w:color w:val="000000" w:themeColor="text1"/>
          <w:szCs w:val="24"/>
          <w:lang w:val="hr-HR"/>
        </w:rPr>
        <w:t xml:space="preserve"> obav</w:t>
      </w:r>
      <w:r w:rsidR="00A42AE8">
        <w:rPr>
          <w:color w:val="000000" w:themeColor="text1"/>
          <w:szCs w:val="24"/>
          <w:lang w:val="hr-HR"/>
        </w:rPr>
        <w:t>i</w:t>
      </w:r>
      <w:r w:rsidRPr="006B7160">
        <w:rPr>
          <w:color w:val="000000" w:themeColor="text1"/>
          <w:szCs w:val="24"/>
          <w:lang w:val="hr-HR"/>
        </w:rPr>
        <w:t>jestilo je</w:t>
      </w:r>
      <w:r w:rsidR="00A42AE8">
        <w:rPr>
          <w:color w:val="000000" w:themeColor="text1"/>
          <w:szCs w:val="24"/>
          <w:lang w:val="hr-HR"/>
        </w:rPr>
        <w:t xml:space="preserve"> o sljedećem</w:t>
      </w:r>
      <w:r w:rsidRPr="006B7160">
        <w:rPr>
          <w:color w:val="000000" w:themeColor="text1"/>
          <w:szCs w:val="24"/>
          <w:lang w:val="hr-HR"/>
        </w:rPr>
        <w:t xml:space="preserve">: </w:t>
      </w:r>
    </w:p>
    <w:p w14:paraId="243C6E8D" w14:textId="77777777" w:rsidR="0024512D" w:rsidRPr="006B7160" w:rsidRDefault="0024512D" w:rsidP="0024512D">
      <w:pPr>
        <w:spacing w:line="276" w:lineRule="auto"/>
        <w:rPr>
          <w:color w:val="000000" w:themeColor="text1"/>
          <w:szCs w:val="24"/>
          <w:lang w:val="hr-HR"/>
        </w:rPr>
      </w:pPr>
    </w:p>
    <w:p w14:paraId="3D69D9E9" w14:textId="77777777" w:rsidR="0024512D" w:rsidRPr="006B7160" w:rsidRDefault="00A42AE8" w:rsidP="0024512D">
      <w:pPr>
        <w:pStyle w:val="BodyText1"/>
        <w:spacing w:line="276" w:lineRule="auto"/>
        <w:jc w:val="both"/>
        <w:rPr>
          <w:i/>
          <w:color w:val="000000" w:themeColor="text1"/>
          <w:sz w:val="24"/>
          <w:szCs w:val="24"/>
        </w:rPr>
      </w:pPr>
      <w:r>
        <w:rPr>
          <w:color w:val="000000" w:themeColor="text1"/>
          <w:sz w:val="24"/>
          <w:szCs w:val="24"/>
        </w:rPr>
        <w:t>„</w:t>
      </w:r>
      <w:r w:rsidR="0024512D" w:rsidRPr="006B7160">
        <w:rPr>
          <w:i/>
          <w:color w:val="000000" w:themeColor="text1"/>
          <w:sz w:val="24"/>
          <w:szCs w:val="24"/>
        </w:rPr>
        <w:t xml:space="preserve">U svezi upućenih preporuka županijskim/kantonalnim vladama možemo istaći da je ovo Ministarstvo, u smislu realizacije </w:t>
      </w:r>
      <w:r w:rsidR="0024512D" w:rsidRPr="006B7160">
        <w:rPr>
          <w:b/>
          <w:bCs/>
          <w:i/>
          <w:color w:val="000000" w:themeColor="text1"/>
          <w:sz w:val="24"/>
          <w:szCs w:val="24"/>
        </w:rPr>
        <w:t xml:space="preserve">prve preporuke, </w:t>
      </w:r>
      <w:r w:rsidR="0024512D" w:rsidRPr="006B7160">
        <w:rPr>
          <w:i/>
          <w:color w:val="000000" w:themeColor="text1"/>
          <w:sz w:val="24"/>
          <w:szCs w:val="24"/>
        </w:rPr>
        <w:t>poduzelo konkretne aktivnosti da se otklone uočeni nedostaci i adekvatno opreme prostorije za smještaj lica lišenih slobode sukladno preporukama CPT-a. Međutim, unatoč izdvajanju određenih materijalno-tehničkih sredstva za opremanje prostorija za smještaj lica lišenih slobode PU Mostar, Policijske stanice Centar, nije izvršeno uređenje prostorija za zadržavanje kako je navedeno u preporukama ombudsmena, odnosno kako je to predviđeno odredbama člana 18.2. Evropskih zatvorskih pravila, nego je izvršena samo djelomična adaptacija tih prostorija, odnosno izvršeno je samo:</w:t>
      </w:r>
    </w:p>
    <w:p w14:paraId="20D98C73" w14:textId="77777777" w:rsidR="0024512D" w:rsidRPr="006B7160" w:rsidRDefault="0024512D" w:rsidP="0024512D">
      <w:pPr>
        <w:pStyle w:val="BodyText1"/>
        <w:spacing w:line="276" w:lineRule="auto"/>
        <w:jc w:val="both"/>
        <w:rPr>
          <w:color w:val="000000" w:themeColor="text1"/>
          <w:sz w:val="24"/>
          <w:szCs w:val="24"/>
        </w:rPr>
      </w:pPr>
    </w:p>
    <w:p w14:paraId="54EDD238" w14:textId="77777777" w:rsidR="0024512D" w:rsidRPr="006B7160" w:rsidRDefault="0024512D" w:rsidP="0024512D">
      <w:pPr>
        <w:pStyle w:val="BodyText1"/>
        <w:numPr>
          <w:ilvl w:val="0"/>
          <w:numId w:val="27"/>
        </w:numPr>
        <w:tabs>
          <w:tab w:val="left" w:pos="2620"/>
        </w:tabs>
        <w:spacing w:line="276" w:lineRule="auto"/>
        <w:ind w:left="2260"/>
        <w:jc w:val="both"/>
        <w:rPr>
          <w:i/>
          <w:color w:val="000000" w:themeColor="text1"/>
          <w:sz w:val="24"/>
          <w:szCs w:val="24"/>
        </w:rPr>
      </w:pPr>
      <w:bookmarkStart w:id="32" w:name="bookmark11"/>
      <w:bookmarkEnd w:id="32"/>
      <w:r w:rsidRPr="006B7160">
        <w:rPr>
          <w:i/>
          <w:color w:val="000000" w:themeColor="text1"/>
          <w:sz w:val="24"/>
          <w:szCs w:val="24"/>
        </w:rPr>
        <w:t>farbanje zidova i vrata</w:t>
      </w:r>
      <w:r w:rsidR="00A42AE8">
        <w:rPr>
          <w:i/>
          <w:color w:val="000000" w:themeColor="text1"/>
          <w:sz w:val="24"/>
          <w:szCs w:val="24"/>
        </w:rPr>
        <w:t>;</w:t>
      </w:r>
    </w:p>
    <w:p w14:paraId="42A6A242" w14:textId="77777777" w:rsidR="0024512D" w:rsidRPr="006B7160" w:rsidRDefault="0024512D" w:rsidP="0024512D">
      <w:pPr>
        <w:pStyle w:val="BodyText1"/>
        <w:numPr>
          <w:ilvl w:val="0"/>
          <w:numId w:val="27"/>
        </w:numPr>
        <w:tabs>
          <w:tab w:val="left" w:pos="2620"/>
        </w:tabs>
        <w:spacing w:line="276" w:lineRule="auto"/>
        <w:ind w:left="2260"/>
        <w:rPr>
          <w:i/>
          <w:color w:val="000000" w:themeColor="text1"/>
          <w:sz w:val="24"/>
          <w:szCs w:val="24"/>
        </w:rPr>
      </w:pPr>
      <w:bookmarkStart w:id="33" w:name="bookmark12"/>
      <w:bookmarkEnd w:id="33"/>
      <w:r w:rsidRPr="006B7160">
        <w:rPr>
          <w:i/>
          <w:color w:val="000000" w:themeColor="text1"/>
          <w:sz w:val="24"/>
          <w:szCs w:val="24"/>
        </w:rPr>
        <w:t>postavljanje novih spužvi, deka i jastuka</w:t>
      </w:r>
      <w:r w:rsidR="00A42AE8">
        <w:rPr>
          <w:i/>
          <w:color w:val="000000" w:themeColor="text1"/>
          <w:sz w:val="24"/>
          <w:szCs w:val="24"/>
        </w:rPr>
        <w:t>;</w:t>
      </w:r>
    </w:p>
    <w:p w14:paraId="0DAB97BE" w14:textId="77777777" w:rsidR="0024512D" w:rsidRPr="006B7160" w:rsidRDefault="0024512D" w:rsidP="0024512D">
      <w:pPr>
        <w:pStyle w:val="BodyText1"/>
        <w:numPr>
          <w:ilvl w:val="0"/>
          <w:numId w:val="27"/>
        </w:numPr>
        <w:tabs>
          <w:tab w:val="left" w:pos="2620"/>
        </w:tabs>
        <w:spacing w:after="260" w:line="276" w:lineRule="auto"/>
        <w:ind w:left="2260"/>
        <w:rPr>
          <w:i/>
          <w:color w:val="000000" w:themeColor="text1"/>
          <w:sz w:val="24"/>
          <w:szCs w:val="24"/>
        </w:rPr>
      </w:pPr>
      <w:bookmarkStart w:id="34" w:name="bookmark13"/>
      <w:bookmarkEnd w:id="34"/>
      <w:r w:rsidRPr="006B7160">
        <w:rPr>
          <w:i/>
          <w:color w:val="000000" w:themeColor="text1"/>
          <w:sz w:val="24"/>
          <w:szCs w:val="24"/>
        </w:rPr>
        <w:t>kompletno čišćenje pritvorskih prostorija</w:t>
      </w:r>
      <w:r w:rsidR="00A42AE8">
        <w:rPr>
          <w:i/>
          <w:color w:val="000000" w:themeColor="text1"/>
          <w:sz w:val="24"/>
          <w:szCs w:val="24"/>
        </w:rPr>
        <w:t>.</w:t>
      </w:r>
    </w:p>
    <w:p w14:paraId="0AE91EBB" w14:textId="77777777" w:rsidR="0024512D" w:rsidRPr="006B7160" w:rsidRDefault="0024512D" w:rsidP="0024512D">
      <w:pPr>
        <w:pStyle w:val="BodyText1"/>
        <w:spacing w:line="276" w:lineRule="auto"/>
        <w:jc w:val="both"/>
        <w:rPr>
          <w:i/>
          <w:color w:val="000000" w:themeColor="text1"/>
          <w:sz w:val="24"/>
          <w:szCs w:val="24"/>
        </w:rPr>
      </w:pPr>
      <w:r w:rsidRPr="006B7160">
        <w:rPr>
          <w:i/>
          <w:color w:val="000000" w:themeColor="text1"/>
          <w:sz w:val="24"/>
          <w:szCs w:val="24"/>
        </w:rPr>
        <w:t>Imajući u vidu gore navedeno, može se zaključiti da preporuk</w:t>
      </w:r>
      <w:r w:rsidR="00A42AE8">
        <w:rPr>
          <w:i/>
          <w:color w:val="000000" w:themeColor="text1"/>
          <w:sz w:val="24"/>
          <w:szCs w:val="24"/>
        </w:rPr>
        <w:t>e</w:t>
      </w:r>
      <w:r w:rsidRPr="006B7160">
        <w:rPr>
          <w:i/>
          <w:color w:val="000000" w:themeColor="text1"/>
          <w:sz w:val="24"/>
          <w:szCs w:val="24"/>
        </w:rPr>
        <w:t xml:space="preserve"> Institucije ombudsmena nisu ispoštovane u cijelosti, iako je postignut značajan napredak u pogledu opremljenosti prostorija za smještaj lica lišenih slobode u odnosu na stanje iz 2018.</w:t>
      </w:r>
      <w:r w:rsidR="00A42AE8">
        <w:rPr>
          <w:i/>
          <w:color w:val="000000" w:themeColor="text1"/>
          <w:sz w:val="24"/>
          <w:szCs w:val="24"/>
        </w:rPr>
        <w:t xml:space="preserve"> </w:t>
      </w:r>
      <w:r w:rsidRPr="006B7160">
        <w:rPr>
          <w:i/>
          <w:color w:val="000000" w:themeColor="text1"/>
          <w:sz w:val="24"/>
          <w:szCs w:val="24"/>
        </w:rPr>
        <w:t xml:space="preserve">godine. Navedeno je uočeno i od strane </w:t>
      </w:r>
      <w:r w:rsidR="00A42AE8">
        <w:rPr>
          <w:i/>
          <w:color w:val="000000" w:themeColor="text1"/>
          <w:sz w:val="24"/>
          <w:szCs w:val="24"/>
        </w:rPr>
        <w:t>o</w:t>
      </w:r>
      <w:r w:rsidRPr="006B7160">
        <w:rPr>
          <w:i/>
          <w:color w:val="000000" w:themeColor="text1"/>
          <w:sz w:val="24"/>
          <w:szCs w:val="24"/>
        </w:rPr>
        <w:t>mbudsmena za ljudska prava Bosne i Hercegovine prilikom njihove posjete Policijskoj upravi Mostar i Policijskoj stanici Centar, dana 12.</w:t>
      </w:r>
      <w:r w:rsidR="00A42AE8">
        <w:rPr>
          <w:i/>
          <w:color w:val="000000" w:themeColor="text1"/>
          <w:sz w:val="24"/>
          <w:szCs w:val="24"/>
        </w:rPr>
        <w:t xml:space="preserve"> </w:t>
      </w:r>
      <w:r w:rsidRPr="006B7160">
        <w:rPr>
          <w:i/>
          <w:color w:val="000000" w:themeColor="text1"/>
          <w:sz w:val="24"/>
          <w:szCs w:val="24"/>
        </w:rPr>
        <w:t>10.</w:t>
      </w:r>
      <w:r w:rsidR="00A42AE8">
        <w:rPr>
          <w:i/>
          <w:color w:val="000000" w:themeColor="text1"/>
          <w:sz w:val="24"/>
          <w:szCs w:val="24"/>
        </w:rPr>
        <w:t xml:space="preserve"> </w:t>
      </w:r>
      <w:r w:rsidRPr="006B7160">
        <w:rPr>
          <w:i/>
          <w:color w:val="000000" w:themeColor="text1"/>
          <w:sz w:val="24"/>
          <w:szCs w:val="24"/>
        </w:rPr>
        <w:t>2023. godine.</w:t>
      </w:r>
    </w:p>
    <w:p w14:paraId="2C4CA315" w14:textId="77777777" w:rsidR="00D032A3" w:rsidRPr="006B7160" w:rsidRDefault="00D032A3" w:rsidP="0024512D">
      <w:pPr>
        <w:pStyle w:val="BodyText1"/>
        <w:spacing w:line="276" w:lineRule="auto"/>
        <w:jc w:val="both"/>
        <w:rPr>
          <w:i/>
          <w:color w:val="000000" w:themeColor="text1"/>
          <w:sz w:val="24"/>
          <w:szCs w:val="24"/>
        </w:rPr>
      </w:pPr>
    </w:p>
    <w:p w14:paraId="13192A7C" w14:textId="77777777" w:rsidR="0024512D" w:rsidRPr="006B7160" w:rsidRDefault="0024512D" w:rsidP="0024512D">
      <w:pPr>
        <w:pStyle w:val="BodyText1"/>
        <w:spacing w:line="276" w:lineRule="auto"/>
        <w:jc w:val="both"/>
        <w:rPr>
          <w:i/>
          <w:color w:val="000000" w:themeColor="text1"/>
          <w:sz w:val="24"/>
          <w:szCs w:val="24"/>
        </w:rPr>
      </w:pPr>
      <w:r w:rsidRPr="006B7160">
        <w:rPr>
          <w:i/>
          <w:color w:val="000000" w:themeColor="text1"/>
          <w:sz w:val="24"/>
          <w:szCs w:val="24"/>
        </w:rPr>
        <w:t xml:space="preserve">Što se tiče dijela preporuke </w:t>
      </w:r>
      <w:r w:rsidR="00E12016">
        <w:rPr>
          <w:b/>
          <w:bCs/>
          <w:i/>
          <w:color w:val="000000" w:themeColor="text1"/>
          <w:sz w:val="24"/>
          <w:szCs w:val="24"/>
        </w:rPr>
        <w:t>'</w:t>
      </w:r>
      <w:r w:rsidRPr="006B7160">
        <w:rPr>
          <w:b/>
          <w:bCs/>
          <w:i/>
          <w:color w:val="000000" w:themeColor="text1"/>
          <w:sz w:val="24"/>
          <w:szCs w:val="24"/>
        </w:rPr>
        <w:t xml:space="preserve">da se izdvoje budžetska sredstva potrebna za upošljavanje dodatnog kadra </w:t>
      </w:r>
      <w:r w:rsidR="00A42AE8">
        <w:rPr>
          <w:b/>
          <w:bCs/>
          <w:i/>
          <w:color w:val="000000" w:themeColor="text1"/>
          <w:sz w:val="24"/>
          <w:szCs w:val="24"/>
        </w:rPr>
        <w:t>–</w:t>
      </w:r>
      <w:r w:rsidRPr="006B7160">
        <w:rPr>
          <w:b/>
          <w:bCs/>
          <w:i/>
          <w:color w:val="000000" w:themeColor="text1"/>
          <w:sz w:val="24"/>
          <w:szCs w:val="24"/>
        </w:rPr>
        <w:t xml:space="preserve"> ovlaštenih službenih osoba u policijskim upravama/stanicama, a u skladu sa utvrđenim sistematizacijama radnih mjesta</w:t>
      </w:r>
      <w:r w:rsidR="00E12016">
        <w:rPr>
          <w:b/>
          <w:bCs/>
          <w:i/>
          <w:color w:val="000000" w:themeColor="text1"/>
          <w:sz w:val="24"/>
          <w:szCs w:val="24"/>
        </w:rPr>
        <w:t>'</w:t>
      </w:r>
      <w:r w:rsidRPr="009A46DA">
        <w:rPr>
          <w:i/>
          <w:color w:val="000000" w:themeColor="text1"/>
          <w:sz w:val="24"/>
          <w:szCs w:val="24"/>
        </w:rPr>
        <w:t xml:space="preserve">, </w:t>
      </w:r>
      <w:r w:rsidRPr="006B7160">
        <w:rPr>
          <w:i/>
          <w:color w:val="000000" w:themeColor="text1"/>
          <w:sz w:val="24"/>
          <w:szCs w:val="24"/>
        </w:rPr>
        <w:t>možemo kazati da je Vlada HN Ž/K u posljednjih godinu dana donijela ukupno tri odluke kojima daje suglasnost Ministarstvu unutarnjih poslova HN Ž/K za upošljavanje policijskih službenika.</w:t>
      </w:r>
    </w:p>
    <w:p w14:paraId="477F7FF5" w14:textId="77777777" w:rsidR="00D032A3" w:rsidRPr="006B7160" w:rsidRDefault="00D032A3" w:rsidP="0024512D">
      <w:pPr>
        <w:pStyle w:val="BodyText1"/>
        <w:spacing w:line="276" w:lineRule="auto"/>
        <w:jc w:val="both"/>
        <w:rPr>
          <w:i/>
          <w:color w:val="000000" w:themeColor="text1"/>
          <w:sz w:val="24"/>
          <w:szCs w:val="24"/>
        </w:rPr>
      </w:pPr>
    </w:p>
    <w:p w14:paraId="015CBA97" w14:textId="77777777" w:rsidR="0024512D" w:rsidRPr="006B7160" w:rsidRDefault="0024512D" w:rsidP="0024512D">
      <w:pPr>
        <w:pStyle w:val="BodyText1"/>
        <w:spacing w:line="276" w:lineRule="auto"/>
        <w:jc w:val="both"/>
        <w:rPr>
          <w:i/>
          <w:color w:val="000000" w:themeColor="text1"/>
          <w:sz w:val="24"/>
          <w:szCs w:val="24"/>
        </w:rPr>
      </w:pPr>
      <w:r w:rsidRPr="006B7160">
        <w:rPr>
          <w:i/>
          <w:color w:val="000000" w:themeColor="text1"/>
          <w:sz w:val="24"/>
          <w:szCs w:val="24"/>
        </w:rPr>
        <w:t>Tako je, sukladno Odluci Vlade HN Ž/K od 28.</w:t>
      </w:r>
      <w:r w:rsidR="00E12016">
        <w:rPr>
          <w:i/>
          <w:color w:val="000000" w:themeColor="text1"/>
          <w:sz w:val="24"/>
          <w:szCs w:val="24"/>
        </w:rPr>
        <w:t xml:space="preserve"> </w:t>
      </w:r>
      <w:r w:rsidRPr="006B7160">
        <w:rPr>
          <w:i/>
          <w:color w:val="000000" w:themeColor="text1"/>
          <w:sz w:val="24"/>
          <w:szCs w:val="24"/>
        </w:rPr>
        <w:t>12.</w:t>
      </w:r>
      <w:r w:rsidR="00E12016">
        <w:rPr>
          <w:i/>
          <w:color w:val="000000" w:themeColor="text1"/>
          <w:sz w:val="24"/>
          <w:szCs w:val="24"/>
        </w:rPr>
        <w:t xml:space="preserve"> </w:t>
      </w:r>
      <w:r w:rsidRPr="006B7160">
        <w:rPr>
          <w:i/>
          <w:color w:val="000000" w:themeColor="text1"/>
          <w:sz w:val="24"/>
          <w:szCs w:val="24"/>
        </w:rPr>
        <w:t>2022. godine, kojom je data suglasnost za upošljavanje 150 policijskih službenika (a odlukom iz lipnja 2023. godine još 10)</w:t>
      </w:r>
      <w:r w:rsidR="00E12016">
        <w:rPr>
          <w:i/>
          <w:color w:val="000000" w:themeColor="text1"/>
          <w:sz w:val="24"/>
          <w:szCs w:val="24"/>
        </w:rPr>
        <w:t>,</w:t>
      </w:r>
      <w:r w:rsidRPr="006B7160">
        <w:rPr>
          <w:i/>
          <w:color w:val="000000" w:themeColor="text1"/>
          <w:sz w:val="24"/>
          <w:szCs w:val="24"/>
        </w:rPr>
        <w:t xml:space="preserve"> proces odabira kandidata koji su se prijavili za drugu razinu pristupa (u činu </w:t>
      </w:r>
      <w:r w:rsidR="009A46DA">
        <w:rPr>
          <w:i/>
          <w:color w:val="000000" w:themeColor="text1"/>
          <w:sz w:val="24"/>
          <w:szCs w:val="24"/>
        </w:rPr>
        <w:t>'</w:t>
      </w:r>
      <w:r w:rsidRPr="006B7160">
        <w:rPr>
          <w:i/>
          <w:color w:val="000000" w:themeColor="text1"/>
          <w:sz w:val="24"/>
          <w:szCs w:val="24"/>
        </w:rPr>
        <w:t>mlađi inspektor</w:t>
      </w:r>
      <w:r w:rsidR="009A46DA">
        <w:rPr>
          <w:i/>
          <w:color w:val="000000" w:themeColor="text1"/>
          <w:sz w:val="24"/>
          <w:szCs w:val="24"/>
          <w:vertAlign w:val="superscript"/>
        </w:rPr>
        <w:t>'</w:t>
      </w:r>
      <w:r w:rsidRPr="006B7160">
        <w:rPr>
          <w:i/>
          <w:color w:val="000000" w:themeColor="text1"/>
          <w:sz w:val="24"/>
          <w:szCs w:val="24"/>
        </w:rPr>
        <w:t xml:space="preserve">) policijskom organu završen, te je 30 kandidata upućeno na pohađanje osnovne policijske obuke u Agenciji za </w:t>
      </w:r>
      <w:r w:rsidR="009A46DA">
        <w:rPr>
          <w:i/>
          <w:color w:val="000000" w:themeColor="text1"/>
          <w:sz w:val="24"/>
          <w:szCs w:val="24"/>
        </w:rPr>
        <w:t>š</w:t>
      </w:r>
      <w:r w:rsidRPr="006B7160">
        <w:rPr>
          <w:i/>
          <w:color w:val="000000" w:themeColor="text1"/>
          <w:sz w:val="24"/>
          <w:szCs w:val="24"/>
        </w:rPr>
        <w:t>kolovanje i stručno osposobljavanje (AEPTM) u Mostaru (Rodoč).</w:t>
      </w:r>
    </w:p>
    <w:p w14:paraId="5D6EEB80" w14:textId="77777777" w:rsidR="00D032A3" w:rsidRPr="006B7160" w:rsidRDefault="00D032A3" w:rsidP="0024512D">
      <w:pPr>
        <w:pStyle w:val="BodyText1"/>
        <w:spacing w:line="276" w:lineRule="auto"/>
        <w:jc w:val="both"/>
        <w:rPr>
          <w:i/>
          <w:color w:val="000000" w:themeColor="text1"/>
          <w:sz w:val="24"/>
          <w:szCs w:val="24"/>
        </w:rPr>
      </w:pPr>
    </w:p>
    <w:p w14:paraId="034D73A2" w14:textId="77777777" w:rsidR="0024512D" w:rsidRPr="006B7160" w:rsidRDefault="0024512D" w:rsidP="0024512D">
      <w:pPr>
        <w:pStyle w:val="BodyText1"/>
        <w:spacing w:line="276" w:lineRule="auto"/>
        <w:jc w:val="both"/>
        <w:rPr>
          <w:i/>
          <w:color w:val="000000" w:themeColor="text1"/>
          <w:sz w:val="24"/>
          <w:szCs w:val="24"/>
        </w:rPr>
      </w:pPr>
      <w:r w:rsidRPr="006B7160">
        <w:rPr>
          <w:i/>
          <w:color w:val="000000" w:themeColor="text1"/>
          <w:sz w:val="24"/>
          <w:szCs w:val="24"/>
        </w:rPr>
        <w:t xml:space="preserve">Pohađanje obuke za 130 kandidata koji su odabrani za prvu razinu pristupa (u činu </w:t>
      </w:r>
      <w:r w:rsidR="00E12016">
        <w:rPr>
          <w:i/>
          <w:color w:val="000000" w:themeColor="text1"/>
          <w:sz w:val="24"/>
          <w:szCs w:val="24"/>
        </w:rPr>
        <w:t>'</w:t>
      </w:r>
      <w:r w:rsidRPr="006B7160">
        <w:rPr>
          <w:i/>
          <w:color w:val="000000" w:themeColor="text1"/>
          <w:sz w:val="24"/>
          <w:szCs w:val="24"/>
        </w:rPr>
        <w:t>policajac</w:t>
      </w:r>
      <w:r w:rsidR="00E12016">
        <w:rPr>
          <w:i/>
          <w:color w:val="000000" w:themeColor="text1"/>
          <w:sz w:val="24"/>
          <w:szCs w:val="24"/>
          <w:vertAlign w:val="superscript"/>
        </w:rPr>
        <w:t>'</w:t>
      </w:r>
      <w:r w:rsidRPr="006B7160">
        <w:rPr>
          <w:i/>
          <w:color w:val="000000" w:themeColor="text1"/>
          <w:sz w:val="24"/>
          <w:szCs w:val="24"/>
        </w:rPr>
        <w:t>) počinje početkom mjeseca veljače naredne godine, na Policijskoj akademiji Federalnog ministarstva unutarnjih poslova u Sarajevu.</w:t>
      </w:r>
    </w:p>
    <w:p w14:paraId="4D59BC88" w14:textId="77777777" w:rsidR="00D032A3" w:rsidRPr="006B7160" w:rsidRDefault="00D032A3" w:rsidP="0024512D">
      <w:pPr>
        <w:pStyle w:val="BodyText1"/>
        <w:spacing w:line="276" w:lineRule="auto"/>
        <w:jc w:val="both"/>
        <w:rPr>
          <w:i/>
          <w:color w:val="000000" w:themeColor="text1"/>
          <w:sz w:val="24"/>
          <w:szCs w:val="24"/>
        </w:rPr>
      </w:pPr>
    </w:p>
    <w:p w14:paraId="06A28D78" w14:textId="77777777" w:rsidR="0024512D" w:rsidRPr="006B7160" w:rsidRDefault="0024512D" w:rsidP="0024512D">
      <w:pPr>
        <w:pStyle w:val="BodyText1"/>
        <w:spacing w:line="276" w:lineRule="auto"/>
        <w:jc w:val="both"/>
        <w:rPr>
          <w:i/>
          <w:color w:val="000000" w:themeColor="text1"/>
          <w:sz w:val="24"/>
          <w:szCs w:val="24"/>
        </w:rPr>
      </w:pPr>
      <w:r w:rsidRPr="006B7160">
        <w:rPr>
          <w:i/>
          <w:color w:val="000000" w:themeColor="text1"/>
          <w:sz w:val="24"/>
          <w:szCs w:val="24"/>
        </w:rPr>
        <w:lastRenderedPageBreak/>
        <w:t>Nadalje, Vlada je na sjednici održanoj dana 18.</w:t>
      </w:r>
      <w:r w:rsidR="00E12016">
        <w:rPr>
          <w:i/>
          <w:color w:val="000000" w:themeColor="text1"/>
          <w:sz w:val="24"/>
          <w:szCs w:val="24"/>
        </w:rPr>
        <w:t xml:space="preserve"> </w:t>
      </w:r>
      <w:r w:rsidRPr="006B7160">
        <w:rPr>
          <w:i/>
          <w:color w:val="000000" w:themeColor="text1"/>
          <w:sz w:val="24"/>
          <w:szCs w:val="24"/>
        </w:rPr>
        <w:t>10.</w:t>
      </w:r>
      <w:r w:rsidR="00E12016">
        <w:rPr>
          <w:i/>
          <w:color w:val="000000" w:themeColor="text1"/>
          <w:sz w:val="24"/>
          <w:szCs w:val="24"/>
        </w:rPr>
        <w:t xml:space="preserve"> </w:t>
      </w:r>
      <w:r w:rsidRPr="006B7160">
        <w:rPr>
          <w:i/>
          <w:color w:val="000000" w:themeColor="text1"/>
          <w:sz w:val="24"/>
          <w:szCs w:val="24"/>
        </w:rPr>
        <w:t xml:space="preserve">2023. godine dala suglasnost Ministarstvu unutarnjih poslova HN Ž/K za upošljavanje još 125 policijskih službenika (od čega 100 u činu </w:t>
      </w:r>
      <w:r w:rsidR="00E12016">
        <w:rPr>
          <w:i/>
          <w:color w:val="000000" w:themeColor="text1"/>
          <w:sz w:val="24"/>
          <w:szCs w:val="24"/>
        </w:rPr>
        <w:t>'</w:t>
      </w:r>
      <w:r w:rsidRPr="006B7160">
        <w:rPr>
          <w:i/>
          <w:color w:val="000000" w:themeColor="text1"/>
          <w:sz w:val="24"/>
          <w:szCs w:val="24"/>
        </w:rPr>
        <w:t>policajac</w:t>
      </w:r>
      <w:r w:rsidR="00E12016">
        <w:rPr>
          <w:i/>
          <w:color w:val="000000" w:themeColor="text1"/>
          <w:sz w:val="24"/>
          <w:szCs w:val="24"/>
          <w:vertAlign w:val="superscript"/>
        </w:rPr>
        <w:t>'</w:t>
      </w:r>
      <w:r w:rsidRPr="006B7160">
        <w:rPr>
          <w:i/>
          <w:color w:val="000000" w:themeColor="text1"/>
          <w:sz w:val="24"/>
          <w:szCs w:val="24"/>
          <w:vertAlign w:val="superscript"/>
        </w:rPr>
        <w:t xml:space="preserve"> </w:t>
      </w:r>
      <w:r w:rsidRPr="006B7160">
        <w:rPr>
          <w:i/>
          <w:color w:val="000000" w:themeColor="text1"/>
          <w:sz w:val="24"/>
          <w:szCs w:val="24"/>
        </w:rPr>
        <w:t xml:space="preserve">i 25 u činu </w:t>
      </w:r>
      <w:r w:rsidR="00E12016">
        <w:rPr>
          <w:i/>
          <w:color w:val="000000" w:themeColor="text1"/>
          <w:sz w:val="24"/>
          <w:szCs w:val="24"/>
        </w:rPr>
        <w:t>'</w:t>
      </w:r>
      <w:r w:rsidRPr="006B7160">
        <w:rPr>
          <w:i/>
          <w:color w:val="000000" w:themeColor="text1"/>
          <w:sz w:val="24"/>
          <w:szCs w:val="24"/>
        </w:rPr>
        <w:t>mlađi inspektor</w:t>
      </w:r>
      <w:r w:rsidR="00E12016">
        <w:rPr>
          <w:i/>
          <w:color w:val="000000" w:themeColor="text1"/>
          <w:sz w:val="24"/>
          <w:szCs w:val="24"/>
          <w:vertAlign w:val="superscript"/>
        </w:rPr>
        <w:t>'</w:t>
      </w:r>
      <w:r w:rsidRPr="006B7160">
        <w:rPr>
          <w:i/>
          <w:color w:val="000000" w:themeColor="text1"/>
          <w:sz w:val="24"/>
          <w:szCs w:val="24"/>
        </w:rPr>
        <w:t>), a proces odabira, odnosno raspisivanje Javnog oglasa za upošljavanje, odnosno pohađanje osnovne obuke, će biti u skorije vrijeme.</w:t>
      </w:r>
    </w:p>
    <w:p w14:paraId="2519F9D4" w14:textId="77777777" w:rsidR="0024512D" w:rsidRPr="006B7160" w:rsidRDefault="0024512D" w:rsidP="0024512D">
      <w:pPr>
        <w:pStyle w:val="BodyText1"/>
        <w:spacing w:line="276" w:lineRule="auto"/>
        <w:jc w:val="both"/>
        <w:rPr>
          <w:i/>
          <w:color w:val="000000" w:themeColor="text1"/>
          <w:sz w:val="24"/>
          <w:szCs w:val="24"/>
        </w:rPr>
      </w:pPr>
      <w:r w:rsidRPr="006B7160">
        <w:rPr>
          <w:i/>
          <w:color w:val="000000" w:themeColor="text1"/>
          <w:sz w:val="24"/>
          <w:szCs w:val="24"/>
        </w:rPr>
        <w:t xml:space="preserve">Kada je u pitanju preporuka </w:t>
      </w:r>
      <w:r w:rsidR="00E12016">
        <w:rPr>
          <w:b/>
          <w:bCs/>
          <w:i/>
          <w:color w:val="000000" w:themeColor="text1"/>
          <w:sz w:val="24"/>
          <w:szCs w:val="24"/>
        </w:rPr>
        <w:t>'</w:t>
      </w:r>
      <w:r w:rsidRPr="006B7160">
        <w:rPr>
          <w:b/>
          <w:bCs/>
          <w:i/>
          <w:color w:val="000000" w:themeColor="text1"/>
          <w:sz w:val="24"/>
          <w:szCs w:val="24"/>
        </w:rPr>
        <w:t>da u okviru stručnog usavršavanja ovlaštenih službenih osoba koji postupaju prema osobama lišenim slobode, organiziraju kontinuiranu, specijalističku i licenciranu obuku koja će zadovoljiti najviše domaće i međunarodne standarde</w:t>
      </w:r>
      <w:r w:rsidR="00E12016">
        <w:rPr>
          <w:b/>
          <w:bCs/>
          <w:i/>
          <w:color w:val="000000" w:themeColor="text1"/>
          <w:sz w:val="24"/>
          <w:szCs w:val="24"/>
        </w:rPr>
        <w:t>'</w:t>
      </w:r>
      <w:r w:rsidRPr="006B7160">
        <w:rPr>
          <w:b/>
          <w:bCs/>
          <w:i/>
          <w:color w:val="000000" w:themeColor="text1"/>
          <w:sz w:val="24"/>
          <w:szCs w:val="24"/>
        </w:rPr>
        <w:t xml:space="preserve">, </w:t>
      </w:r>
      <w:r w:rsidRPr="006B7160">
        <w:rPr>
          <w:i/>
          <w:color w:val="000000" w:themeColor="text1"/>
          <w:sz w:val="24"/>
          <w:szCs w:val="24"/>
        </w:rPr>
        <w:t xml:space="preserve">ističemo da su ispred Odsjeka za edukaciju (organizaciona jedinica u sastavu Ureda komesara policije) upućena dva policijska službenika na specijaliziranu i licenciranu obuku na temu </w:t>
      </w:r>
      <w:r w:rsidR="00E12016">
        <w:rPr>
          <w:i/>
          <w:color w:val="000000" w:themeColor="text1"/>
          <w:sz w:val="24"/>
          <w:szCs w:val="24"/>
        </w:rPr>
        <w:t>'</w:t>
      </w:r>
      <w:r w:rsidRPr="006B7160">
        <w:rPr>
          <w:i/>
          <w:color w:val="000000" w:themeColor="text1"/>
          <w:sz w:val="24"/>
          <w:szCs w:val="24"/>
        </w:rPr>
        <w:t>Dalje unapređenje tretmana osoba lišenih slobode i osoba kojima je izrečena kazna ili sankcija u BiH u skladu sa evropskim standardima</w:t>
      </w:r>
      <w:r w:rsidR="00E12016">
        <w:rPr>
          <w:i/>
          <w:color w:val="000000" w:themeColor="text1"/>
          <w:sz w:val="24"/>
          <w:szCs w:val="24"/>
        </w:rPr>
        <w:t>'</w:t>
      </w:r>
      <w:r w:rsidRPr="006B7160">
        <w:rPr>
          <w:i/>
          <w:color w:val="000000" w:themeColor="text1"/>
          <w:sz w:val="24"/>
          <w:szCs w:val="24"/>
        </w:rPr>
        <w:t>.</w:t>
      </w:r>
    </w:p>
    <w:p w14:paraId="70920D8F" w14:textId="77777777" w:rsidR="00D032A3" w:rsidRPr="006B7160" w:rsidRDefault="00D032A3" w:rsidP="0024512D">
      <w:pPr>
        <w:pStyle w:val="BodyText1"/>
        <w:spacing w:line="276" w:lineRule="auto"/>
        <w:jc w:val="both"/>
        <w:rPr>
          <w:i/>
          <w:color w:val="000000" w:themeColor="text1"/>
          <w:sz w:val="24"/>
          <w:szCs w:val="24"/>
        </w:rPr>
      </w:pPr>
    </w:p>
    <w:p w14:paraId="2E1F1518" w14:textId="77777777" w:rsidR="0024512D" w:rsidRPr="006B7160" w:rsidRDefault="0024512D" w:rsidP="00D032A3">
      <w:pPr>
        <w:pStyle w:val="BodyText1"/>
        <w:spacing w:after="540" w:line="276" w:lineRule="auto"/>
        <w:jc w:val="both"/>
        <w:rPr>
          <w:i/>
          <w:color w:val="000000" w:themeColor="text1"/>
          <w:sz w:val="24"/>
          <w:szCs w:val="24"/>
        </w:rPr>
      </w:pPr>
      <w:r w:rsidRPr="006B7160">
        <w:rPr>
          <w:i/>
          <w:color w:val="000000" w:themeColor="text1"/>
          <w:sz w:val="24"/>
          <w:szCs w:val="24"/>
        </w:rPr>
        <w:t>Odsjek za edukaciju će također u svome godišnjem planu i programu planirati obavezne programske aktivnosti internog stručnog usavršavanja policijskih službenika vezano i za ovu temu, dok će Uprava policije uložiti dodatne napore da ta obuka u narednom periodu bude kontinuirana, s ciljem da što veći broj policijskih službenika prođe kroz edukaciju. Na ovaj način nastojat ćemo zadovoljiti najviše domaće i međunarodne standarde u oblasti zakonitog i profesionalnog postupanja policijskih službenika Uprave policije ovog Ministarstva prema osobama lišenim slobod</w:t>
      </w:r>
      <w:r w:rsidR="00E12016">
        <w:rPr>
          <w:i/>
          <w:color w:val="000000" w:themeColor="text1"/>
          <w:sz w:val="24"/>
          <w:szCs w:val="24"/>
        </w:rPr>
        <w:t>e.“</w:t>
      </w:r>
    </w:p>
    <w:p w14:paraId="79791427" w14:textId="77777777" w:rsidR="0024512D" w:rsidRPr="006B7160" w:rsidRDefault="0024512D" w:rsidP="0024512D">
      <w:pPr>
        <w:rPr>
          <w:color w:val="000000" w:themeColor="text1"/>
          <w:lang w:val="hr-HR"/>
        </w:rPr>
      </w:pPr>
    </w:p>
    <w:p w14:paraId="35072596" w14:textId="77777777" w:rsidR="00041246" w:rsidRPr="006B7160" w:rsidRDefault="00C57E86" w:rsidP="00D032A3">
      <w:pPr>
        <w:pStyle w:val="Heading4"/>
        <w:rPr>
          <w:color w:val="000000" w:themeColor="text1"/>
          <w:lang w:val="hr-HR"/>
        </w:rPr>
      </w:pPr>
      <w:r w:rsidRPr="006B7160">
        <w:rPr>
          <w:color w:val="000000" w:themeColor="text1"/>
          <w:lang w:val="hr-HR"/>
        </w:rPr>
        <w:t>Policijska uprava Mostar</w:t>
      </w:r>
      <w:r w:rsidRPr="006B7160">
        <w:rPr>
          <w:color w:val="000000" w:themeColor="text1"/>
          <w:lang w:val="hr-HR"/>
        </w:rPr>
        <w:tab/>
      </w:r>
    </w:p>
    <w:p w14:paraId="6E39CA6D" w14:textId="77777777" w:rsidR="00E4190E" w:rsidRPr="006B7160" w:rsidRDefault="00E4190E" w:rsidP="00E4190E">
      <w:pPr>
        <w:rPr>
          <w:b/>
          <w:color w:val="000000" w:themeColor="text1"/>
          <w:szCs w:val="24"/>
          <w:lang w:val="hr-HR"/>
        </w:rPr>
      </w:pPr>
    </w:p>
    <w:p w14:paraId="3A1796C2" w14:textId="77777777" w:rsidR="00E4190E" w:rsidRPr="006B7160" w:rsidRDefault="00E4190E" w:rsidP="00E4190E">
      <w:pPr>
        <w:rPr>
          <w:color w:val="000000" w:themeColor="text1"/>
          <w:szCs w:val="24"/>
          <w:lang w:val="hr-HR"/>
        </w:rPr>
      </w:pPr>
      <w:r w:rsidRPr="006B7160">
        <w:rPr>
          <w:color w:val="000000" w:themeColor="text1"/>
          <w:szCs w:val="24"/>
          <w:lang w:val="hr-HR"/>
        </w:rPr>
        <w:t xml:space="preserve">Policijsku upravu Mostar čini pet policijskih stanica, i to: PS Mostar Centar, PS za sigurnost saobraćaja, PS Mostar </w:t>
      </w:r>
      <w:r w:rsidR="00E12016">
        <w:rPr>
          <w:color w:val="000000" w:themeColor="text1"/>
          <w:szCs w:val="24"/>
          <w:lang w:val="hr-HR"/>
        </w:rPr>
        <w:t>–</w:t>
      </w:r>
      <w:r w:rsidRPr="006B7160">
        <w:rPr>
          <w:color w:val="000000" w:themeColor="text1"/>
          <w:szCs w:val="24"/>
          <w:lang w:val="hr-HR"/>
        </w:rPr>
        <w:t xml:space="preserve"> Sjever, PS Mostar </w:t>
      </w:r>
      <w:r w:rsidR="00E12016">
        <w:rPr>
          <w:color w:val="000000" w:themeColor="text1"/>
          <w:szCs w:val="24"/>
          <w:lang w:val="hr-HR"/>
        </w:rPr>
        <w:t>–</w:t>
      </w:r>
      <w:r w:rsidRPr="006B7160">
        <w:rPr>
          <w:color w:val="000000" w:themeColor="text1"/>
          <w:szCs w:val="24"/>
          <w:lang w:val="hr-HR"/>
        </w:rPr>
        <w:t xml:space="preserve"> Jug, PS Čitluk s ispostavom Međugorje</w:t>
      </w:r>
      <w:r w:rsidR="00E12016">
        <w:rPr>
          <w:color w:val="000000" w:themeColor="text1"/>
          <w:szCs w:val="24"/>
          <w:lang w:val="hr-HR"/>
        </w:rPr>
        <w:t>,</w:t>
      </w:r>
      <w:r w:rsidRPr="006B7160">
        <w:rPr>
          <w:color w:val="000000" w:themeColor="text1"/>
          <w:szCs w:val="24"/>
          <w:lang w:val="hr-HR"/>
        </w:rPr>
        <w:t xml:space="preserve"> u kojima su sada uspostavljene prostorije za zadržavanje.</w:t>
      </w:r>
    </w:p>
    <w:p w14:paraId="35FF5E54" w14:textId="77777777" w:rsidR="00E4190E" w:rsidRPr="006B7160" w:rsidRDefault="00E4190E" w:rsidP="00E4190E">
      <w:pPr>
        <w:rPr>
          <w:b/>
          <w:color w:val="000000" w:themeColor="text1"/>
          <w:szCs w:val="24"/>
          <w:lang w:val="hr-HR"/>
        </w:rPr>
      </w:pPr>
    </w:p>
    <w:p w14:paraId="20D28BCB" w14:textId="77777777" w:rsidR="00E4190E" w:rsidRPr="006B7160" w:rsidRDefault="00E4190E" w:rsidP="00E4190E">
      <w:pPr>
        <w:rPr>
          <w:b/>
          <w:color w:val="000000" w:themeColor="text1"/>
          <w:szCs w:val="24"/>
          <w:lang w:val="hr-HR"/>
        </w:rPr>
      </w:pPr>
      <w:r w:rsidRPr="006B7160">
        <w:rPr>
          <w:b/>
          <w:color w:val="000000" w:themeColor="text1"/>
          <w:szCs w:val="24"/>
          <w:lang w:val="hr-HR"/>
        </w:rPr>
        <w:t xml:space="preserve">Policijska stanica Mostar Centar </w:t>
      </w:r>
    </w:p>
    <w:p w14:paraId="4849A4F7" w14:textId="77777777" w:rsidR="00E4190E" w:rsidRPr="006B7160" w:rsidRDefault="00E4190E" w:rsidP="00E4190E">
      <w:pPr>
        <w:rPr>
          <w:color w:val="000000" w:themeColor="text1"/>
          <w:szCs w:val="24"/>
          <w:lang w:val="hr-HR"/>
        </w:rPr>
      </w:pPr>
    </w:p>
    <w:p w14:paraId="4C4A76BD" w14:textId="77777777" w:rsidR="00E4190E" w:rsidRPr="006B7160" w:rsidRDefault="00E4190E" w:rsidP="00E4190E">
      <w:pPr>
        <w:rPr>
          <w:color w:val="000000" w:themeColor="text1"/>
          <w:szCs w:val="24"/>
          <w:lang w:val="hr-HR"/>
        </w:rPr>
      </w:pPr>
      <w:r w:rsidRPr="006B7160">
        <w:rPr>
          <w:color w:val="000000" w:themeColor="text1"/>
          <w:szCs w:val="24"/>
          <w:lang w:val="hr-HR"/>
        </w:rPr>
        <w:t>Posjeta Policijskoj stanici Mostar</w:t>
      </w:r>
      <w:r w:rsidR="00E12016">
        <w:rPr>
          <w:color w:val="000000" w:themeColor="text1"/>
          <w:szCs w:val="24"/>
          <w:lang w:val="hr-HR"/>
        </w:rPr>
        <w:t>,</w:t>
      </w:r>
      <w:r w:rsidRPr="006B7160">
        <w:rPr>
          <w:color w:val="000000" w:themeColor="text1"/>
          <w:szCs w:val="24"/>
          <w:lang w:val="hr-HR"/>
        </w:rPr>
        <w:t xml:space="preserve"> odnosno Policijskoj upravi Mostar</w:t>
      </w:r>
      <w:r w:rsidR="00956065">
        <w:rPr>
          <w:color w:val="000000" w:themeColor="text1"/>
          <w:szCs w:val="24"/>
          <w:lang w:val="hr-HR"/>
        </w:rPr>
        <w:t>,</w:t>
      </w:r>
      <w:r w:rsidRPr="006B7160">
        <w:rPr>
          <w:color w:val="000000" w:themeColor="text1"/>
          <w:szCs w:val="24"/>
          <w:lang w:val="hr-HR"/>
        </w:rPr>
        <w:t xml:space="preserve"> obavljena je dana 12.</w:t>
      </w:r>
      <w:r w:rsidR="00E12016">
        <w:rPr>
          <w:color w:val="000000" w:themeColor="text1"/>
          <w:szCs w:val="24"/>
          <w:lang w:val="hr-HR"/>
        </w:rPr>
        <w:t xml:space="preserve"> </w:t>
      </w:r>
      <w:r w:rsidRPr="006B7160">
        <w:rPr>
          <w:color w:val="000000" w:themeColor="text1"/>
          <w:szCs w:val="24"/>
          <w:lang w:val="hr-HR"/>
        </w:rPr>
        <w:t>10.</w:t>
      </w:r>
      <w:r w:rsidR="00E12016">
        <w:rPr>
          <w:color w:val="000000" w:themeColor="text1"/>
          <w:szCs w:val="24"/>
          <w:lang w:val="hr-HR"/>
        </w:rPr>
        <w:t xml:space="preserve"> </w:t>
      </w:r>
      <w:r w:rsidRPr="006B7160">
        <w:rPr>
          <w:color w:val="000000" w:themeColor="text1"/>
          <w:szCs w:val="24"/>
          <w:lang w:val="hr-HR"/>
        </w:rPr>
        <w:t xml:space="preserve">2023. godine. </w:t>
      </w:r>
    </w:p>
    <w:p w14:paraId="5FBA16C9" w14:textId="77777777" w:rsidR="00E4190E" w:rsidRPr="006B7160" w:rsidRDefault="00E4190E" w:rsidP="00E4190E">
      <w:pPr>
        <w:rPr>
          <w:color w:val="000000" w:themeColor="text1"/>
          <w:szCs w:val="24"/>
          <w:lang w:val="hr-HR"/>
        </w:rPr>
      </w:pPr>
    </w:p>
    <w:p w14:paraId="01090CF7" w14:textId="77777777" w:rsidR="00E4190E" w:rsidRPr="006B7160" w:rsidRDefault="00E4190E" w:rsidP="00E4190E">
      <w:pPr>
        <w:rPr>
          <w:color w:val="000000" w:themeColor="text1"/>
          <w:szCs w:val="24"/>
          <w:lang w:val="hr-HR"/>
        </w:rPr>
      </w:pPr>
      <w:r w:rsidRPr="006B7160">
        <w:rPr>
          <w:color w:val="000000" w:themeColor="text1"/>
          <w:szCs w:val="24"/>
          <w:lang w:val="hr-HR"/>
        </w:rPr>
        <w:t>U razgovoru s komandirom</w:t>
      </w:r>
      <w:r w:rsidRPr="006B7160">
        <w:rPr>
          <w:rStyle w:val="FootnoteReference"/>
          <w:color w:val="000000" w:themeColor="text1"/>
          <w:szCs w:val="24"/>
          <w:lang w:val="hr-HR"/>
        </w:rPr>
        <w:footnoteReference w:id="97"/>
      </w:r>
      <w:r w:rsidRPr="006B7160">
        <w:rPr>
          <w:color w:val="000000" w:themeColor="text1"/>
          <w:szCs w:val="24"/>
          <w:lang w:val="hr-HR"/>
        </w:rPr>
        <w:t xml:space="preserve"> </w:t>
      </w:r>
      <w:r w:rsidR="00996AA0" w:rsidRPr="006B7160">
        <w:rPr>
          <w:color w:val="000000" w:themeColor="text1"/>
          <w:szCs w:val="24"/>
          <w:lang w:val="hr-HR"/>
        </w:rPr>
        <w:t>predstavnici</w:t>
      </w:r>
      <w:r w:rsidR="0077447B" w:rsidRPr="006B7160">
        <w:rPr>
          <w:color w:val="000000" w:themeColor="text1"/>
          <w:szCs w:val="24"/>
          <w:lang w:val="hr-HR"/>
        </w:rPr>
        <w:t xml:space="preserve"> </w:t>
      </w:r>
      <w:r w:rsidR="00E12016">
        <w:rPr>
          <w:color w:val="000000" w:themeColor="text1"/>
          <w:szCs w:val="24"/>
          <w:lang w:val="hr-HR"/>
        </w:rPr>
        <w:t>I</w:t>
      </w:r>
      <w:r w:rsidR="0077447B" w:rsidRPr="006B7160">
        <w:rPr>
          <w:color w:val="000000" w:themeColor="text1"/>
          <w:szCs w:val="24"/>
          <w:lang w:val="hr-HR"/>
        </w:rPr>
        <w:t xml:space="preserve">nstitucije </w:t>
      </w:r>
      <w:r w:rsidR="00E12016">
        <w:rPr>
          <w:color w:val="000000" w:themeColor="text1"/>
          <w:szCs w:val="24"/>
          <w:lang w:val="hr-HR"/>
        </w:rPr>
        <w:t>o</w:t>
      </w:r>
      <w:r w:rsidR="0077447B" w:rsidRPr="006B7160">
        <w:rPr>
          <w:color w:val="000000" w:themeColor="text1"/>
          <w:szCs w:val="24"/>
          <w:lang w:val="hr-HR"/>
        </w:rPr>
        <w:t>mbudsmena</w:t>
      </w:r>
      <w:r w:rsidR="00996AA0" w:rsidRPr="006B7160">
        <w:rPr>
          <w:color w:val="000000" w:themeColor="text1"/>
          <w:szCs w:val="24"/>
          <w:lang w:val="hr-HR"/>
        </w:rPr>
        <w:t xml:space="preserve"> naveli</w:t>
      </w:r>
      <w:r w:rsidRPr="006B7160">
        <w:rPr>
          <w:color w:val="000000" w:themeColor="text1"/>
          <w:szCs w:val="24"/>
          <w:lang w:val="hr-HR"/>
        </w:rPr>
        <w:t xml:space="preserve"> su razloge posjete i svrhu koju </w:t>
      </w:r>
      <w:r w:rsidR="00E12016">
        <w:rPr>
          <w:color w:val="000000" w:themeColor="text1"/>
          <w:szCs w:val="24"/>
          <w:lang w:val="hr-HR"/>
        </w:rPr>
        <w:t>nj</w:t>
      </w:r>
      <w:r w:rsidRPr="006B7160">
        <w:rPr>
          <w:color w:val="000000" w:themeColor="text1"/>
          <w:szCs w:val="24"/>
          <w:lang w:val="hr-HR"/>
        </w:rPr>
        <w:t>om</w:t>
      </w:r>
      <w:r w:rsidR="00E12016">
        <w:rPr>
          <w:color w:val="000000" w:themeColor="text1"/>
          <w:szCs w:val="24"/>
          <w:lang w:val="hr-HR"/>
        </w:rPr>
        <w:t>e</w:t>
      </w:r>
      <w:r w:rsidRPr="006B7160">
        <w:rPr>
          <w:color w:val="000000" w:themeColor="text1"/>
          <w:szCs w:val="24"/>
          <w:lang w:val="hr-HR"/>
        </w:rPr>
        <w:t xml:space="preserve"> žele postići, nakon čega je komandir predstavio organizaciju Policijske uprave Mostar</w:t>
      </w:r>
      <w:r w:rsidR="00E12016">
        <w:rPr>
          <w:color w:val="000000" w:themeColor="text1"/>
          <w:szCs w:val="24"/>
          <w:lang w:val="hr-HR"/>
        </w:rPr>
        <w:t>,</w:t>
      </w:r>
      <w:r w:rsidRPr="006B7160">
        <w:rPr>
          <w:color w:val="000000" w:themeColor="text1"/>
          <w:szCs w:val="24"/>
          <w:lang w:val="hr-HR"/>
        </w:rPr>
        <w:t xml:space="preserve"> u čijem sastavu se nalazi i Policijska stanica Mostar Centar.</w:t>
      </w:r>
    </w:p>
    <w:p w14:paraId="53432171" w14:textId="77777777" w:rsidR="00E4190E" w:rsidRPr="006B7160" w:rsidRDefault="00E4190E" w:rsidP="00E4190E">
      <w:pPr>
        <w:rPr>
          <w:color w:val="000000" w:themeColor="text1"/>
          <w:szCs w:val="24"/>
          <w:lang w:val="hr-HR"/>
        </w:rPr>
      </w:pPr>
    </w:p>
    <w:p w14:paraId="5166D15B" w14:textId="77777777" w:rsidR="00E4190E" w:rsidRPr="006B7160" w:rsidRDefault="00E4190E" w:rsidP="00E4190E">
      <w:pPr>
        <w:rPr>
          <w:color w:val="000000" w:themeColor="text1"/>
          <w:szCs w:val="24"/>
          <w:lang w:val="hr-HR"/>
        </w:rPr>
      </w:pPr>
      <w:r w:rsidRPr="006B7160">
        <w:rPr>
          <w:color w:val="000000" w:themeColor="text1"/>
          <w:szCs w:val="24"/>
          <w:lang w:val="hr-HR"/>
        </w:rPr>
        <w:t>Koma</w:t>
      </w:r>
      <w:r w:rsidR="00E12016">
        <w:rPr>
          <w:color w:val="000000" w:themeColor="text1"/>
          <w:szCs w:val="24"/>
          <w:lang w:val="hr-HR"/>
        </w:rPr>
        <w:t>n</w:t>
      </w:r>
      <w:r w:rsidRPr="006B7160">
        <w:rPr>
          <w:color w:val="000000" w:themeColor="text1"/>
          <w:szCs w:val="24"/>
          <w:lang w:val="hr-HR"/>
        </w:rPr>
        <w:t>dir Policijske stanice Mostar Centar</w:t>
      </w:r>
      <w:r w:rsidRPr="006B7160">
        <w:rPr>
          <w:b/>
          <w:color w:val="000000" w:themeColor="text1"/>
          <w:szCs w:val="24"/>
          <w:lang w:val="hr-HR"/>
        </w:rPr>
        <w:t xml:space="preserve"> </w:t>
      </w:r>
      <w:r w:rsidRPr="006B7160">
        <w:rPr>
          <w:color w:val="000000" w:themeColor="text1"/>
          <w:szCs w:val="24"/>
          <w:lang w:val="hr-HR"/>
        </w:rPr>
        <w:t>istakao je da predviđena sistematizacija radnih mjesta</w:t>
      </w:r>
      <w:r w:rsidRPr="006B7160">
        <w:rPr>
          <w:b/>
          <w:color w:val="000000" w:themeColor="text1"/>
          <w:szCs w:val="24"/>
          <w:lang w:val="hr-HR"/>
        </w:rPr>
        <w:t xml:space="preserve"> </w:t>
      </w:r>
      <w:r w:rsidRPr="006B7160">
        <w:rPr>
          <w:color w:val="000000" w:themeColor="text1"/>
          <w:szCs w:val="24"/>
          <w:lang w:val="hr-HR"/>
        </w:rPr>
        <w:t>nije</w:t>
      </w:r>
      <w:r w:rsidRPr="006B7160">
        <w:rPr>
          <w:b/>
          <w:color w:val="000000" w:themeColor="text1"/>
          <w:szCs w:val="24"/>
          <w:lang w:val="hr-HR"/>
        </w:rPr>
        <w:t xml:space="preserve"> </w:t>
      </w:r>
      <w:r w:rsidRPr="006B7160">
        <w:rPr>
          <w:color w:val="000000" w:themeColor="text1"/>
          <w:szCs w:val="24"/>
          <w:lang w:val="hr-HR"/>
        </w:rPr>
        <w:t>ispoštovana, odnosno da od predviđenih 198 ovlaštenih službenih lica</w:t>
      </w:r>
      <w:r w:rsidR="00E12016">
        <w:rPr>
          <w:color w:val="000000" w:themeColor="text1"/>
          <w:szCs w:val="24"/>
          <w:lang w:val="hr-HR"/>
        </w:rPr>
        <w:t>,</w:t>
      </w:r>
      <w:r w:rsidRPr="006B7160">
        <w:rPr>
          <w:color w:val="000000" w:themeColor="text1"/>
          <w:szCs w:val="24"/>
          <w:lang w:val="hr-HR"/>
        </w:rPr>
        <w:t xml:space="preserve"> trenutno nedostaje oko 60 službenih lica. Takođe</w:t>
      </w:r>
      <w:r w:rsidR="00E12016">
        <w:rPr>
          <w:color w:val="000000" w:themeColor="text1"/>
          <w:szCs w:val="24"/>
          <w:lang w:val="hr-HR"/>
        </w:rPr>
        <w:t>r</w:t>
      </w:r>
      <w:r w:rsidRPr="006B7160">
        <w:rPr>
          <w:color w:val="000000" w:themeColor="text1"/>
          <w:szCs w:val="24"/>
          <w:lang w:val="hr-HR"/>
        </w:rPr>
        <w:t xml:space="preserve"> je istaknuto da je u toku konkursna procedura za prijem novih službenika, odnosno 100 ovlaštenih službenih lica.</w:t>
      </w:r>
    </w:p>
    <w:p w14:paraId="707A652D" w14:textId="77777777" w:rsidR="00E4190E" w:rsidRPr="006B7160" w:rsidRDefault="00E4190E" w:rsidP="00E4190E">
      <w:pPr>
        <w:rPr>
          <w:color w:val="000000" w:themeColor="text1"/>
          <w:szCs w:val="24"/>
          <w:lang w:val="hr-HR"/>
        </w:rPr>
      </w:pPr>
    </w:p>
    <w:p w14:paraId="22885660" w14:textId="77777777" w:rsidR="00E4190E" w:rsidRPr="006B7160" w:rsidRDefault="00E4190E" w:rsidP="00E4190E">
      <w:pPr>
        <w:rPr>
          <w:color w:val="000000" w:themeColor="text1"/>
          <w:szCs w:val="24"/>
          <w:lang w:val="hr-HR"/>
        </w:rPr>
      </w:pPr>
      <w:r w:rsidRPr="006B7160">
        <w:rPr>
          <w:color w:val="000000" w:themeColor="text1"/>
          <w:szCs w:val="24"/>
          <w:lang w:val="hr-HR"/>
        </w:rPr>
        <w:t>U Policijskoj stanici Mostar Centar</w:t>
      </w:r>
      <w:r w:rsidRPr="006B7160">
        <w:rPr>
          <w:b/>
          <w:color w:val="000000" w:themeColor="text1"/>
          <w:szCs w:val="24"/>
          <w:lang w:val="hr-HR"/>
        </w:rPr>
        <w:t xml:space="preserve"> </w:t>
      </w:r>
      <w:r w:rsidRPr="006B7160">
        <w:rPr>
          <w:color w:val="000000" w:themeColor="text1"/>
          <w:szCs w:val="24"/>
          <w:lang w:val="hr-HR"/>
        </w:rPr>
        <w:t xml:space="preserve">zaposlena su lica oba spola, te u skladu s tim pretresanje lica lišenog slobode vrši policijski službenik istog spola kao i </w:t>
      </w:r>
      <w:r w:rsidR="00EC7E5B">
        <w:rPr>
          <w:color w:val="000000" w:themeColor="text1"/>
          <w:szCs w:val="24"/>
          <w:lang w:val="hr-HR"/>
        </w:rPr>
        <w:t>lice</w:t>
      </w:r>
      <w:r w:rsidRPr="006B7160">
        <w:rPr>
          <w:color w:val="000000" w:themeColor="text1"/>
          <w:szCs w:val="24"/>
          <w:lang w:val="hr-HR"/>
        </w:rPr>
        <w:t xml:space="preserve"> koj</w:t>
      </w:r>
      <w:r w:rsidR="00EC7E5B">
        <w:rPr>
          <w:color w:val="000000" w:themeColor="text1"/>
          <w:szCs w:val="24"/>
          <w:lang w:val="hr-HR"/>
        </w:rPr>
        <w:t>e</w:t>
      </w:r>
      <w:r w:rsidRPr="006B7160">
        <w:rPr>
          <w:color w:val="000000" w:themeColor="text1"/>
          <w:szCs w:val="24"/>
          <w:lang w:val="hr-HR"/>
        </w:rPr>
        <w:t xml:space="preserve"> se pretresa. Prilikom </w:t>
      </w:r>
      <w:r w:rsidRPr="006B7160">
        <w:rPr>
          <w:color w:val="000000" w:themeColor="text1"/>
          <w:szCs w:val="24"/>
          <w:lang w:val="hr-HR"/>
        </w:rPr>
        <w:lastRenderedPageBreak/>
        <w:t>smještaja lica vodi se računa o spolnoj strukturi, kao i o činjenici da se odvojeno smjeste maloljetna i punoljetna lica.</w:t>
      </w:r>
    </w:p>
    <w:p w14:paraId="6366716C" w14:textId="77777777" w:rsidR="00E4190E" w:rsidRPr="006B7160" w:rsidRDefault="00E4190E" w:rsidP="00E4190E">
      <w:pPr>
        <w:rPr>
          <w:color w:val="000000" w:themeColor="text1"/>
          <w:szCs w:val="24"/>
          <w:lang w:val="hr-HR"/>
        </w:rPr>
      </w:pPr>
    </w:p>
    <w:p w14:paraId="6C1A2030" w14:textId="77777777" w:rsidR="00E4190E" w:rsidRPr="006B7160" w:rsidRDefault="00371F75" w:rsidP="00E4190E">
      <w:pPr>
        <w:rPr>
          <w:color w:val="000000" w:themeColor="text1"/>
          <w:szCs w:val="24"/>
          <w:lang w:val="hr-HR"/>
        </w:rPr>
      </w:pPr>
      <w:r w:rsidRPr="006B7160">
        <w:rPr>
          <w:color w:val="000000" w:themeColor="text1"/>
          <w:szCs w:val="24"/>
          <w:lang w:val="hr-HR"/>
        </w:rPr>
        <w:t>Prostorije</w:t>
      </w:r>
      <w:r w:rsidR="00E4190E" w:rsidRPr="006B7160">
        <w:rPr>
          <w:color w:val="000000" w:themeColor="text1"/>
          <w:szCs w:val="24"/>
          <w:lang w:val="hr-HR"/>
        </w:rPr>
        <w:t xml:space="preserve"> za zadržavanje pokrivene su videonadzorom. I pored uspostavljenog videonadzora, u toku 2023. godine u prostorijam</w:t>
      </w:r>
      <w:r w:rsidRPr="006B7160">
        <w:rPr>
          <w:color w:val="000000" w:themeColor="text1"/>
          <w:szCs w:val="24"/>
          <w:lang w:val="hr-HR"/>
        </w:rPr>
        <w:t>a</w:t>
      </w:r>
      <w:r w:rsidR="00E4190E" w:rsidRPr="006B7160">
        <w:rPr>
          <w:color w:val="000000" w:themeColor="text1"/>
          <w:szCs w:val="24"/>
          <w:lang w:val="hr-HR"/>
        </w:rPr>
        <w:t xml:space="preserve"> za z</w:t>
      </w:r>
      <w:r w:rsidR="00EC7E5B">
        <w:rPr>
          <w:color w:val="000000" w:themeColor="text1"/>
          <w:szCs w:val="24"/>
          <w:lang w:val="hr-HR"/>
        </w:rPr>
        <w:t>a</w:t>
      </w:r>
      <w:r w:rsidR="00E4190E" w:rsidRPr="006B7160">
        <w:rPr>
          <w:color w:val="000000" w:themeColor="text1"/>
          <w:szCs w:val="24"/>
          <w:lang w:val="hr-HR"/>
        </w:rPr>
        <w:t xml:space="preserve">državanje ove </w:t>
      </w:r>
      <w:r w:rsidR="00EC7E5B">
        <w:rPr>
          <w:color w:val="000000" w:themeColor="text1"/>
          <w:szCs w:val="24"/>
          <w:lang w:val="hr-HR"/>
        </w:rPr>
        <w:t>p</w:t>
      </w:r>
      <w:r w:rsidR="00E4190E" w:rsidRPr="006B7160">
        <w:rPr>
          <w:color w:val="000000" w:themeColor="text1"/>
          <w:szCs w:val="24"/>
          <w:lang w:val="hr-HR"/>
        </w:rPr>
        <w:t>olicijske stanice zabiljež</w:t>
      </w:r>
      <w:r w:rsidR="0024512D" w:rsidRPr="006B7160">
        <w:rPr>
          <w:color w:val="000000" w:themeColor="text1"/>
          <w:szCs w:val="24"/>
          <w:lang w:val="hr-HR"/>
        </w:rPr>
        <w:t>en je jedan slučaj samoubistva.</w:t>
      </w:r>
    </w:p>
    <w:p w14:paraId="4151B71E" w14:textId="77777777" w:rsidR="00E4190E" w:rsidRPr="006B7160" w:rsidRDefault="00E4190E" w:rsidP="00E4190E">
      <w:pPr>
        <w:rPr>
          <w:color w:val="000000" w:themeColor="text1"/>
          <w:szCs w:val="24"/>
          <w:lang w:val="hr-HR"/>
        </w:rPr>
      </w:pPr>
    </w:p>
    <w:p w14:paraId="76EAC01A" w14:textId="77777777" w:rsidR="00E4190E" w:rsidRPr="006B7160" w:rsidRDefault="00E4190E" w:rsidP="00E4190E">
      <w:pPr>
        <w:rPr>
          <w:b/>
          <w:color w:val="000000" w:themeColor="text1"/>
          <w:szCs w:val="24"/>
          <w:lang w:val="hr-HR"/>
        </w:rPr>
      </w:pPr>
      <w:r w:rsidRPr="006B7160">
        <w:rPr>
          <w:b/>
          <w:color w:val="000000" w:themeColor="text1"/>
          <w:szCs w:val="24"/>
          <w:lang w:val="hr-HR"/>
        </w:rPr>
        <w:t>Prostorni resursi</w:t>
      </w:r>
    </w:p>
    <w:p w14:paraId="26D8AD38" w14:textId="77777777" w:rsidR="00E4190E" w:rsidRPr="006B7160" w:rsidRDefault="00E4190E" w:rsidP="00E4190E">
      <w:pPr>
        <w:spacing w:line="276" w:lineRule="auto"/>
        <w:rPr>
          <w:b/>
          <w:color w:val="000000" w:themeColor="text1"/>
          <w:szCs w:val="24"/>
          <w:lang w:val="hr-HR"/>
        </w:rPr>
      </w:pPr>
    </w:p>
    <w:p w14:paraId="6179F5EA" w14:textId="77777777" w:rsidR="00E4190E" w:rsidRPr="006B7160" w:rsidRDefault="00E4190E" w:rsidP="00E4190E">
      <w:pPr>
        <w:spacing w:line="276" w:lineRule="auto"/>
        <w:rPr>
          <w:color w:val="000000" w:themeColor="text1"/>
          <w:szCs w:val="24"/>
          <w:lang w:val="hr-HR"/>
        </w:rPr>
      </w:pPr>
      <w:r w:rsidRPr="006B7160">
        <w:rPr>
          <w:color w:val="000000" w:themeColor="text1"/>
          <w:szCs w:val="24"/>
          <w:lang w:val="hr-HR"/>
        </w:rPr>
        <w:t>Kapacitet Policijske stanice Mostar Centar obuhvata četiri prostorije za zadržavanje, odnosno dvije prostorije u kojima se nalaze po dvije zasebne kabine, s po jednim sanitarnim čvorom. U svaku kabinu se može smjestiti po jedna osoba. Prostorijama za zadržavanje prilazi se kroz predsoblje koje se koristi za smještaj čuvara ili nadzor nad licima lišenim slobode. U odnosu na 2018. godinu</w:t>
      </w:r>
      <w:r w:rsidR="00DF44D7">
        <w:rPr>
          <w:color w:val="000000" w:themeColor="text1"/>
          <w:szCs w:val="24"/>
          <w:lang w:val="hr-HR"/>
        </w:rPr>
        <w:t>,</w:t>
      </w:r>
      <w:r w:rsidRPr="006B7160">
        <w:rPr>
          <w:color w:val="000000" w:themeColor="text1"/>
          <w:szCs w:val="24"/>
          <w:lang w:val="hr-HR"/>
        </w:rPr>
        <w:t xml:space="preserve"> </w:t>
      </w:r>
      <w:r w:rsidR="00C56494" w:rsidRPr="006B7160">
        <w:rPr>
          <w:color w:val="000000" w:themeColor="text1"/>
          <w:szCs w:val="24"/>
          <w:lang w:val="hr-HR"/>
        </w:rPr>
        <w:t>p</w:t>
      </w:r>
      <w:r w:rsidR="00996AA0" w:rsidRPr="006B7160">
        <w:rPr>
          <w:color w:val="000000" w:themeColor="text1"/>
          <w:szCs w:val="24"/>
          <w:lang w:val="hr-HR"/>
        </w:rPr>
        <w:t>redstavnici</w:t>
      </w:r>
      <w:r w:rsidR="0077447B" w:rsidRPr="006B7160">
        <w:rPr>
          <w:color w:val="000000" w:themeColor="text1"/>
          <w:szCs w:val="24"/>
          <w:lang w:val="hr-HR"/>
        </w:rPr>
        <w:t xml:space="preserve"> </w:t>
      </w:r>
      <w:r w:rsidR="00DF44D7">
        <w:rPr>
          <w:color w:val="000000" w:themeColor="text1"/>
          <w:szCs w:val="24"/>
          <w:lang w:val="hr-HR"/>
        </w:rPr>
        <w:t>I</w:t>
      </w:r>
      <w:r w:rsidR="0077447B" w:rsidRPr="006B7160">
        <w:rPr>
          <w:color w:val="000000" w:themeColor="text1"/>
          <w:szCs w:val="24"/>
          <w:lang w:val="hr-HR"/>
        </w:rPr>
        <w:t xml:space="preserve">nstitucije </w:t>
      </w:r>
      <w:r w:rsidR="00DF44D7">
        <w:rPr>
          <w:color w:val="000000" w:themeColor="text1"/>
          <w:szCs w:val="24"/>
          <w:lang w:val="hr-HR"/>
        </w:rPr>
        <w:t>o</w:t>
      </w:r>
      <w:r w:rsidR="0077447B" w:rsidRPr="006B7160">
        <w:rPr>
          <w:color w:val="000000" w:themeColor="text1"/>
          <w:szCs w:val="24"/>
          <w:lang w:val="hr-HR"/>
        </w:rPr>
        <w:t>mbudsmena</w:t>
      </w:r>
      <w:r w:rsidR="00C56494" w:rsidRPr="006B7160">
        <w:rPr>
          <w:color w:val="000000" w:themeColor="text1"/>
          <w:szCs w:val="24"/>
          <w:lang w:val="hr-HR"/>
        </w:rPr>
        <w:t xml:space="preserve"> </w:t>
      </w:r>
      <w:r w:rsidRPr="006B7160">
        <w:rPr>
          <w:color w:val="000000" w:themeColor="text1"/>
          <w:szCs w:val="24"/>
          <w:lang w:val="hr-HR"/>
        </w:rPr>
        <w:t>mogu konstat</w:t>
      </w:r>
      <w:r w:rsidR="00DF44D7">
        <w:rPr>
          <w:color w:val="000000" w:themeColor="text1"/>
          <w:szCs w:val="24"/>
          <w:lang w:val="hr-HR"/>
        </w:rPr>
        <w:t>ir</w:t>
      </w:r>
      <w:r w:rsidRPr="006B7160">
        <w:rPr>
          <w:color w:val="000000" w:themeColor="text1"/>
          <w:szCs w:val="24"/>
          <w:lang w:val="hr-HR"/>
        </w:rPr>
        <w:t xml:space="preserve">ati da su higijenski </w:t>
      </w:r>
      <w:r w:rsidR="00DF44D7">
        <w:rPr>
          <w:color w:val="000000" w:themeColor="text1"/>
          <w:szCs w:val="24"/>
          <w:lang w:val="hr-HR"/>
        </w:rPr>
        <w:t>uvjeti,</w:t>
      </w:r>
      <w:r w:rsidRPr="006B7160">
        <w:rPr>
          <w:color w:val="000000" w:themeColor="text1"/>
          <w:szCs w:val="24"/>
          <w:lang w:val="hr-HR"/>
        </w:rPr>
        <w:t xml:space="preserve"> kao i sama čistoća prostorija za zadržavanje na daleko zadovoljavajućem nivou.</w:t>
      </w:r>
      <w:r w:rsidR="00E97A68">
        <w:rPr>
          <w:color w:val="000000" w:themeColor="text1"/>
          <w:szCs w:val="24"/>
          <w:lang w:val="hr-HR"/>
        </w:rPr>
        <w:t xml:space="preserve"> </w:t>
      </w:r>
      <w:r w:rsidRPr="006B7160">
        <w:rPr>
          <w:color w:val="000000" w:themeColor="text1"/>
          <w:szCs w:val="24"/>
          <w:lang w:val="hr-HR"/>
        </w:rPr>
        <w:t>Zidovi su čisti i okrečeni. Ono što je ostalo nepromijenjeno je</w:t>
      </w:r>
      <w:r w:rsidR="00956065">
        <w:rPr>
          <w:color w:val="000000" w:themeColor="text1"/>
          <w:szCs w:val="24"/>
          <w:lang w:val="hr-HR"/>
        </w:rPr>
        <w:t>ste</w:t>
      </w:r>
      <w:r w:rsidRPr="006B7160">
        <w:rPr>
          <w:color w:val="000000" w:themeColor="text1"/>
          <w:szCs w:val="24"/>
          <w:lang w:val="hr-HR"/>
        </w:rPr>
        <w:t xml:space="preserve"> činjenica da prostorije za z</w:t>
      </w:r>
      <w:r w:rsidR="00DF44D7">
        <w:rPr>
          <w:color w:val="000000" w:themeColor="text1"/>
          <w:szCs w:val="24"/>
          <w:lang w:val="hr-HR"/>
        </w:rPr>
        <w:t>a</w:t>
      </w:r>
      <w:r w:rsidRPr="006B7160">
        <w:rPr>
          <w:color w:val="000000" w:themeColor="text1"/>
          <w:szCs w:val="24"/>
          <w:lang w:val="hr-HR"/>
        </w:rPr>
        <w:t xml:space="preserve">državanje i dalje nemaju tople vode, kao ni prostoriju za tuširanje. </w:t>
      </w:r>
    </w:p>
    <w:p w14:paraId="1EDBF12B" w14:textId="77777777" w:rsidR="00371F75" w:rsidRPr="006B7160" w:rsidRDefault="00371F75" w:rsidP="00E4190E">
      <w:pPr>
        <w:spacing w:line="276" w:lineRule="auto"/>
        <w:rPr>
          <w:color w:val="000000" w:themeColor="text1"/>
          <w:szCs w:val="24"/>
          <w:lang w:val="hr-HR"/>
        </w:rPr>
      </w:pPr>
    </w:p>
    <w:p w14:paraId="76BFCC52" w14:textId="77777777" w:rsidR="00E4190E" w:rsidRPr="006B7160" w:rsidRDefault="00371F75" w:rsidP="00E4190E">
      <w:pPr>
        <w:spacing w:line="276" w:lineRule="auto"/>
        <w:rPr>
          <w:color w:val="000000" w:themeColor="text1"/>
          <w:szCs w:val="24"/>
          <w:lang w:val="hr-HR"/>
        </w:rPr>
      </w:pPr>
      <w:r w:rsidRPr="006B7160">
        <w:rPr>
          <w:color w:val="000000" w:themeColor="text1"/>
          <w:szCs w:val="24"/>
          <w:lang w:val="hr-HR"/>
        </w:rPr>
        <w:t>P</w:t>
      </w:r>
      <w:r w:rsidR="00E4190E" w:rsidRPr="006B7160">
        <w:rPr>
          <w:color w:val="000000" w:themeColor="text1"/>
          <w:szCs w:val="24"/>
          <w:lang w:val="hr-HR"/>
        </w:rPr>
        <w:t>odovi su betonski. U prostorijama za zadržavanje izvršena je adaptacija stolarije, odnosno prozora, a i dalje svaka kabina ima po jedan manji prozor, zaštićen rešetkama. Dotok prirodne svjetlosti je slab, ali vještačke svjetlosti ne manjka. Također, vještačko osvjetljenje postoji i u hodniku ispred jedinica za zadržavanje. Svaka prostorija ima sanitarni čvor, čučavac i jedan umivaonik s hladnom vodom. I dalje su kabine opremljene na isti nač</w:t>
      </w:r>
      <w:r w:rsidRPr="006B7160">
        <w:rPr>
          <w:color w:val="000000" w:themeColor="text1"/>
          <w:szCs w:val="24"/>
          <w:lang w:val="hr-HR"/>
        </w:rPr>
        <w:t>in kao i 2018. godine. Dakle, u</w:t>
      </w:r>
      <w:r w:rsidR="00E4190E" w:rsidRPr="006B7160">
        <w:rPr>
          <w:color w:val="000000" w:themeColor="text1"/>
          <w:szCs w:val="24"/>
          <w:lang w:val="hr-HR"/>
        </w:rPr>
        <w:t xml:space="preserve"> svakoj kabini smješten je po jedan metalni krevet s madracem, navlakom za madrac, dekom i jastukom. Higijeničarke održavaju higijenu i redovno mijenjaju posteljinu. </w:t>
      </w:r>
    </w:p>
    <w:p w14:paraId="370E4D7E" w14:textId="77777777" w:rsidR="00E4190E" w:rsidRPr="006B7160" w:rsidRDefault="00E4190E" w:rsidP="00E4190E">
      <w:pPr>
        <w:spacing w:line="276" w:lineRule="auto"/>
        <w:rPr>
          <w:color w:val="000000" w:themeColor="text1"/>
          <w:szCs w:val="24"/>
          <w:lang w:val="hr-HR"/>
        </w:rPr>
      </w:pPr>
    </w:p>
    <w:p w14:paraId="3ABF9D3C" w14:textId="77777777" w:rsidR="00E4190E" w:rsidRPr="006B7160" w:rsidRDefault="00E4190E" w:rsidP="00E4190E">
      <w:pPr>
        <w:spacing w:line="276" w:lineRule="auto"/>
        <w:rPr>
          <w:color w:val="000000" w:themeColor="text1"/>
          <w:szCs w:val="24"/>
          <w:lang w:val="hr-HR"/>
        </w:rPr>
      </w:pPr>
      <w:r w:rsidRPr="006B7160">
        <w:rPr>
          <w:color w:val="000000" w:themeColor="text1"/>
          <w:szCs w:val="24"/>
          <w:lang w:val="hr-HR"/>
        </w:rPr>
        <w:t>Nadzor nad licima lišenim slobode u toku njihovog boravka u prostorijama za zadržav</w:t>
      </w:r>
      <w:r w:rsidR="00DF44D7">
        <w:rPr>
          <w:color w:val="000000" w:themeColor="text1"/>
          <w:szCs w:val="24"/>
          <w:lang w:val="hr-HR"/>
        </w:rPr>
        <w:t>a</w:t>
      </w:r>
      <w:r w:rsidRPr="006B7160">
        <w:rPr>
          <w:color w:val="000000" w:themeColor="text1"/>
          <w:szCs w:val="24"/>
          <w:lang w:val="hr-HR"/>
        </w:rPr>
        <w:t>nje vrši se pomoću videonadzora, koji pokriva i ulaz do mokrog čvora. Prilikom kontrole funkcioni</w:t>
      </w:r>
      <w:r w:rsidR="00DF44D7">
        <w:rPr>
          <w:color w:val="000000" w:themeColor="text1"/>
          <w:szCs w:val="24"/>
          <w:lang w:val="hr-HR"/>
        </w:rPr>
        <w:t>r</w:t>
      </w:r>
      <w:r w:rsidRPr="006B7160">
        <w:rPr>
          <w:color w:val="000000" w:themeColor="text1"/>
          <w:szCs w:val="24"/>
          <w:lang w:val="hr-HR"/>
        </w:rPr>
        <w:t>anja videonadzora, konstat</w:t>
      </w:r>
      <w:r w:rsidR="00DF44D7">
        <w:rPr>
          <w:color w:val="000000" w:themeColor="text1"/>
          <w:szCs w:val="24"/>
          <w:lang w:val="hr-HR"/>
        </w:rPr>
        <w:t>ir</w:t>
      </w:r>
      <w:r w:rsidRPr="006B7160">
        <w:rPr>
          <w:color w:val="000000" w:themeColor="text1"/>
          <w:szCs w:val="24"/>
          <w:lang w:val="hr-HR"/>
        </w:rPr>
        <w:t>ano je da je vidljivost uredna.</w:t>
      </w:r>
    </w:p>
    <w:p w14:paraId="63FFE50E" w14:textId="77777777" w:rsidR="00E4190E" w:rsidRPr="006B7160" w:rsidRDefault="00E4190E" w:rsidP="00E4190E">
      <w:pPr>
        <w:rPr>
          <w:color w:val="000000" w:themeColor="text1"/>
          <w:szCs w:val="24"/>
          <w:lang w:val="hr-HR"/>
        </w:rPr>
      </w:pPr>
    </w:p>
    <w:p w14:paraId="6B033741" w14:textId="77777777" w:rsidR="00E4190E" w:rsidRPr="006B7160" w:rsidRDefault="00E4190E" w:rsidP="00E4190E">
      <w:pPr>
        <w:rPr>
          <w:color w:val="000000" w:themeColor="text1"/>
          <w:szCs w:val="24"/>
          <w:lang w:val="hr-HR"/>
        </w:rPr>
      </w:pPr>
      <w:r w:rsidRPr="006B7160">
        <w:rPr>
          <w:color w:val="000000" w:themeColor="text1"/>
          <w:szCs w:val="24"/>
          <w:lang w:val="hr-HR"/>
        </w:rPr>
        <w:t xml:space="preserve">U trenutku posjete nije bilo zadržanih lica. </w:t>
      </w:r>
    </w:p>
    <w:tbl>
      <w:tblPr>
        <w:tblStyle w:val="TableGrid8"/>
        <w:tblpPr w:leftFromText="180" w:rightFromText="180" w:vertAnchor="text" w:horzAnchor="margin" w:tblpX="76" w:tblpY="258"/>
        <w:tblOverlap w:val="never"/>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shd w:val="pct10" w:color="auto" w:fill="auto"/>
        <w:tblLook w:val="04A0" w:firstRow="1" w:lastRow="0" w:firstColumn="1" w:lastColumn="0" w:noHBand="0" w:noVBand="1"/>
      </w:tblPr>
      <w:tblGrid>
        <w:gridCol w:w="4880"/>
        <w:gridCol w:w="2515"/>
        <w:gridCol w:w="1602"/>
      </w:tblGrid>
      <w:tr w:rsidR="00E4190E" w:rsidRPr="006B7160" w14:paraId="40AED22F" w14:textId="77777777" w:rsidTr="00CF0A03">
        <w:tc>
          <w:tcPr>
            <w:tcW w:w="5005" w:type="dxa"/>
            <w:vMerge w:val="restart"/>
            <w:shd w:val="pct10" w:color="auto" w:fill="auto"/>
          </w:tcPr>
          <w:p w14:paraId="756BAB67" w14:textId="77777777" w:rsidR="00E4190E" w:rsidRPr="006B7160" w:rsidRDefault="00E4190E" w:rsidP="00CF0A03">
            <w:pPr>
              <w:spacing w:line="276" w:lineRule="auto"/>
              <w:rPr>
                <w:b/>
                <w:color w:val="000000" w:themeColor="text1"/>
                <w:spacing w:val="2"/>
                <w:position w:val="2"/>
                <w:szCs w:val="24"/>
                <w:lang w:val="hr-HR"/>
              </w:rPr>
            </w:pPr>
          </w:p>
          <w:p w14:paraId="3E9B72BF" w14:textId="77777777" w:rsidR="00E4190E" w:rsidRPr="006B7160" w:rsidRDefault="00E4190E" w:rsidP="00CF0A03">
            <w:pPr>
              <w:spacing w:line="276" w:lineRule="auto"/>
              <w:jc w:val="center"/>
              <w:rPr>
                <w:b/>
                <w:color w:val="000000" w:themeColor="text1"/>
                <w:spacing w:val="2"/>
                <w:position w:val="2"/>
                <w:szCs w:val="24"/>
                <w:lang w:val="hr-HR"/>
              </w:rPr>
            </w:pPr>
            <w:r w:rsidRPr="006B7160">
              <w:rPr>
                <w:b/>
                <w:color w:val="000000" w:themeColor="text1"/>
                <w:spacing w:val="2"/>
                <w:position w:val="2"/>
                <w:szCs w:val="24"/>
                <w:lang w:val="hr-HR"/>
              </w:rPr>
              <w:t>Ukupan broj zadržanih lica</w:t>
            </w:r>
          </w:p>
          <w:p w14:paraId="6C8DEB9E" w14:textId="77777777" w:rsidR="00E4190E" w:rsidRPr="006B7160" w:rsidRDefault="00E4190E" w:rsidP="00CF0A03">
            <w:pPr>
              <w:spacing w:line="276" w:lineRule="auto"/>
              <w:jc w:val="center"/>
              <w:rPr>
                <w:b/>
                <w:color w:val="000000" w:themeColor="text1"/>
                <w:spacing w:val="2"/>
                <w:position w:val="2"/>
                <w:szCs w:val="24"/>
                <w:lang w:val="hr-HR"/>
              </w:rPr>
            </w:pPr>
            <w:r w:rsidRPr="006B7160">
              <w:rPr>
                <w:b/>
                <w:color w:val="000000" w:themeColor="text1"/>
                <w:spacing w:val="2"/>
                <w:position w:val="2"/>
                <w:szCs w:val="24"/>
                <w:lang w:val="hr-HR"/>
              </w:rPr>
              <w:t>1</w:t>
            </w:r>
            <w:r w:rsidR="000274B9" w:rsidRPr="006B7160">
              <w:rPr>
                <w:b/>
                <w:color w:val="000000" w:themeColor="text1"/>
                <w:spacing w:val="2"/>
                <w:position w:val="2"/>
                <w:szCs w:val="24"/>
                <w:lang w:val="hr-HR"/>
              </w:rPr>
              <w:t>02</w:t>
            </w:r>
          </w:p>
        </w:tc>
        <w:tc>
          <w:tcPr>
            <w:tcW w:w="2552" w:type="dxa"/>
            <w:shd w:val="pct10" w:color="auto" w:fill="auto"/>
            <w:hideMark/>
          </w:tcPr>
          <w:p w14:paraId="1B94EB43" w14:textId="77777777" w:rsidR="00E4190E" w:rsidRPr="006B7160" w:rsidRDefault="00E4190E" w:rsidP="00CF0A03">
            <w:pPr>
              <w:spacing w:line="276" w:lineRule="auto"/>
              <w:rPr>
                <w:b/>
                <w:color w:val="000000" w:themeColor="text1"/>
                <w:spacing w:val="2"/>
                <w:position w:val="2"/>
                <w:szCs w:val="24"/>
                <w:highlight w:val="yellow"/>
                <w:lang w:val="hr-HR"/>
              </w:rPr>
            </w:pPr>
            <w:r w:rsidRPr="006B7160">
              <w:rPr>
                <w:b/>
                <w:color w:val="000000" w:themeColor="text1"/>
                <w:spacing w:val="2"/>
                <w:position w:val="2"/>
                <w:szCs w:val="24"/>
                <w:lang w:val="hr-HR"/>
              </w:rPr>
              <w:t>Ženskih lica</w:t>
            </w:r>
          </w:p>
        </w:tc>
        <w:tc>
          <w:tcPr>
            <w:tcW w:w="1641" w:type="dxa"/>
            <w:shd w:val="pct10" w:color="auto" w:fill="auto"/>
          </w:tcPr>
          <w:p w14:paraId="3B121B51" w14:textId="77777777" w:rsidR="00E4190E" w:rsidRPr="006B7160" w:rsidRDefault="00A00555" w:rsidP="00CF0A03">
            <w:pPr>
              <w:spacing w:line="276" w:lineRule="auto"/>
              <w:rPr>
                <w:b/>
                <w:color w:val="000000" w:themeColor="text1"/>
                <w:spacing w:val="2"/>
                <w:position w:val="2"/>
                <w:szCs w:val="24"/>
                <w:lang w:val="hr-HR"/>
              </w:rPr>
            </w:pPr>
            <w:r>
              <w:rPr>
                <w:b/>
                <w:color w:val="000000" w:themeColor="text1"/>
                <w:spacing w:val="2"/>
                <w:position w:val="2"/>
                <w:szCs w:val="24"/>
                <w:lang w:val="hr-HR"/>
              </w:rPr>
              <w:t>6</w:t>
            </w:r>
          </w:p>
        </w:tc>
      </w:tr>
      <w:tr w:rsidR="00E4190E" w:rsidRPr="006B7160" w14:paraId="595AE470" w14:textId="77777777" w:rsidTr="00CF0A03">
        <w:tc>
          <w:tcPr>
            <w:tcW w:w="5005" w:type="dxa"/>
            <w:vMerge/>
            <w:shd w:val="pct10" w:color="auto" w:fill="auto"/>
            <w:vAlign w:val="center"/>
            <w:hideMark/>
          </w:tcPr>
          <w:p w14:paraId="0DC23429" w14:textId="77777777" w:rsidR="00E4190E" w:rsidRPr="006B7160" w:rsidRDefault="00E4190E" w:rsidP="00CF0A03">
            <w:pPr>
              <w:spacing w:line="276" w:lineRule="auto"/>
              <w:rPr>
                <w:b/>
                <w:color w:val="000000" w:themeColor="text1"/>
                <w:spacing w:val="2"/>
                <w:position w:val="2"/>
                <w:szCs w:val="24"/>
                <w:lang w:val="hr-HR"/>
              </w:rPr>
            </w:pPr>
          </w:p>
        </w:tc>
        <w:tc>
          <w:tcPr>
            <w:tcW w:w="2552" w:type="dxa"/>
            <w:shd w:val="pct10" w:color="auto" w:fill="auto"/>
            <w:hideMark/>
          </w:tcPr>
          <w:p w14:paraId="6E57CFA0" w14:textId="77777777" w:rsidR="00E4190E" w:rsidRPr="006B7160" w:rsidRDefault="00E4190E" w:rsidP="00CF0A03">
            <w:pPr>
              <w:spacing w:line="276" w:lineRule="auto"/>
              <w:rPr>
                <w:b/>
                <w:color w:val="000000" w:themeColor="text1"/>
                <w:spacing w:val="2"/>
                <w:position w:val="2"/>
                <w:szCs w:val="24"/>
                <w:highlight w:val="yellow"/>
                <w:lang w:val="hr-HR"/>
              </w:rPr>
            </w:pPr>
            <w:r w:rsidRPr="006B7160">
              <w:rPr>
                <w:b/>
                <w:color w:val="000000" w:themeColor="text1"/>
                <w:spacing w:val="2"/>
                <w:position w:val="2"/>
                <w:szCs w:val="24"/>
                <w:lang w:val="hr-HR"/>
              </w:rPr>
              <w:t>Muških lica</w:t>
            </w:r>
          </w:p>
        </w:tc>
        <w:tc>
          <w:tcPr>
            <w:tcW w:w="1641" w:type="dxa"/>
            <w:shd w:val="pct10" w:color="auto" w:fill="auto"/>
          </w:tcPr>
          <w:p w14:paraId="39C518F3" w14:textId="77777777" w:rsidR="00E4190E" w:rsidRPr="006B7160" w:rsidRDefault="00A00555" w:rsidP="002A1A74">
            <w:pPr>
              <w:spacing w:line="276" w:lineRule="auto"/>
              <w:rPr>
                <w:b/>
                <w:color w:val="000000" w:themeColor="text1"/>
                <w:spacing w:val="2"/>
                <w:position w:val="2"/>
                <w:szCs w:val="24"/>
                <w:lang w:val="hr-HR"/>
              </w:rPr>
            </w:pPr>
            <w:r>
              <w:rPr>
                <w:b/>
                <w:color w:val="000000" w:themeColor="text1"/>
                <w:spacing w:val="2"/>
                <w:position w:val="2"/>
                <w:szCs w:val="24"/>
                <w:lang w:val="hr-HR"/>
              </w:rPr>
              <w:t>9</w:t>
            </w:r>
            <w:r w:rsidR="002A1A74">
              <w:rPr>
                <w:b/>
                <w:color w:val="000000" w:themeColor="text1"/>
                <w:spacing w:val="2"/>
                <w:position w:val="2"/>
                <w:szCs w:val="24"/>
                <w:lang w:val="hr-HR"/>
              </w:rPr>
              <w:t>5</w:t>
            </w:r>
          </w:p>
        </w:tc>
      </w:tr>
      <w:tr w:rsidR="00E4190E" w:rsidRPr="006B7160" w14:paraId="63425C96" w14:textId="77777777" w:rsidTr="00CF0A03">
        <w:tc>
          <w:tcPr>
            <w:tcW w:w="5005" w:type="dxa"/>
            <w:vMerge/>
            <w:shd w:val="pct10" w:color="auto" w:fill="auto"/>
            <w:vAlign w:val="center"/>
            <w:hideMark/>
          </w:tcPr>
          <w:p w14:paraId="0EFA8571" w14:textId="77777777" w:rsidR="00E4190E" w:rsidRPr="006B7160" w:rsidRDefault="00E4190E" w:rsidP="00CF0A03">
            <w:pPr>
              <w:spacing w:line="276" w:lineRule="auto"/>
              <w:rPr>
                <w:b/>
                <w:color w:val="000000" w:themeColor="text1"/>
                <w:spacing w:val="2"/>
                <w:position w:val="2"/>
                <w:szCs w:val="24"/>
                <w:lang w:val="hr-HR"/>
              </w:rPr>
            </w:pPr>
          </w:p>
        </w:tc>
        <w:tc>
          <w:tcPr>
            <w:tcW w:w="2552" w:type="dxa"/>
            <w:shd w:val="pct10" w:color="auto" w:fill="auto"/>
            <w:hideMark/>
          </w:tcPr>
          <w:p w14:paraId="3BDDF0FB" w14:textId="77777777" w:rsidR="00E4190E" w:rsidRPr="006B7160" w:rsidRDefault="00E4190E" w:rsidP="00CF0A03">
            <w:pPr>
              <w:spacing w:line="276" w:lineRule="auto"/>
              <w:rPr>
                <w:b/>
                <w:color w:val="000000" w:themeColor="text1"/>
                <w:spacing w:val="2"/>
                <w:position w:val="2"/>
                <w:szCs w:val="24"/>
                <w:highlight w:val="yellow"/>
                <w:lang w:val="hr-HR"/>
              </w:rPr>
            </w:pPr>
            <w:r w:rsidRPr="006B7160">
              <w:rPr>
                <w:b/>
                <w:color w:val="000000" w:themeColor="text1"/>
                <w:spacing w:val="2"/>
                <w:position w:val="2"/>
                <w:szCs w:val="24"/>
                <w:lang w:val="hr-HR"/>
              </w:rPr>
              <w:t xml:space="preserve">Maloljetnih lica </w:t>
            </w:r>
          </w:p>
        </w:tc>
        <w:tc>
          <w:tcPr>
            <w:tcW w:w="1641" w:type="dxa"/>
            <w:shd w:val="pct10" w:color="auto" w:fill="auto"/>
          </w:tcPr>
          <w:p w14:paraId="4C72981D" w14:textId="77777777" w:rsidR="00E4190E" w:rsidRPr="006B7160" w:rsidRDefault="00E4190E" w:rsidP="00CF0A03">
            <w:pPr>
              <w:spacing w:line="276" w:lineRule="auto"/>
              <w:rPr>
                <w:b/>
                <w:color w:val="000000" w:themeColor="text1"/>
                <w:spacing w:val="2"/>
                <w:position w:val="2"/>
                <w:szCs w:val="24"/>
                <w:lang w:val="hr-HR"/>
              </w:rPr>
            </w:pPr>
            <w:r w:rsidRPr="006B7160">
              <w:rPr>
                <w:b/>
                <w:color w:val="000000" w:themeColor="text1"/>
                <w:spacing w:val="2"/>
                <w:position w:val="2"/>
                <w:szCs w:val="24"/>
                <w:lang w:val="hr-HR"/>
              </w:rPr>
              <w:t>1</w:t>
            </w:r>
          </w:p>
        </w:tc>
      </w:tr>
      <w:tr w:rsidR="00E4190E" w:rsidRPr="006B7160" w14:paraId="1ABEFB2E" w14:textId="77777777" w:rsidTr="00CF0A03">
        <w:tc>
          <w:tcPr>
            <w:tcW w:w="5005" w:type="dxa"/>
            <w:vMerge/>
            <w:shd w:val="pct10" w:color="auto" w:fill="auto"/>
            <w:vAlign w:val="center"/>
            <w:hideMark/>
          </w:tcPr>
          <w:p w14:paraId="03E6CE59" w14:textId="77777777" w:rsidR="00E4190E" w:rsidRPr="006B7160" w:rsidRDefault="00E4190E" w:rsidP="00CF0A03">
            <w:pPr>
              <w:spacing w:line="276" w:lineRule="auto"/>
              <w:rPr>
                <w:b/>
                <w:color w:val="000000" w:themeColor="text1"/>
                <w:spacing w:val="2"/>
                <w:position w:val="2"/>
                <w:szCs w:val="24"/>
                <w:lang w:val="hr-HR"/>
              </w:rPr>
            </w:pPr>
          </w:p>
        </w:tc>
        <w:tc>
          <w:tcPr>
            <w:tcW w:w="2552" w:type="dxa"/>
            <w:shd w:val="pct10" w:color="auto" w:fill="auto"/>
            <w:hideMark/>
          </w:tcPr>
          <w:p w14:paraId="4886D65E" w14:textId="77777777" w:rsidR="00E4190E" w:rsidRPr="006B7160" w:rsidRDefault="00E4190E" w:rsidP="00CF0A03">
            <w:pPr>
              <w:spacing w:line="276" w:lineRule="auto"/>
              <w:rPr>
                <w:b/>
                <w:color w:val="000000" w:themeColor="text1"/>
                <w:spacing w:val="2"/>
                <w:position w:val="2"/>
                <w:szCs w:val="24"/>
                <w:highlight w:val="yellow"/>
                <w:lang w:val="hr-HR"/>
              </w:rPr>
            </w:pPr>
            <w:r w:rsidRPr="006B7160">
              <w:rPr>
                <w:b/>
                <w:color w:val="000000" w:themeColor="text1"/>
                <w:spacing w:val="2"/>
                <w:position w:val="2"/>
                <w:szCs w:val="24"/>
                <w:lang w:val="hr-HR"/>
              </w:rPr>
              <w:t xml:space="preserve">Stranih državljana </w:t>
            </w:r>
          </w:p>
        </w:tc>
        <w:tc>
          <w:tcPr>
            <w:tcW w:w="1641" w:type="dxa"/>
            <w:shd w:val="pct10" w:color="auto" w:fill="auto"/>
          </w:tcPr>
          <w:p w14:paraId="77DAAA2A" w14:textId="77777777" w:rsidR="00E4190E" w:rsidRPr="006B7160" w:rsidRDefault="00E4190E" w:rsidP="00CF0A03">
            <w:pPr>
              <w:spacing w:line="276" w:lineRule="auto"/>
              <w:rPr>
                <w:b/>
                <w:color w:val="000000" w:themeColor="text1"/>
                <w:spacing w:val="2"/>
                <w:position w:val="2"/>
                <w:szCs w:val="24"/>
                <w:lang w:val="hr-HR"/>
              </w:rPr>
            </w:pPr>
            <w:r w:rsidRPr="006B7160">
              <w:rPr>
                <w:b/>
                <w:color w:val="000000" w:themeColor="text1"/>
                <w:spacing w:val="2"/>
                <w:position w:val="2"/>
                <w:szCs w:val="24"/>
                <w:lang w:val="hr-HR"/>
              </w:rPr>
              <w:t>/</w:t>
            </w:r>
          </w:p>
        </w:tc>
      </w:tr>
    </w:tbl>
    <w:p w14:paraId="2BB6D92C" w14:textId="77777777" w:rsidR="00E4190E" w:rsidRPr="006B7160" w:rsidRDefault="00E4190E" w:rsidP="00E4190E">
      <w:pPr>
        <w:rPr>
          <w:i/>
          <w:color w:val="000000" w:themeColor="text1"/>
          <w:spacing w:val="2"/>
          <w:position w:val="2"/>
          <w:szCs w:val="24"/>
          <w:lang w:val="hr-HR"/>
        </w:rPr>
      </w:pPr>
    </w:p>
    <w:p w14:paraId="20B62F13" w14:textId="77777777" w:rsidR="00E4190E" w:rsidRPr="006B7160" w:rsidRDefault="00E4190E" w:rsidP="00E4190E">
      <w:pPr>
        <w:rPr>
          <w:i/>
          <w:color w:val="000000" w:themeColor="text1"/>
          <w:spacing w:val="2"/>
          <w:position w:val="2"/>
          <w:szCs w:val="24"/>
          <w:lang w:val="hr-HR"/>
        </w:rPr>
      </w:pPr>
      <w:r w:rsidRPr="006B7160">
        <w:rPr>
          <w:i/>
          <w:color w:val="000000" w:themeColor="text1"/>
          <w:spacing w:val="2"/>
          <w:position w:val="2"/>
          <w:szCs w:val="24"/>
          <w:lang w:val="hr-HR"/>
        </w:rPr>
        <w:t>Tabela s podacima o broju lica lišenih slobode u periodu od 1.</w:t>
      </w:r>
      <w:r w:rsidR="00DF44D7">
        <w:rPr>
          <w:i/>
          <w:color w:val="000000" w:themeColor="text1"/>
          <w:spacing w:val="2"/>
          <w:position w:val="2"/>
          <w:szCs w:val="24"/>
          <w:lang w:val="hr-HR"/>
        </w:rPr>
        <w:t xml:space="preserve"> </w:t>
      </w:r>
      <w:r w:rsidRPr="006B7160">
        <w:rPr>
          <w:i/>
          <w:color w:val="000000" w:themeColor="text1"/>
          <w:spacing w:val="2"/>
          <w:position w:val="2"/>
          <w:szCs w:val="24"/>
          <w:lang w:val="hr-HR"/>
        </w:rPr>
        <w:t>1. do 12.</w:t>
      </w:r>
      <w:r w:rsidR="00DF44D7">
        <w:rPr>
          <w:i/>
          <w:color w:val="000000" w:themeColor="text1"/>
          <w:spacing w:val="2"/>
          <w:position w:val="2"/>
          <w:szCs w:val="24"/>
          <w:lang w:val="hr-HR"/>
        </w:rPr>
        <w:t xml:space="preserve"> </w:t>
      </w:r>
      <w:r w:rsidRPr="006B7160">
        <w:rPr>
          <w:i/>
          <w:color w:val="000000" w:themeColor="text1"/>
          <w:spacing w:val="2"/>
          <w:position w:val="2"/>
          <w:szCs w:val="24"/>
          <w:lang w:val="hr-HR"/>
        </w:rPr>
        <w:t>10.</w:t>
      </w:r>
      <w:r w:rsidR="00DF44D7">
        <w:rPr>
          <w:i/>
          <w:color w:val="000000" w:themeColor="text1"/>
          <w:spacing w:val="2"/>
          <w:position w:val="2"/>
          <w:szCs w:val="24"/>
          <w:lang w:val="hr-HR"/>
        </w:rPr>
        <w:t xml:space="preserve"> </w:t>
      </w:r>
      <w:r w:rsidRPr="006B7160">
        <w:rPr>
          <w:i/>
          <w:color w:val="000000" w:themeColor="text1"/>
          <w:spacing w:val="2"/>
          <w:position w:val="2"/>
          <w:szCs w:val="24"/>
          <w:lang w:val="hr-HR"/>
        </w:rPr>
        <w:t>2023. godine</w:t>
      </w:r>
      <w:r w:rsidR="00DF44D7">
        <w:rPr>
          <w:i/>
          <w:color w:val="000000" w:themeColor="text1"/>
          <w:spacing w:val="2"/>
          <w:position w:val="2"/>
          <w:szCs w:val="24"/>
          <w:lang w:val="hr-HR"/>
        </w:rPr>
        <w:t>.</w:t>
      </w:r>
    </w:p>
    <w:p w14:paraId="0838A753" w14:textId="77777777" w:rsidR="00E4190E" w:rsidRPr="006B7160" w:rsidRDefault="00E4190E" w:rsidP="00E4190E">
      <w:pPr>
        <w:rPr>
          <w:color w:val="000000" w:themeColor="text1"/>
          <w:spacing w:val="2"/>
          <w:position w:val="2"/>
          <w:szCs w:val="24"/>
          <w:lang w:val="hr-HR"/>
        </w:rPr>
      </w:pPr>
    </w:p>
    <w:p w14:paraId="0077D035" w14:textId="77777777" w:rsidR="00E4190E" w:rsidRPr="006B7160" w:rsidRDefault="00E4190E" w:rsidP="00E4190E">
      <w:pPr>
        <w:spacing w:line="276" w:lineRule="auto"/>
        <w:rPr>
          <w:b/>
          <w:color w:val="000000" w:themeColor="text1"/>
          <w:szCs w:val="24"/>
          <w:lang w:val="hr-HR"/>
        </w:rPr>
      </w:pPr>
      <w:r w:rsidRPr="006B7160">
        <w:rPr>
          <w:b/>
          <w:color w:val="000000" w:themeColor="text1"/>
          <w:szCs w:val="24"/>
          <w:lang w:val="hr-HR"/>
        </w:rPr>
        <w:t>Ishrana</w:t>
      </w:r>
    </w:p>
    <w:p w14:paraId="0F7B2573" w14:textId="77777777" w:rsidR="00E4190E" w:rsidRPr="006B7160" w:rsidRDefault="00E4190E" w:rsidP="00E4190E">
      <w:pPr>
        <w:spacing w:line="276" w:lineRule="auto"/>
        <w:rPr>
          <w:b/>
          <w:color w:val="000000" w:themeColor="text1"/>
          <w:szCs w:val="24"/>
          <w:lang w:val="hr-HR"/>
        </w:rPr>
      </w:pPr>
    </w:p>
    <w:p w14:paraId="025855FE" w14:textId="77777777" w:rsidR="00E4190E" w:rsidRDefault="00E4190E" w:rsidP="00E4190E">
      <w:pPr>
        <w:spacing w:line="276" w:lineRule="auto"/>
        <w:rPr>
          <w:color w:val="000000" w:themeColor="text1"/>
          <w:szCs w:val="24"/>
          <w:lang w:val="hr-HR"/>
        </w:rPr>
      </w:pPr>
      <w:r w:rsidRPr="006B7160">
        <w:rPr>
          <w:color w:val="000000" w:themeColor="text1"/>
          <w:szCs w:val="24"/>
          <w:lang w:val="hr-HR"/>
        </w:rPr>
        <w:t xml:space="preserve">Pitanje ishrane zadržanih lica uređeno je na isti način kao i tokom 2018. godine. Obrok je omogućen nekoliko sati od trenutka lišavanja slobode, a često se obrok dobije i ranije po zahtjevu lica lišenog slobode. Zahtjevi lica lišenih slobode za specijalnim režimom ishrane </w:t>
      </w:r>
      <w:r w:rsidRPr="006B7160">
        <w:rPr>
          <w:color w:val="000000" w:themeColor="text1"/>
          <w:szCs w:val="24"/>
          <w:lang w:val="hr-HR"/>
        </w:rPr>
        <w:lastRenderedPageBreak/>
        <w:t>zbog vjerskih, kulturnih ili zdravstvenih razloga u potpunosti se poštuju. Licima lišenim slobode kupuje se obrok po želji (uglavnom su to sendviči) uz obavezno uzimanje fiskalnog računa kako bi se sredstva refundirala/pravdala.</w:t>
      </w:r>
    </w:p>
    <w:p w14:paraId="11E7AC82" w14:textId="77777777" w:rsidR="00DF44D7" w:rsidRPr="006B7160" w:rsidRDefault="00DF44D7" w:rsidP="00E4190E">
      <w:pPr>
        <w:spacing w:line="276" w:lineRule="auto"/>
        <w:rPr>
          <w:color w:val="000000" w:themeColor="text1"/>
          <w:szCs w:val="24"/>
          <w:lang w:val="hr-HR"/>
        </w:rPr>
      </w:pPr>
    </w:p>
    <w:p w14:paraId="7FD1AE09" w14:textId="77777777" w:rsidR="00E4190E" w:rsidRPr="006B7160" w:rsidRDefault="00E4190E" w:rsidP="00E4190E">
      <w:pPr>
        <w:spacing w:line="276" w:lineRule="auto"/>
        <w:rPr>
          <w:b/>
          <w:color w:val="000000" w:themeColor="text1"/>
          <w:szCs w:val="24"/>
          <w:lang w:val="hr-HR"/>
        </w:rPr>
      </w:pPr>
      <w:r w:rsidRPr="006B7160">
        <w:rPr>
          <w:b/>
          <w:color w:val="000000" w:themeColor="text1"/>
          <w:szCs w:val="24"/>
          <w:lang w:val="hr-HR"/>
        </w:rPr>
        <w:t>Prava lica lišenih slobode</w:t>
      </w:r>
    </w:p>
    <w:p w14:paraId="2A0E8E50" w14:textId="77777777" w:rsidR="00E4190E" w:rsidRPr="006B7160" w:rsidRDefault="00E4190E" w:rsidP="00E4190E">
      <w:pPr>
        <w:spacing w:line="276" w:lineRule="auto"/>
        <w:rPr>
          <w:color w:val="000000" w:themeColor="text1"/>
          <w:szCs w:val="24"/>
          <w:lang w:val="hr-HR"/>
        </w:rPr>
      </w:pPr>
    </w:p>
    <w:p w14:paraId="0B7658AD" w14:textId="77777777" w:rsidR="00E4190E" w:rsidRPr="006B7160" w:rsidRDefault="00E4190E" w:rsidP="00E4190E">
      <w:pPr>
        <w:spacing w:line="276" w:lineRule="auto"/>
        <w:rPr>
          <w:color w:val="000000" w:themeColor="text1"/>
          <w:szCs w:val="24"/>
          <w:lang w:val="hr-HR"/>
        </w:rPr>
      </w:pPr>
      <w:r w:rsidRPr="006B7160">
        <w:rPr>
          <w:color w:val="000000" w:themeColor="text1"/>
          <w:szCs w:val="24"/>
          <w:lang w:val="hr-HR"/>
        </w:rPr>
        <w:t>Izvršen je uvid u evidencije lica lišenih slobode, kojom prilikom je konstat</w:t>
      </w:r>
      <w:r w:rsidR="00DF44D7">
        <w:rPr>
          <w:color w:val="000000" w:themeColor="text1"/>
          <w:szCs w:val="24"/>
          <w:lang w:val="hr-HR"/>
        </w:rPr>
        <w:t>ir</w:t>
      </w:r>
      <w:r w:rsidRPr="006B7160">
        <w:rPr>
          <w:color w:val="000000" w:themeColor="text1"/>
          <w:szCs w:val="24"/>
          <w:lang w:val="hr-HR"/>
        </w:rPr>
        <w:t>ano da se vodi zasebna evidencija za maloljetna lica. Eviden</w:t>
      </w:r>
      <w:r w:rsidR="00A822EF" w:rsidRPr="006B7160">
        <w:rPr>
          <w:color w:val="000000" w:themeColor="text1"/>
          <w:szCs w:val="24"/>
          <w:lang w:val="hr-HR"/>
        </w:rPr>
        <w:t>cije</w:t>
      </w:r>
      <w:r w:rsidRPr="006B7160">
        <w:rPr>
          <w:color w:val="000000" w:themeColor="text1"/>
          <w:szCs w:val="24"/>
          <w:lang w:val="hr-HR"/>
        </w:rPr>
        <w:t xml:space="preserve"> se vode uredno, a predmeti sadrže sve propisane potvrde i zapisnike. Uvidom u nasumično odabrane predmete utvrđeno je da su prilikom lišavanja slobode lica upoznata sa svim pravima (mogućnost korištenja prava na branioca, prava na korištenje usluga medicinskog osoblja i medicinske pomoći, prava na kontaktiranje člana uže porodice, prijatelja i ostalih). U slučajevima lišavanja slobode maloljetnika, obavještavaju se roditelji i nadležni centar za socijalni rad. Licima lišenim slobode izdate su sve zakonom propisane potvrde i zapisnici.</w:t>
      </w:r>
    </w:p>
    <w:p w14:paraId="56348E82" w14:textId="77777777" w:rsidR="00E4190E" w:rsidRPr="006B7160" w:rsidRDefault="00E4190E" w:rsidP="00E4190E">
      <w:pPr>
        <w:spacing w:line="276" w:lineRule="auto"/>
        <w:rPr>
          <w:color w:val="000000" w:themeColor="text1"/>
          <w:szCs w:val="24"/>
          <w:lang w:val="hr-HR"/>
        </w:rPr>
      </w:pPr>
    </w:p>
    <w:p w14:paraId="394BEAC4" w14:textId="77777777" w:rsidR="00E4190E" w:rsidRPr="006B7160" w:rsidRDefault="00E4190E" w:rsidP="00A822EF">
      <w:pPr>
        <w:spacing w:line="276" w:lineRule="auto"/>
        <w:rPr>
          <w:color w:val="000000" w:themeColor="text1"/>
          <w:szCs w:val="24"/>
          <w:lang w:val="hr-HR"/>
        </w:rPr>
      </w:pPr>
      <w:r w:rsidRPr="006B7160">
        <w:rPr>
          <w:color w:val="000000" w:themeColor="text1"/>
          <w:szCs w:val="24"/>
          <w:lang w:val="hr-HR"/>
        </w:rPr>
        <w:t>Pretresanje vrši osoba istog spola kao i lice koje se lišava slobode. Prilikom vršenja pretresa sačinjava se Zapisnik o pretresanju</w:t>
      </w:r>
      <w:r w:rsidR="00DF44D7">
        <w:rPr>
          <w:color w:val="000000" w:themeColor="text1"/>
          <w:szCs w:val="24"/>
          <w:lang w:val="hr-HR"/>
        </w:rPr>
        <w:t>,</w:t>
      </w:r>
      <w:r w:rsidRPr="006B7160">
        <w:rPr>
          <w:color w:val="000000" w:themeColor="text1"/>
          <w:szCs w:val="24"/>
          <w:lang w:val="hr-HR"/>
        </w:rPr>
        <w:t xml:space="preserve"> u ko</w:t>
      </w:r>
      <w:r w:rsidR="00DF44D7">
        <w:rPr>
          <w:color w:val="000000" w:themeColor="text1"/>
          <w:szCs w:val="24"/>
          <w:lang w:val="hr-HR"/>
        </w:rPr>
        <w:t>jem</w:t>
      </w:r>
      <w:r w:rsidRPr="006B7160">
        <w:rPr>
          <w:color w:val="000000" w:themeColor="text1"/>
          <w:szCs w:val="24"/>
          <w:lang w:val="hr-HR"/>
        </w:rPr>
        <w:t xml:space="preserve"> su tačno opisani predmeti i isprave koji se oduzimaju. Zapisnik,</w:t>
      </w:r>
      <w:r w:rsidR="00E97A68">
        <w:rPr>
          <w:color w:val="000000" w:themeColor="text1"/>
          <w:szCs w:val="24"/>
          <w:lang w:val="hr-HR"/>
        </w:rPr>
        <w:t xml:space="preserve"> </w:t>
      </w:r>
      <w:r w:rsidRPr="006B7160">
        <w:rPr>
          <w:color w:val="000000" w:themeColor="text1"/>
          <w:szCs w:val="24"/>
          <w:lang w:val="hr-HR"/>
        </w:rPr>
        <w:t>pored lica koje je izvršilo pretres, potpisuje i lice na kojem/kod ko</w:t>
      </w:r>
      <w:r w:rsidR="00DF44D7">
        <w:rPr>
          <w:color w:val="000000" w:themeColor="text1"/>
          <w:szCs w:val="24"/>
          <w:lang w:val="hr-HR"/>
        </w:rPr>
        <w:t>jeg</w:t>
      </w:r>
      <w:r w:rsidRPr="006B7160">
        <w:rPr>
          <w:color w:val="000000" w:themeColor="text1"/>
          <w:szCs w:val="24"/>
          <w:lang w:val="hr-HR"/>
        </w:rPr>
        <w:t xml:space="preserve"> se vrši pretresanje. Od lica lišenog slobode obavezno se oduzimaju svi predmeti, koji se potom depon</w:t>
      </w:r>
      <w:r w:rsidR="00DF44D7">
        <w:rPr>
          <w:color w:val="000000" w:themeColor="text1"/>
          <w:szCs w:val="24"/>
          <w:lang w:val="hr-HR"/>
        </w:rPr>
        <w:t>ira</w:t>
      </w:r>
      <w:r w:rsidRPr="006B7160">
        <w:rPr>
          <w:color w:val="000000" w:themeColor="text1"/>
          <w:szCs w:val="24"/>
          <w:lang w:val="hr-HR"/>
        </w:rPr>
        <w:t>ju na adekvatnom mjestu (police koje su smještene u predsoblju) i pod stalnim su nadzorom službenika koji vrši nadzor nad licima lišenim slobode. Oduzeti predmeti licu se vraćaju kada se završi zadržavanje i lice tada potpisom potvrđuje da ih je primilo.</w:t>
      </w:r>
    </w:p>
    <w:p w14:paraId="307A3D5E" w14:textId="77777777" w:rsidR="00E4190E" w:rsidRPr="006B7160" w:rsidRDefault="00E4190E" w:rsidP="00E4190E">
      <w:pPr>
        <w:rPr>
          <w:b/>
          <w:color w:val="000000" w:themeColor="text1"/>
          <w:spacing w:val="2"/>
          <w:position w:val="2"/>
          <w:szCs w:val="24"/>
          <w:lang w:val="hr-HR"/>
        </w:rPr>
      </w:pPr>
    </w:p>
    <w:p w14:paraId="5C9102A8" w14:textId="77777777" w:rsidR="00E4190E" w:rsidRPr="006B7160" w:rsidRDefault="00E4190E" w:rsidP="00E4190E">
      <w:pPr>
        <w:rPr>
          <w:b/>
          <w:color w:val="000000" w:themeColor="text1"/>
          <w:spacing w:val="2"/>
          <w:position w:val="2"/>
          <w:szCs w:val="24"/>
          <w:lang w:val="hr-HR"/>
        </w:rPr>
      </w:pPr>
      <w:r w:rsidRPr="006B7160">
        <w:rPr>
          <w:b/>
          <w:color w:val="000000" w:themeColor="text1"/>
          <w:spacing w:val="2"/>
          <w:position w:val="2"/>
          <w:szCs w:val="24"/>
          <w:lang w:val="hr-HR"/>
        </w:rPr>
        <w:t xml:space="preserve">Preporuke </w:t>
      </w:r>
      <w:r w:rsidR="00DF44D7">
        <w:rPr>
          <w:b/>
          <w:color w:val="000000" w:themeColor="text1"/>
          <w:spacing w:val="2"/>
          <w:position w:val="2"/>
          <w:szCs w:val="24"/>
          <w:lang w:val="hr-HR"/>
        </w:rPr>
        <w:t>o</w:t>
      </w:r>
      <w:r w:rsidRPr="006B7160">
        <w:rPr>
          <w:b/>
          <w:color w:val="000000" w:themeColor="text1"/>
          <w:spacing w:val="2"/>
          <w:position w:val="2"/>
          <w:szCs w:val="24"/>
          <w:lang w:val="hr-HR"/>
        </w:rPr>
        <w:t>mbudsmena Bosne i Hercegovine:</w:t>
      </w:r>
    </w:p>
    <w:p w14:paraId="421FDA1F" w14:textId="5D0F0771" w:rsidR="00E4190E" w:rsidRPr="006B7160" w:rsidRDefault="00597D8F" w:rsidP="00E4190E">
      <w:pPr>
        <w:rPr>
          <w:color w:val="000000" w:themeColor="text1"/>
          <w:spacing w:val="2"/>
          <w:position w:val="2"/>
          <w:szCs w:val="24"/>
          <w:lang w:val="hr-HR"/>
        </w:rPr>
      </w:pPr>
      <w:r>
        <w:rPr>
          <w:noProof/>
          <w:color w:val="000000" w:themeColor="text1"/>
          <w:spacing w:val="2"/>
          <w:position w:val="2"/>
          <w:szCs w:val="24"/>
          <w:lang w:val="hr-HR" w:eastAsia="zh-TW"/>
        </w:rPr>
        <mc:AlternateContent>
          <mc:Choice Requires="wps">
            <w:drawing>
              <wp:anchor distT="0" distB="0" distL="114300" distR="114300" simplePos="0" relativeHeight="251664384" behindDoc="0" locked="0" layoutInCell="1" allowOverlap="1" wp14:anchorId="6E51785F" wp14:editId="623D19AE">
                <wp:simplePos x="0" y="0"/>
                <wp:positionH relativeFrom="column">
                  <wp:posOffset>-17145</wp:posOffset>
                </wp:positionH>
                <wp:positionV relativeFrom="paragraph">
                  <wp:posOffset>100965</wp:posOffset>
                </wp:positionV>
                <wp:extent cx="5935345" cy="1630045"/>
                <wp:effectExtent l="0" t="0" r="8255"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345" cy="1630045"/>
                        </a:xfrm>
                        <a:prstGeom prst="rect">
                          <a:avLst/>
                        </a:prstGeom>
                        <a:solidFill>
                          <a:srgbClr val="FFFFFF"/>
                        </a:solidFill>
                        <a:ln w="9525">
                          <a:solidFill>
                            <a:srgbClr val="000000"/>
                          </a:solidFill>
                          <a:miter lim="800000"/>
                          <a:headEnd/>
                          <a:tailEnd/>
                        </a:ln>
                      </wps:spPr>
                      <wps:txbx>
                        <w:txbxContent>
                          <w:p w14:paraId="339EC489" w14:textId="77777777" w:rsidR="00334A3A" w:rsidRPr="005A070C" w:rsidRDefault="00334A3A" w:rsidP="00E4190E">
                            <w:pPr>
                              <w:rPr>
                                <w:spacing w:val="2"/>
                                <w:position w:val="2"/>
                                <w:szCs w:val="24"/>
                              </w:rPr>
                            </w:pPr>
                          </w:p>
                          <w:p w14:paraId="6CE69CF3" w14:textId="77777777" w:rsidR="00334A3A" w:rsidRDefault="00334A3A" w:rsidP="00E4190E">
                            <w:pPr>
                              <w:rPr>
                                <w:b/>
                                <w:spacing w:val="2"/>
                                <w:position w:val="2"/>
                              </w:rPr>
                            </w:pPr>
                            <w:r w:rsidRPr="00A822EF">
                              <w:rPr>
                                <w:b/>
                                <w:spacing w:val="2"/>
                                <w:position w:val="2"/>
                              </w:rPr>
                              <w:t>Ministarstvu unutrašnjih poslova Hercegovačko-neretvanskog kantona i Policijskoj stanici Centar Mostar:</w:t>
                            </w:r>
                          </w:p>
                          <w:p w14:paraId="662006AB" w14:textId="77777777" w:rsidR="00334A3A" w:rsidRDefault="00334A3A" w:rsidP="00E4190E">
                            <w:pPr>
                              <w:rPr>
                                <w:b/>
                                <w:spacing w:val="2"/>
                                <w:position w:val="2"/>
                              </w:rPr>
                            </w:pPr>
                          </w:p>
                          <w:p w14:paraId="75ACB9A4" w14:textId="77777777" w:rsidR="00334A3A" w:rsidRPr="007557CF" w:rsidRDefault="007557CF" w:rsidP="007557CF">
                            <w:pPr>
                              <w:pStyle w:val="ListParagraph"/>
                              <w:numPr>
                                <w:ilvl w:val="0"/>
                                <w:numId w:val="34"/>
                              </w:numPr>
                              <w:rPr>
                                <w:b/>
                                <w:spacing w:val="2"/>
                                <w:position w:val="2"/>
                              </w:rPr>
                            </w:pPr>
                            <w:r>
                              <w:rPr>
                                <w:szCs w:val="24"/>
                                <w:lang w:val="hr-HR"/>
                              </w:rPr>
                              <w:t>d</w:t>
                            </w:r>
                            <w:r w:rsidR="00334A3A" w:rsidRPr="002621CF">
                              <w:rPr>
                                <w:szCs w:val="24"/>
                                <w:lang w:val="hr-HR"/>
                              </w:rPr>
                              <w:t xml:space="preserve">a </w:t>
                            </w:r>
                            <w:r>
                              <w:rPr>
                                <w:szCs w:val="24"/>
                                <w:lang w:val="hr-HR"/>
                              </w:rPr>
                              <w:t xml:space="preserve">se </w:t>
                            </w:r>
                            <w:r w:rsidR="00334A3A" w:rsidRPr="002621CF">
                              <w:rPr>
                                <w:szCs w:val="24"/>
                                <w:lang w:val="hr-HR"/>
                              </w:rPr>
                              <w:t>izvrš</w:t>
                            </w:r>
                            <w:r>
                              <w:rPr>
                                <w:szCs w:val="24"/>
                                <w:lang w:val="hr-HR"/>
                              </w:rPr>
                              <w:t>i</w:t>
                            </w:r>
                            <w:r w:rsidR="00334A3A" w:rsidRPr="002621CF">
                              <w:rPr>
                                <w:szCs w:val="24"/>
                                <w:lang w:val="hr-HR"/>
                              </w:rPr>
                              <w:t xml:space="preserve"> adaptacij</w:t>
                            </w:r>
                            <w:r>
                              <w:rPr>
                                <w:szCs w:val="24"/>
                                <w:lang w:val="hr-HR"/>
                              </w:rPr>
                              <w:t>a</w:t>
                            </w:r>
                            <w:r w:rsidR="00334A3A" w:rsidRPr="002621CF">
                              <w:rPr>
                                <w:szCs w:val="24"/>
                                <w:lang w:val="hr-HR"/>
                              </w:rPr>
                              <w:t xml:space="preserve"> prostorija za zadržavanje </w:t>
                            </w:r>
                            <w:r w:rsidR="00334A3A">
                              <w:rPr>
                                <w:szCs w:val="24"/>
                                <w:lang w:val="hr-HR"/>
                              </w:rPr>
                              <w:t xml:space="preserve">na način da se </w:t>
                            </w:r>
                            <w:r>
                              <w:rPr>
                                <w:szCs w:val="24"/>
                                <w:lang w:val="hr-HR"/>
                              </w:rPr>
                              <w:t>osigura</w:t>
                            </w:r>
                            <w:r w:rsidR="00334A3A">
                              <w:rPr>
                                <w:szCs w:val="24"/>
                                <w:lang w:val="hr-HR"/>
                              </w:rPr>
                              <w:t xml:space="preserve"> veći stepen prirodnog osvjetljenja</w:t>
                            </w:r>
                            <w:r>
                              <w:rPr>
                                <w:szCs w:val="24"/>
                                <w:lang w:val="hr-HR"/>
                              </w:rPr>
                              <w:t>;</w:t>
                            </w:r>
                          </w:p>
                          <w:p w14:paraId="7E5ABB84" w14:textId="77777777" w:rsidR="00334A3A" w:rsidRPr="001F0A91" w:rsidRDefault="007557CF" w:rsidP="00D17238">
                            <w:pPr>
                              <w:pStyle w:val="ListParagraph"/>
                              <w:numPr>
                                <w:ilvl w:val="0"/>
                                <w:numId w:val="34"/>
                              </w:numPr>
                              <w:spacing w:line="276" w:lineRule="auto"/>
                              <w:rPr>
                                <w:szCs w:val="24"/>
                                <w:lang w:val="hr-HR"/>
                              </w:rPr>
                            </w:pPr>
                            <w:r>
                              <w:rPr>
                                <w:szCs w:val="24"/>
                                <w:lang w:val="hr-HR"/>
                              </w:rPr>
                              <w:t>d</w:t>
                            </w:r>
                            <w:r w:rsidR="00334A3A" w:rsidRPr="001F0A91">
                              <w:rPr>
                                <w:szCs w:val="24"/>
                                <w:lang w:val="hr-HR"/>
                              </w:rPr>
                              <w:t>a</w:t>
                            </w:r>
                            <w:r>
                              <w:rPr>
                                <w:szCs w:val="24"/>
                                <w:lang w:val="hr-HR"/>
                              </w:rPr>
                              <w:t xml:space="preserve"> se</w:t>
                            </w:r>
                            <w:r w:rsidR="00334A3A" w:rsidRPr="001F0A91">
                              <w:rPr>
                                <w:szCs w:val="24"/>
                                <w:lang w:val="hr-HR"/>
                              </w:rPr>
                              <w:t xml:space="preserve"> u prostorijama za zadržavanje instalira taster za pozivanje službenog lica</w:t>
                            </w:r>
                            <w:r>
                              <w:rPr>
                                <w:szCs w:val="24"/>
                                <w:lang w:val="hr-HR"/>
                              </w:rPr>
                              <w:t>.</w:t>
                            </w:r>
                          </w:p>
                          <w:p w14:paraId="79D8A95E" w14:textId="77777777" w:rsidR="00334A3A" w:rsidRPr="00597D8F" w:rsidRDefault="00334A3A" w:rsidP="00D17238">
                            <w:pPr>
                              <w:pStyle w:val="ListParagraph"/>
                              <w:rPr>
                                <w:b/>
                                <w:spacing w:val="2"/>
                                <w:position w:val="2"/>
                                <w:lang w:val="fr-FR"/>
                              </w:rPr>
                            </w:pPr>
                          </w:p>
                          <w:p w14:paraId="07E66314" w14:textId="77777777" w:rsidR="00334A3A" w:rsidRPr="00597D8F" w:rsidRDefault="00334A3A" w:rsidP="00D17238">
                            <w:pPr>
                              <w:pStyle w:val="ListParagraph"/>
                              <w:rPr>
                                <w:b/>
                                <w:spacing w:val="2"/>
                                <w:position w:val="2"/>
                                <w:lang w:val="fr-FR"/>
                              </w:rPr>
                            </w:pPr>
                          </w:p>
                          <w:p w14:paraId="2C73A758" w14:textId="77777777" w:rsidR="00334A3A" w:rsidRPr="00597D8F" w:rsidRDefault="00334A3A" w:rsidP="00E4190E">
                            <w:pPr>
                              <w:rPr>
                                <w:spacing w:val="2"/>
                                <w:position w:val="2"/>
                                <w:lang w:val="fr-FR"/>
                              </w:rPr>
                            </w:pPr>
                          </w:p>
                          <w:p w14:paraId="6BE7B3D5" w14:textId="77777777" w:rsidR="00334A3A" w:rsidRPr="00916A1D" w:rsidRDefault="00334A3A" w:rsidP="00E4190E">
                            <w:pPr>
                              <w:pStyle w:val="ListParagraph"/>
                              <w:rPr>
                                <w:spacing w:val="2"/>
                                <w:position w:val="2"/>
                                <w:lang w:val="sr-Latn-BA"/>
                              </w:rPr>
                            </w:pPr>
                          </w:p>
                          <w:p w14:paraId="32EADC8E" w14:textId="77777777" w:rsidR="00334A3A" w:rsidRPr="00597D8F" w:rsidRDefault="00334A3A" w:rsidP="00E4190E">
                            <w:pPr>
                              <w:rPr>
                                <w:lang w:val="fr-FR"/>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51785F" id="Text Box 2" o:spid="_x0000_s1027" type="#_x0000_t202" style="position:absolute;left:0;text-align:left;margin-left:-1.35pt;margin-top:7.95pt;width:467.35pt;height:1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">
                <v:textbox>
                  <w:txbxContent>
                    <w:p w14:paraId="339EC489" w14:textId="77777777" w:rsidR="00334A3A" w:rsidRPr="005A070C" w:rsidRDefault="00334A3A" w:rsidP="00E4190E">
                      <w:pPr>
                        <w:rPr>
                          <w:spacing w:val="2"/>
                          <w:position w:val="2"/>
                          <w:szCs w:val="24"/>
                        </w:rPr>
                      </w:pPr>
                    </w:p>
                    <w:p w14:paraId="6CE69CF3" w14:textId="77777777" w:rsidR="00334A3A" w:rsidRDefault="00334A3A" w:rsidP="00E4190E">
                      <w:pPr>
                        <w:rPr>
                          <w:b/>
                          <w:spacing w:val="2"/>
                          <w:position w:val="2"/>
                        </w:rPr>
                      </w:pPr>
                      <w:r w:rsidRPr="00A822EF">
                        <w:rPr>
                          <w:b/>
                          <w:spacing w:val="2"/>
                          <w:position w:val="2"/>
                        </w:rPr>
                        <w:t>Ministarstvu unutrašnjih poslova Hercegovačko-neretvanskog kantona i Policijskoj stanici Centar Mostar:</w:t>
                      </w:r>
                    </w:p>
                    <w:p w14:paraId="662006AB" w14:textId="77777777" w:rsidR="00334A3A" w:rsidRDefault="00334A3A" w:rsidP="00E4190E">
                      <w:pPr>
                        <w:rPr>
                          <w:b/>
                          <w:spacing w:val="2"/>
                          <w:position w:val="2"/>
                        </w:rPr>
                      </w:pPr>
                    </w:p>
                    <w:p w14:paraId="75ACB9A4" w14:textId="77777777" w:rsidR="00334A3A" w:rsidRPr="007557CF" w:rsidRDefault="007557CF" w:rsidP="007557CF">
                      <w:pPr>
                        <w:pStyle w:val="ListParagraph"/>
                        <w:numPr>
                          <w:ilvl w:val="0"/>
                          <w:numId w:val="34"/>
                        </w:numPr>
                        <w:rPr>
                          <w:b/>
                          <w:spacing w:val="2"/>
                          <w:position w:val="2"/>
                        </w:rPr>
                      </w:pPr>
                      <w:r>
                        <w:rPr>
                          <w:szCs w:val="24"/>
                          <w:lang w:val="hr-HR"/>
                        </w:rPr>
                        <w:t>d</w:t>
                      </w:r>
                      <w:r w:rsidR="00334A3A" w:rsidRPr="002621CF">
                        <w:rPr>
                          <w:szCs w:val="24"/>
                          <w:lang w:val="hr-HR"/>
                        </w:rPr>
                        <w:t xml:space="preserve">a </w:t>
                      </w:r>
                      <w:r>
                        <w:rPr>
                          <w:szCs w:val="24"/>
                          <w:lang w:val="hr-HR"/>
                        </w:rPr>
                        <w:t xml:space="preserve">se </w:t>
                      </w:r>
                      <w:r w:rsidR="00334A3A" w:rsidRPr="002621CF">
                        <w:rPr>
                          <w:szCs w:val="24"/>
                          <w:lang w:val="hr-HR"/>
                        </w:rPr>
                        <w:t>izvrš</w:t>
                      </w:r>
                      <w:r>
                        <w:rPr>
                          <w:szCs w:val="24"/>
                          <w:lang w:val="hr-HR"/>
                        </w:rPr>
                        <w:t>i</w:t>
                      </w:r>
                      <w:r w:rsidR="00334A3A" w:rsidRPr="002621CF">
                        <w:rPr>
                          <w:szCs w:val="24"/>
                          <w:lang w:val="hr-HR"/>
                        </w:rPr>
                        <w:t xml:space="preserve"> adaptacij</w:t>
                      </w:r>
                      <w:r>
                        <w:rPr>
                          <w:szCs w:val="24"/>
                          <w:lang w:val="hr-HR"/>
                        </w:rPr>
                        <w:t>a</w:t>
                      </w:r>
                      <w:r w:rsidR="00334A3A" w:rsidRPr="002621CF">
                        <w:rPr>
                          <w:szCs w:val="24"/>
                          <w:lang w:val="hr-HR"/>
                        </w:rPr>
                        <w:t xml:space="preserve"> prostorija za zadržavanje </w:t>
                      </w:r>
                      <w:r w:rsidR="00334A3A">
                        <w:rPr>
                          <w:szCs w:val="24"/>
                          <w:lang w:val="hr-HR"/>
                        </w:rPr>
                        <w:t xml:space="preserve">na način da se </w:t>
                      </w:r>
                      <w:r>
                        <w:rPr>
                          <w:szCs w:val="24"/>
                          <w:lang w:val="hr-HR"/>
                        </w:rPr>
                        <w:t>osigura</w:t>
                      </w:r>
                      <w:r w:rsidR="00334A3A">
                        <w:rPr>
                          <w:szCs w:val="24"/>
                          <w:lang w:val="hr-HR"/>
                        </w:rPr>
                        <w:t xml:space="preserve"> veći stepen prirodnog osvjetljenja</w:t>
                      </w:r>
                      <w:r>
                        <w:rPr>
                          <w:szCs w:val="24"/>
                          <w:lang w:val="hr-HR"/>
                        </w:rPr>
                        <w:t>;</w:t>
                      </w:r>
                    </w:p>
                    <w:p w14:paraId="7E5ABB84" w14:textId="77777777" w:rsidR="00334A3A" w:rsidRPr="001F0A91" w:rsidRDefault="007557CF" w:rsidP="00D17238">
                      <w:pPr>
                        <w:pStyle w:val="ListParagraph"/>
                        <w:numPr>
                          <w:ilvl w:val="0"/>
                          <w:numId w:val="34"/>
                        </w:numPr>
                        <w:spacing w:line="276" w:lineRule="auto"/>
                        <w:rPr>
                          <w:szCs w:val="24"/>
                          <w:lang w:val="hr-HR"/>
                        </w:rPr>
                      </w:pPr>
                      <w:r>
                        <w:rPr>
                          <w:szCs w:val="24"/>
                          <w:lang w:val="hr-HR"/>
                        </w:rPr>
                        <w:t>d</w:t>
                      </w:r>
                      <w:r w:rsidR="00334A3A" w:rsidRPr="001F0A91">
                        <w:rPr>
                          <w:szCs w:val="24"/>
                          <w:lang w:val="hr-HR"/>
                        </w:rPr>
                        <w:t>a</w:t>
                      </w:r>
                      <w:r>
                        <w:rPr>
                          <w:szCs w:val="24"/>
                          <w:lang w:val="hr-HR"/>
                        </w:rPr>
                        <w:t xml:space="preserve"> se</w:t>
                      </w:r>
                      <w:r w:rsidR="00334A3A" w:rsidRPr="001F0A91">
                        <w:rPr>
                          <w:szCs w:val="24"/>
                          <w:lang w:val="hr-HR"/>
                        </w:rPr>
                        <w:t xml:space="preserve"> u prostorijama za zadržavanje instalira taster za pozivanje službenog lica</w:t>
                      </w:r>
                      <w:r>
                        <w:rPr>
                          <w:szCs w:val="24"/>
                          <w:lang w:val="hr-HR"/>
                        </w:rPr>
                        <w:t>.</w:t>
                      </w:r>
                    </w:p>
                    <w:p w14:paraId="79D8A95E" w14:textId="77777777" w:rsidR="00334A3A" w:rsidRPr="00597D8F" w:rsidRDefault="00334A3A" w:rsidP="00D17238">
                      <w:pPr>
                        <w:pStyle w:val="ListParagraph"/>
                        <w:rPr>
                          <w:b/>
                          <w:spacing w:val="2"/>
                          <w:position w:val="2"/>
                          <w:lang w:val="fr-FR"/>
                        </w:rPr>
                      </w:pPr>
                    </w:p>
                    <w:p w14:paraId="07E66314" w14:textId="77777777" w:rsidR="00334A3A" w:rsidRPr="00597D8F" w:rsidRDefault="00334A3A" w:rsidP="00D17238">
                      <w:pPr>
                        <w:pStyle w:val="ListParagraph"/>
                        <w:rPr>
                          <w:b/>
                          <w:spacing w:val="2"/>
                          <w:position w:val="2"/>
                          <w:lang w:val="fr-FR"/>
                        </w:rPr>
                      </w:pPr>
                    </w:p>
                    <w:p w14:paraId="2C73A758" w14:textId="77777777" w:rsidR="00334A3A" w:rsidRPr="00597D8F" w:rsidRDefault="00334A3A" w:rsidP="00E4190E">
                      <w:pPr>
                        <w:rPr>
                          <w:spacing w:val="2"/>
                          <w:position w:val="2"/>
                          <w:lang w:val="fr-FR"/>
                        </w:rPr>
                      </w:pPr>
                    </w:p>
                    <w:p w14:paraId="6BE7B3D5" w14:textId="77777777" w:rsidR="00334A3A" w:rsidRPr="00916A1D" w:rsidRDefault="00334A3A" w:rsidP="00E4190E">
                      <w:pPr>
                        <w:pStyle w:val="ListParagraph"/>
                        <w:rPr>
                          <w:spacing w:val="2"/>
                          <w:position w:val="2"/>
                          <w:lang w:val="sr-Latn-BA"/>
                        </w:rPr>
                      </w:pPr>
                    </w:p>
                    <w:p w14:paraId="32EADC8E" w14:textId="77777777" w:rsidR="00334A3A" w:rsidRPr="00597D8F" w:rsidRDefault="00334A3A" w:rsidP="00E4190E">
                      <w:pPr>
                        <w:rPr>
                          <w:lang w:val="fr-FR"/>
                        </w:rPr>
                      </w:pPr>
                    </w:p>
                  </w:txbxContent>
                </v:textbox>
              </v:shape>
            </w:pict>
          </mc:Fallback>
        </mc:AlternateContent>
      </w:r>
    </w:p>
    <w:p w14:paraId="5AFFB119" w14:textId="77777777" w:rsidR="00E4190E" w:rsidRPr="006B7160" w:rsidRDefault="00E4190E" w:rsidP="00E4190E">
      <w:pPr>
        <w:rPr>
          <w:color w:val="000000" w:themeColor="text1"/>
          <w:spacing w:val="2"/>
          <w:position w:val="2"/>
          <w:szCs w:val="24"/>
          <w:lang w:val="hr-HR"/>
        </w:rPr>
      </w:pPr>
    </w:p>
    <w:p w14:paraId="1E3A041F" w14:textId="77777777" w:rsidR="00E4190E" w:rsidRPr="006B7160" w:rsidRDefault="00E4190E" w:rsidP="00E4190E">
      <w:pPr>
        <w:rPr>
          <w:color w:val="000000" w:themeColor="text1"/>
          <w:spacing w:val="2"/>
          <w:position w:val="2"/>
          <w:szCs w:val="24"/>
          <w:lang w:val="hr-HR"/>
        </w:rPr>
      </w:pPr>
    </w:p>
    <w:p w14:paraId="32BCCC4A" w14:textId="77777777" w:rsidR="00E4190E" w:rsidRPr="006B7160" w:rsidRDefault="00E4190E" w:rsidP="00E4190E">
      <w:pPr>
        <w:rPr>
          <w:color w:val="000000" w:themeColor="text1"/>
          <w:spacing w:val="2"/>
          <w:position w:val="2"/>
          <w:szCs w:val="24"/>
          <w:lang w:val="hr-HR"/>
        </w:rPr>
      </w:pPr>
    </w:p>
    <w:p w14:paraId="0FF6011C" w14:textId="77777777" w:rsidR="00E4190E" w:rsidRPr="006B7160" w:rsidRDefault="00E4190E" w:rsidP="00E4190E">
      <w:pPr>
        <w:rPr>
          <w:color w:val="000000" w:themeColor="text1"/>
          <w:spacing w:val="2"/>
          <w:position w:val="2"/>
          <w:szCs w:val="24"/>
          <w:lang w:val="hr-HR"/>
        </w:rPr>
      </w:pPr>
    </w:p>
    <w:p w14:paraId="6B955AEC" w14:textId="77777777" w:rsidR="00E4190E" w:rsidRPr="006B7160" w:rsidRDefault="00E4190E" w:rsidP="00E4190E">
      <w:pPr>
        <w:rPr>
          <w:color w:val="000000" w:themeColor="text1"/>
          <w:spacing w:val="2"/>
          <w:position w:val="2"/>
          <w:szCs w:val="24"/>
          <w:lang w:val="hr-HR"/>
        </w:rPr>
      </w:pPr>
    </w:p>
    <w:p w14:paraId="5BCE0213" w14:textId="77777777" w:rsidR="00E4190E" w:rsidRPr="006B7160" w:rsidRDefault="00E4190E" w:rsidP="00E4190E">
      <w:pPr>
        <w:rPr>
          <w:color w:val="000000" w:themeColor="text1"/>
          <w:spacing w:val="2"/>
          <w:position w:val="2"/>
          <w:szCs w:val="24"/>
          <w:lang w:val="hr-HR"/>
        </w:rPr>
      </w:pPr>
    </w:p>
    <w:p w14:paraId="093273F0" w14:textId="77777777" w:rsidR="00E4190E" w:rsidRPr="006B7160" w:rsidRDefault="00E4190E" w:rsidP="00E4190E">
      <w:pPr>
        <w:rPr>
          <w:color w:val="000000" w:themeColor="text1"/>
          <w:spacing w:val="2"/>
          <w:position w:val="2"/>
          <w:szCs w:val="24"/>
          <w:lang w:val="hr-HR"/>
        </w:rPr>
      </w:pPr>
    </w:p>
    <w:p w14:paraId="6F967A47" w14:textId="77777777" w:rsidR="00E4190E" w:rsidRPr="006B7160" w:rsidRDefault="00E4190E" w:rsidP="00E4190E">
      <w:pPr>
        <w:rPr>
          <w:color w:val="000000" w:themeColor="text1"/>
          <w:szCs w:val="24"/>
          <w:lang w:val="hr-HR"/>
        </w:rPr>
      </w:pPr>
    </w:p>
    <w:p w14:paraId="7ADDE98E" w14:textId="77777777" w:rsidR="00F10A54" w:rsidRPr="006B7160" w:rsidRDefault="00F10A54" w:rsidP="00797328">
      <w:pPr>
        <w:pStyle w:val="Heading2"/>
        <w:rPr>
          <w:color w:val="000000" w:themeColor="text1"/>
          <w:lang w:val="hr-HR"/>
        </w:rPr>
      </w:pPr>
    </w:p>
    <w:p w14:paraId="2E55DEDA" w14:textId="77777777" w:rsidR="000E26CC" w:rsidRPr="006B7160" w:rsidRDefault="000E26CC">
      <w:pPr>
        <w:jc w:val="left"/>
        <w:rPr>
          <w:b/>
          <w:color w:val="000000" w:themeColor="text1"/>
          <w:szCs w:val="24"/>
          <w:lang w:val="hr-HR"/>
        </w:rPr>
      </w:pPr>
      <w:r w:rsidRPr="006B7160">
        <w:rPr>
          <w:color w:val="000000" w:themeColor="text1"/>
          <w:lang w:val="hr-HR"/>
        </w:rPr>
        <w:br w:type="page"/>
      </w:r>
    </w:p>
    <w:p w14:paraId="2F532B2F" w14:textId="77777777" w:rsidR="001B319D" w:rsidRPr="006B7160" w:rsidRDefault="001B319D" w:rsidP="001B319D">
      <w:pPr>
        <w:pStyle w:val="Heading2"/>
        <w:ind w:left="900" w:firstLine="0"/>
        <w:rPr>
          <w:color w:val="000000" w:themeColor="text1"/>
          <w:lang w:val="hr-HR"/>
        </w:rPr>
      </w:pPr>
    </w:p>
    <w:p w14:paraId="24AC89AF" w14:textId="77777777" w:rsidR="00C57E86" w:rsidRPr="006B7160" w:rsidRDefault="00C57E86" w:rsidP="00797328">
      <w:pPr>
        <w:pStyle w:val="Heading2"/>
        <w:numPr>
          <w:ilvl w:val="1"/>
          <w:numId w:val="33"/>
        </w:numPr>
        <w:rPr>
          <w:color w:val="000000" w:themeColor="text1"/>
          <w:lang w:val="hr-HR"/>
        </w:rPr>
      </w:pPr>
      <w:bookmarkStart w:id="35" w:name="_Toc166485030"/>
      <w:r w:rsidRPr="006B7160">
        <w:rPr>
          <w:color w:val="000000" w:themeColor="text1"/>
          <w:lang w:val="hr-HR"/>
        </w:rPr>
        <w:t>Policija Brčko distrikta Bosne i Hercegovine</w:t>
      </w:r>
      <w:bookmarkEnd w:id="35"/>
      <w:r w:rsidRPr="006B7160">
        <w:rPr>
          <w:color w:val="000000" w:themeColor="text1"/>
          <w:lang w:val="hr-HR"/>
        </w:rPr>
        <w:tab/>
      </w:r>
    </w:p>
    <w:p w14:paraId="0A2ACFBA" w14:textId="77777777" w:rsidR="000E26CC" w:rsidRPr="006B7160" w:rsidRDefault="000E26CC" w:rsidP="000E26CC">
      <w:pPr>
        <w:rPr>
          <w:color w:val="000000" w:themeColor="text1"/>
          <w:lang w:val="hr-HR"/>
        </w:rPr>
      </w:pPr>
    </w:p>
    <w:p w14:paraId="276FBB2F" w14:textId="77777777" w:rsidR="000E26CC" w:rsidRPr="006B7160" w:rsidRDefault="00A73C7D" w:rsidP="00D17238">
      <w:pPr>
        <w:rPr>
          <w:color w:val="000000" w:themeColor="text1"/>
          <w:lang w:val="hr-HR"/>
        </w:rPr>
      </w:pPr>
      <w:r w:rsidRPr="006B7160">
        <w:rPr>
          <w:color w:val="000000" w:themeColor="text1"/>
          <w:lang w:val="hr-HR"/>
        </w:rPr>
        <w:t xml:space="preserve">Vlada </w:t>
      </w:r>
      <w:r w:rsidR="00786742" w:rsidRPr="006B7160">
        <w:rPr>
          <w:color w:val="000000" w:themeColor="text1"/>
          <w:lang w:val="hr-HR"/>
        </w:rPr>
        <w:t xml:space="preserve">Brčko </w:t>
      </w:r>
      <w:r w:rsidR="007557CF">
        <w:rPr>
          <w:color w:val="000000" w:themeColor="text1"/>
          <w:lang w:val="hr-HR"/>
        </w:rPr>
        <w:t>d</w:t>
      </w:r>
      <w:r w:rsidR="00786742" w:rsidRPr="006B7160">
        <w:rPr>
          <w:color w:val="000000" w:themeColor="text1"/>
          <w:lang w:val="hr-HR"/>
        </w:rPr>
        <w:t>istrikta Bosne i Hercegovine</w:t>
      </w:r>
      <w:r w:rsidRPr="006B7160">
        <w:rPr>
          <w:color w:val="000000" w:themeColor="text1"/>
          <w:lang w:val="hr-HR"/>
        </w:rPr>
        <w:t xml:space="preserve"> </w:t>
      </w:r>
      <w:r w:rsidR="00786742" w:rsidRPr="006B7160">
        <w:rPr>
          <w:color w:val="000000" w:themeColor="text1"/>
          <w:lang w:val="hr-HR"/>
        </w:rPr>
        <w:t xml:space="preserve">nije dostavila informacije o stepenu </w:t>
      </w:r>
      <w:r w:rsidRPr="006B7160">
        <w:rPr>
          <w:color w:val="000000" w:themeColor="text1"/>
          <w:lang w:val="hr-HR"/>
        </w:rPr>
        <w:t>impleme</w:t>
      </w:r>
      <w:r w:rsidR="00786742" w:rsidRPr="006B7160">
        <w:rPr>
          <w:color w:val="000000" w:themeColor="text1"/>
          <w:lang w:val="hr-HR"/>
        </w:rPr>
        <w:t>n</w:t>
      </w:r>
      <w:r w:rsidRPr="006B7160">
        <w:rPr>
          <w:color w:val="000000" w:themeColor="text1"/>
          <w:lang w:val="hr-HR"/>
        </w:rPr>
        <w:t>t</w:t>
      </w:r>
      <w:r w:rsidR="00786742" w:rsidRPr="006B7160">
        <w:rPr>
          <w:color w:val="000000" w:themeColor="text1"/>
          <w:lang w:val="hr-HR"/>
        </w:rPr>
        <w:t>acije generalnih</w:t>
      </w:r>
      <w:r w:rsidR="00E97A68">
        <w:rPr>
          <w:color w:val="000000" w:themeColor="text1"/>
          <w:lang w:val="hr-HR"/>
        </w:rPr>
        <w:t xml:space="preserve"> </w:t>
      </w:r>
      <w:r w:rsidR="00786742" w:rsidRPr="006B7160">
        <w:rPr>
          <w:color w:val="000000" w:themeColor="text1"/>
          <w:lang w:val="hr-HR"/>
        </w:rPr>
        <w:t>preporuka iz Specijalnog izvještaja iz 2019</w:t>
      </w:r>
      <w:r w:rsidR="007557CF">
        <w:rPr>
          <w:color w:val="000000" w:themeColor="text1"/>
          <w:lang w:val="hr-HR"/>
        </w:rPr>
        <w:t>.</w:t>
      </w:r>
      <w:r w:rsidR="00786742" w:rsidRPr="006B7160">
        <w:rPr>
          <w:color w:val="000000" w:themeColor="text1"/>
          <w:lang w:val="hr-HR"/>
        </w:rPr>
        <w:t xml:space="preserve"> godine</w:t>
      </w:r>
      <w:r w:rsidR="007557CF">
        <w:rPr>
          <w:color w:val="000000" w:themeColor="text1"/>
          <w:lang w:val="hr-HR"/>
        </w:rPr>
        <w:t>.</w:t>
      </w:r>
      <w:r w:rsidR="00786742" w:rsidRPr="006B7160">
        <w:rPr>
          <w:rStyle w:val="FootnoteReference"/>
          <w:color w:val="000000" w:themeColor="text1"/>
          <w:lang w:val="hr-HR"/>
        </w:rPr>
        <w:footnoteReference w:id="98"/>
      </w:r>
    </w:p>
    <w:p w14:paraId="046CBECA" w14:textId="77777777" w:rsidR="000E26CC" w:rsidRPr="006B7160" w:rsidRDefault="000E26CC" w:rsidP="00D17238">
      <w:pPr>
        <w:rPr>
          <w:color w:val="000000" w:themeColor="text1"/>
          <w:lang w:val="hr-HR"/>
        </w:rPr>
      </w:pPr>
    </w:p>
    <w:p w14:paraId="5ADFEE26" w14:textId="77777777" w:rsidR="001B319D" w:rsidRPr="006B7160" w:rsidRDefault="001B319D" w:rsidP="001B319D">
      <w:pPr>
        <w:rPr>
          <w:color w:val="000000" w:themeColor="text1"/>
          <w:szCs w:val="24"/>
          <w:lang w:val="hr-HR"/>
        </w:rPr>
      </w:pPr>
      <w:r w:rsidRPr="006B7160">
        <w:rPr>
          <w:color w:val="000000" w:themeColor="text1"/>
          <w:szCs w:val="24"/>
          <w:lang w:val="hr-HR"/>
        </w:rPr>
        <w:t xml:space="preserve">Brčko distrikt Bosne i Hercegovine je jedinstvena administrativna jedinica lokalne samouprave koja je pod suverenitetom Bosne i Hercegovine. Brčko distrikt Bosne i Hercegovine ima </w:t>
      </w:r>
      <w:r w:rsidR="007557CF">
        <w:rPr>
          <w:color w:val="000000" w:themeColor="text1"/>
          <w:szCs w:val="24"/>
          <w:lang w:val="hr-HR"/>
        </w:rPr>
        <w:t>vlastitu</w:t>
      </w:r>
      <w:r w:rsidRPr="006B7160">
        <w:rPr>
          <w:color w:val="000000" w:themeColor="text1"/>
          <w:szCs w:val="24"/>
          <w:lang w:val="hr-HR"/>
        </w:rPr>
        <w:t xml:space="preserve"> policiju, koja obavlja sve policijske funkcije predviđene Zakonom o policiji Brčko distrikta Bosne i Hercegovin</w:t>
      </w:r>
      <w:r w:rsidR="007557CF">
        <w:rPr>
          <w:color w:val="000000" w:themeColor="text1"/>
          <w:szCs w:val="24"/>
          <w:lang w:val="hr-HR"/>
        </w:rPr>
        <w:t>e.</w:t>
      </w:r>
      <w:r w:rsidRPr="006B7160">
        <w:rPr>
          <w:rStyle w:val="FootnoteReference"/>
          <w:color w:val="000000" w:themeColor="text1"/>
          <w:szCs w:val="24"/>
          <w:lang w:val="hr-HR"/>
        </w:rPr>
        <w:footnoteReference w:id="99"/>
      </w:r>
    </w:p>
    <w:p w14:paraId="5BC00C6F" w14:textId="77777777" w:rsidR="00B62436" w:rsidRPr="006B7160" w:rsidRDefault="00B62436" w:rsidP="001B319D">
      <w:pPr>
        <w:rPr>
          <w:color w:val="000000" w:themeColor="text1"/>
          <w:szCs w:val="24"/>
          <w:lang w:val="hr-HR"/>
        </w:rPr>
      </w:pPr>
    </w:p>
    <w:p w14:paraId="71A9D5FD" w14:textId="77777777" w:rsidR="001B319D" w:rsidRPr="006B7160" w:rsidRDefault="001B319D" w:rsidP="001B319D">
      <w:pPr>
        <w:rPr>
          <w:color w:val="000000" w:themeColor="text1"/>
          <w:szCs w:val="24"/>
          <w:lang w:val="hr-HR"/>
        </w:rPr>
      </w:pPr>
      <w:r w:rsidRPr="006B7160">
        <w:rPr>
          <w:color w:val="000000" w:themeColor="text1"/>
          <w:szCs w:val="24"/>
          <w:lang w:val="hr-HR"/>
        </w:rPr>
        <w:t>Policiju Brčkog distrikta Bosne i Hercegovine čini 11 organizaci</w:t>
      </w:r>
      <w:r w:rsidR="007557CF">
        <w:rPr>
          <w:color w:val="000000" w:themeColor="text1"/>
          <w:szCs w:val="24"/>
          <w:lang w:val="hr-HR"/>
        </w:rPr>
        <w:t>jskih</w:t>
      </w:r>
      <w:r w:rsidRPr="006B7160">
        <w:rPr>
          <w:color w:val="000000" w:themeColor="text1"/>
          <w:szCs w:val="24"/>
          <w:lang w:val="hr-HR"/>
        </w:rPr>
        <w:t xml:space="preserve"> struktura; </w:t>
      </w:r>
      <w:r w:rsidR="007557CF">
        <w:rPr>
          <w:color w:val="000000" w:themeColor="text1"/>
          <w:szCs w:val="24"/>
          <w:lang w:val="hr-HR"/>
        </w:rPr>
        <w:t>š</w:t>
      </w:r>
      <w:r w:rsidRPr="006B7160">
        <w:rPr>
          <w:color w:val="000000" w:themeColor="text1"/>
          <w:szCs w:val="24"/>
          <w:lang w:val="hr-HR"/>
        </w:rPr>
        <w:t xml:space="preserve">ef Policije Brčko distrikta Bosne i Hercegovini, zamjenik </w:t>
      </w:r>
      <w:r w:rsidR="007557CF">
        <w:rPr>
          <w:color w:val="000000" w:themeColor="text1"/>
          <w:szCs w:val="24"/>
          <w:lang w:val="hr-HR"/>
        </w:rPr>
        <w:t>š</w:t>
      </w:r>
      <w:r w:rsidRPr="006B7160">
        <w:rPr>
          <w:color w:val="000000" w:themeColor="text1"/>
          <w:szCs w:val="24"/>
          <w:lang w:val="hr-HR"/>
        </w:rPr>
        <w:t xml:space="preserve">efa Policije, Kabinet, pomoćnik </w:t>
      </w:r>
      <w:r w:rsidR="007557CF">
        <w:rPr>
          <w:color w:val="000000" w:themeColor="text1"/>
          <w:szCs w:val="24"/>
          <w:lang w:val="hr-HR"/>
        </w:rPr>
        <w:t>š</w:t>
      </w:r>
      <w:r w:rsidRPr="006B7160">
        <w:rPr>
          <w:color w:val="000000" w:themeColor="text1"/>
          <w:szCs w:val="24"/>
          <w:lang w:val="hr-HR"/>
        </w:rPr>
        <w:t>efa Policije, Jedinica za profesionalne standarde, Operativno</w:t>
      </w:r>
      <w:r w:rsidR="007557CF">
        <w:rPr>
          <w:color w:val="000000" w:themeColor="text1"/>
          <w:szCs w:val="24"/>
          <w:lang w:val="hr-HR"/>
        </w:rPr>
        <w:t>-</w:t>
      </w:r>
      <w:r w:rsidRPr="006B7160">
        <w:rPr>
          <w:color w:val="000000" w:themeColor="text1"/>
          <w:szCs w:val="24"/>
          <w:lang w:val="hr-HR"/>
        </w:rPr>
        <w:t>komunikacijski centar, Jedinica specijalne policije, Jedinica op</w:t>
      </w:r>
      <w:r w:rsidR="007557CF">
        <w:rPr>
          <w:color w:val="000000" w:themeColor="text1"/>
          <w:szCs w:val="24"/>
          <w:lang w:val="hr-HR"/>
        </w:rPr>
        <w:t>ć</w:t>
      </w:r>
      <w:r w:rsidRPr="006B7160">
        <w:rPr>
          <w:color w:val="000000" w:themeColor="text1"/>
          <w:szCs w:val="24"/>
          <w:lang w:val="hr-HR"/>
        </w:rPr>
        <w:t>e policije, Jedinica saobraćajne policije, Jedinica za istraživanje ratnih zločina, Jedinica za sprečavanje i suzbijanje terorizma i ekstremnog nasilja, Jedinica kriminalističke policije i Jedinica za administrativno</w:t>
      </w:r>
      <w:r w:rsidR="007557CF">
        <w:rPr>
          <w:color w:val="000000" w:themeColor="text1"/>
          <w:szCs w:val="24"/>
          <w:lang w:val="hr-HR"/>
        </w:rPr>
        <w:t>-</w:t>
      </w:r>
      <w:r w:rsidRPr="006B7160">
        <w:rPr>
          <w:color w:val="000000" w:themeColor="text1"/>
          <w:szCs w:val="24"/>
          <w:lang w:val="hr-HR"/>
        </w:rPr>
        <w:t xml:space="preserve">finansijske, tehničke poslove i logistiku. </w:t>
      </w:r>
    </w:p>
    <w:p w14:paraId="1B8338AF" w14:textId="77777777" w:rsidR="001B319D" w:rsidRPr="006B7160" w:rsidRDefault="001B319D" w:rsidP="001B319D">
      <w:pPr>
        <w:rPr>
          <w:b/>
          <w:color w:val="000000" w:themeColor="text1"/>
          <w:szCs w:val="24"/>
          <w:lang w:val="hr-HR"/>
        </w:rPr>
      </w:pPr>
    </w:p>
    <w:p w14:paraId="14224919" w14:textId="77777777" w:rsidR="001B319D" w:rsidRPr="006B7160" w:rsidRDefault="001B319D" w:rsidP="001B319D">
      <w:pPr>
        <w:rPr>
          <w:color w:val="000000" w:themeColor="text1"/>
          <w:szCs w:val="24"/>
          <w:lang w:val="hr-HR"/>
        </w:rPr>
      </w:pPr>
      <w:r w:rsidRPr="006B7160">
        <w:rPr>
          <w:color w:val="000000" w:themeColor="text1"/>
          <w:szCs w:val="24"/>
          <w:lang w:val="hr-HR"/>
        </w:rPr>
        <w:t>Posjeta Policiji Brčko distrikta Bosne i Hercegovine obavljena je dana 13.</w:t>
      </w:r>
      <w:r w:rsidR="007557CF">
        <w:rPr>
          <w:color w:val="000000" w:themeColor="text1"/>
          <w:szCs w:val="24"/>
          <w:lang w:val="hr-HR"/>
        </w:rPr>
        <w:t xml:space="preserve"> </w:t>
      </w:r>
      <w:r w:rsidRPr="006B7160">
        <w:rPr>
          <w:color w:val="000000" w:themeColor="text1"/>
          <w:szCs w:val="24"/>
          <w:lang w:val="hr-HR"/>
        </w:rPr>
        <w:t>12.</w:t>
      </w:r>
      <w:r w:rsidR="007557CF">
        <w:rPr>
          <w:color w:val="000000" w:themeColor="text1"/>
          <w:szCs w:val="24"/>
          <w:lang w:val="hr-HR"/>
        </w:rPr>
        <w:t xml:space="preserve"> </w:t>
      </w:r>
      <w:r w:rsidRPr="006B7160">
        <w:rPr>
          <w:color w:val="000000" w:themeColor="text1"/>
          <w:szCs w:val="24"/>
          <w:lang w:val="hr-HR"/>
        </w:rPr>
        <w:t xml:space="preserve">2023. godine. </w:t>
      </w:r>
    </w:p>
    <w:p w14:paraId="025B0E6A" w14:textId="77777777" w:rsidR="001B319D" w:rsidRPr="006B7160" w:rsidRDefault="001B319D" w:rsidP="001B319D">
      <w:pPr>
        <w:rPr>
          <w:color w:val="000000" w:themeColor="text1"/>
          <w:szCs w:val="24"/>
          <w:lang w:val="hr-HR"/>
        </w:rPr>
      </w:pPr>
    </w:p>
    <w:p w14:paraId="7A44B32C" w14:textId="77777777" w:rsidR="001B319D" w:rsidRPr="006B7160" w:rsidRDefault="001B319D" w:rsidP="001B319D">
      <w:pPr>
        <w:rPr>
          <w:b/>
          <w:color w:val="000000" w:themeColor="text1"/>
          <w:szCs w:val="24"/>
          <w:lang w:val="hr-HR"/>
        </w:rPr>
      </w:pPr>
      <w:r w:rsidRPr="006B7160">
        <w:rPr>
          <w:b/>
          <w:color w:val="000000" w:themeColor="text1"/>
          <w:szCs w:val="24"/>
          <w:lang w:val="hr-HR"/>
        </w:rPr>
        <w:t>Razgovor s predstavnicima Uprave</w:t>
      </w:r>
    </w:p>
    <w:p w14:paraId="389AA7CE" w14:textId="77777777" w:rsidR="001B319D" w:rsidRPr="006B7160" w:rsidRDefault="001B319D" w:rsidP="001B319D">
      <w:pPr>
        <w:rPr>
          <w:color w:val="000000" w:themeColor="text1"/>
          <w:szCs w:val="24"/>
          <w:lang w:val="hr-HR"/>
        </w:rPr>
      </w:pPr>
      <w:r w:rsidRPr="006B7160">
        <w:rPr>
          <w:color w:val="000000" w:themeColor="text1"/>
          <w:szCs w:val="24"/>
          <w:lang w:val="hr-HR"/>
        </w:rPr>
        <w:t xml:space="preserve"> </w:t>
      </w:r>
    </w:p>
    <w:p w14:paraId="20246E51" w14:textId="77777777" w:rsidR="00B62436" w:rsidRPr="006B7160" w:rsidRDefault="001B319D" w:rsidP="001B319D">
      <w:pPr>
        <w:rPr>
          <w:color w:val="000000" w:themeColor="text1"/>
          <w:szCs w:val="24"/>
          <w:lang w:val="hr-HR"/>
        </w:rPr>
      </w:pPr>
      <w:r w:rsidRPr="006B7160">
        <w:rPr>
          <w:color w:val="000000" w:themeColor="text1"/>
          <w:szCs w:val="24"/>
          <w:lang w:val="hr-HR"/>
        </w:rPr>
        <w:t>Prilikom posjete obavljen je razgovor sa zamjenikom šefa Policije Brčko distrikta Bosne i Hercegovine</w:t>
      </w:r>
      <w:r w:rsidRPr="006B7160">
        <w:rPr>
          <w:rStyle w:val="FootnoteReference"/>
          <w:color w:val="000000" w:themeColor="text1"/>
          <w:szCs w:val="24"/>
          <w:lang w:val="hr-HR"/>
        </w:rPr>
        <w:footnoteReference w:id="100"/>
      </w:r>
      <w:r w:rsidRPr="006B7160">
        <w:rPr>
          <w:color w:val="000000" w:themeColor="text1"/>
          <w:szCs w:val="24"/>
          <w:lang w:val="hr-HR"/>
        </w:rPr>
        <w:t xml:space="preserve"> i zamjenikom komandira Jedinice op</w:t>
      </w:r>
      <w:r w:rsidR="00AC4415">
        <w:rPr>
          <w:color w:val="000000" w:themeColor="text1"/>
          <w:szCs w:val="24"/>
          <w:lang w:val="hr-HR"/>
        </w:rPr>
        <w:t>ć</w:t>
      </w:r>
      <w:r w:rsidRPr="006B7160">
        <w:rPr>
          <w:color w:val="000000" w:themeColor="text1"/>
          <w:szCs w:val="24"/>
          <w:lang w:val="hr-HR"/>
        </w:rPr>
        <w:t>e policije</w:t>
      </w:r>
      <w:r w:rsidR="00AC4415">
        <w:rPr>
          <w:color w:val="000000" w:themeColor="text1"/>
          <w:szCs w:val="24"/>
          <w:lang w:val="hr-HR"/>
        </w:rPr>
        <w:t>,</w:t>
      </w:r>
      <w:r w:rsidRPr="006B7160">
        <w:rPr>
          <w:rStyle w:val="FootnoteReference"/>
          <w:color w:val="000000" w:themeColor="text1"/>
          <w:szCs w:val="24"/>
          <w:lang w:val="hr-HR"/>
        </w:rPr>
        <w:footnoteReference w:id="101"/>
      </w:r>
      <w:r w:rsidRPr="006B7160">
        <w:rPr>
          <w:color w:val="000000" w:themeColor="text1"/>
          <w:szCs w:val="24"/>
          <w:lang w:val="hr-HR"/>
        </w:rPr>
        <w:t xml:space="preserve"> u čijoj su nadležnosti prostorije za zadržavanje lica. </w:t>
      </w:r>
    </w:p>
    <w:p w14:paraId="30A8E328" w14:textId="77777777" w:rsidR="00B62436" w:rsidRPr="006B7160" w:rsidRDefault="00B62436" w:rsidP="001B319D">
      <w:pPr>
        <w:rPr>
          <w:color w:val="000000" w:themeColor="text1"/>
          <w:szCs w:val="24"/>
          <w:lang w:val="hr-HR"/>
        </w:rPr>
      </w:pPr>
    </w:p>
    <w:p w14:paraId="5A1F452E" w14:textId="77777777" w:rsidR="001B319D" w:rsidRPr="006B7160" w:rsidRDefault="001B319D" w:rsidP="001B319D">
      <w:pPr>
        <w:rPr>
          <w:color w:val="000000" w:themeColor="text1"/>
          <w:szCs w:val="24"/>
          <w:lang w:val="hr-HR"/>
        </w:rPr>
      </w:pPr>
      <w:r w:rsidRPr="006B7160">
        <w:rPr>
          <w:color w:val="000000" w:themeColor="text1"/>
          <w:szCs w:val="24"/>
          <w:lang w:val="hr-HR"/>
        </w:rPr>
        <w:t xml:space="preserve">U odnosu na posjetu koju su </w:t>
      </w:r>
      <w:r w:rsidR="00C56494" w:rsidRPr="006B7160">
        <w:rPr>
          <w:color w:val="000000" w:themeColor="text1"/>
          <w:szCs w:val="24"/>
          <w:lang w:val="hr-HR"/>
        </w:rPr>
        <w:t>p</w:t>
      </w:r>
      <w:r w:rsidR="00996AA0" w:rsidRPr="006B7160">
        <w:rPr>
          <w:color w:val="000000" w:themeColor="text1"/>
          <w:szCs w:val="24"/>
          <w:lang w:val="hr-HR"/>
        </w:rPr>
        <w:t>redstavnici</w:t>
      </w:r>
      <w:r w:rsidR="0077447B" w:rsidRPr="006B7160">
        <w:rPr>
          <w:color w:val="000000" w:themeColor="text1"/>
          <w:szCs w:val="24"/>
          <w:lang w:val="hr-HR"/>
        </w:rPr>
        <w:t xml:space="preserve"> </w:t>
      </w:r>
      <w:r w:rsidR="00AC4415">
        <w:rPr>
          <w:color w:val="000000" w:themeColor="text1"/>
          <w:szCs w:val="24"/>
          <w:lang w:val="hr-HR"/>
        </w:rPr>
        <w:t>I</w:t>
      </w:r>
      <w:r w:rsidR="0077447B" w:rsidRPr="006B7160">
        <w:rPr>
          <w:color w:val="000000" w:themeColor="text1"/>
          <w:szCs w:val="24"/>
          <w:lang w:val="hr-HR"/>
        </w:rPr>
        <w:t xml:space="preserve">nstitucije </w:t>
      </w:r>
      <w:r w:rsidR="00AC4415">
        <w:rPr>
          <w:color w:val="000000" w:themeColor="text1"/>
          <w:szCs w:val="24"/>
          <w:lang w:val="hr-HR"/>
        </w:rPr>
        <w:t>o</w:t>
      </w:r>
      <w:r w:rsidR="0077447B" w:rsidRPr="006B7160">
        <w:rPr>
          <w:color w:val="000000" w:themeColor="text1"/>
          <w:szCs w:val="24"/>
          <w:lang w:val="hr-HR"/>
        </w:rPr>
        <w:t>mbudsmena</w:t>
      </w:r>
      <w:r w:rsidR="00996AA0" w:rsidRPr="006B7160">
        <w:rPr>
          <w:color w:val="000000" w:themeColor="text1"/>
          <w:szCs w:val="24"/>
          <w:lang w:val="hr-HR"/>
        </w:rPr>
        <w:t xml:space="preserve"> obavili</w:t>
      </w:r>
      <w:r w:rsidRPr="006B7160">
        <w:rPr>
          <w:color w:val="000000" w:themeColor="text1"/>
          <w:szCs w:val="24"/>
          <w:lang w:val="hr-HR"/>
        </w:rPr>
        <w:t xml:space="preserve"> 2018. godine, kada je Policija Brčko distrikta Bosne i Hercegovine bila na staroj lokaciji, ovaj put posjeta je obavljena u novoj zgradi, koja je izgrađena zahvaljujući novčanim sredstvima </w:t>
      </w:r>
      <w:r w:rsidR="00AC4415">
        <w:rPr>
          <w:color w:val="000000" w:themeColor="text1"/>
          <w:szCs w:val="24"/>
          <w:lang w:val="hr-HR"/>
        </w:rPr>
        <w:t>osiguranim</w:t>
      </w:r>
      <w:r w:rsidRPr="006B7160">
        <w:rPr>
          <w:color w:val="000000" w:themeColor="text1"/>
          <w:szCs w:val="24"/>
          <w:lang w:val="hr-HR"/>
        </w:rPr>
        <w:t xml:space="preserve"> iz sredstava Vlade Brčko distrikta Bosne i Hercegovine i donacija. U novoizgrađenu zgradu, koja izgleda impresivno i prostire se na nešto manje od 10 000 kvadrata, a sastoji se od podruma, prizemlja i dva sprata, Policija Brčko distrikta Bosne i Hercegovine uselila je 2021. godine, zajedno sa svim svojim jedinicama. Naime, sredstvima Vlade Brčko distrikta započeta je izgradnja ovog objekta, koji je dovršen još 2017. godine novčanim sredstvima UNDP-a. S tim u vezi, iako je objekat završen prije šest godina, nije odmah useljen, već tek 2021. godine</w:t>
      </w:r>
      <w:r w:rsidR="00AC4415">
        <w:rPr>
          <w:color w:val="000000" w:themeColor="text1"/>
          <w:szCs w:val="24"/>
          <w:lang w:val="hr-HR"/>
        </w:rPr>
        <w:t>,</w:t>
      </w:r>
      <w:r w:rsidRPr="006B7160">
        <w:rPr>
          <w:color w:val="000000" w:themeColor="text1"/>
          <w:szCs w:val="24"/>
          <w:lang w:val="hr-HR"/>
        </w:rPr>
        <w:t xml:space="preserve"> kada su riješene sve administrativne i tehničke procedure. Nakon što je završen tehnički prijem novoizgrađenog objekta, Vlada Brčko distrikta Bosne i Hercegovine </w:t>
      </w:r>
      <w:r w:rsidR="00AC4415">
        <w:rPr>
          <w:color w:val="000000" w:themeColor="text1"/>
          <w:szCs w:val="24"/>
          <w:lang w:val="hr-HR"/>
        </w:rPr>
        <w:t>osigurala</w:t>
      </w:r>
      <w:r w:rsidRPr="006B7160">
        <w:rPr>
          <w:color w:val="000000" w:themeColor="text1"/>
          <w:szCs w:val="24"/>
          <w:lang w:val="hr-HR"/>
        </w:rPr>
        <w:t xml:space="preserve"> je potrebna novčana sredstva za opremanje objekta i kupovinu namještaja. Unutrašnjost zgrade je potpuno sređena i opremljena, dok je trenutno u proceduri proširenje vanjskog dijela. Naime, u planu je izgradnja dodatnog parking prostora oko zgrade, za novih 150 parking mjesta za civilna vozila, odnosno vozila zaposlenika. U toku razgovora istaknuto je da</w:t>
      </w:r>
      <w:r w:rsidR="00AC4415">
        <w:rPr>
          <w:color w:val="000000" w:themeColor="text1"/>
          <w:szCs w:val="24"/>
          <w:lang w:val="hr-HR"/>
        </w:rPr>
        <w:t>,</w:t>
      </w:r>
      <w:r w:rsidRPr="006B7160">
        <w:rPr>
          <w:color w:val="000000" w:themeColor="text1"/>
          <w:szCs w:val="24"/>
          <w:lang w:val="hr-HR"/>
        </w:rPr>
        <w:t xml:space="preserve"> iako novoizgrađeni objekat ima sve potrebno za rad i funkcioni</w:t>
      </w:r>
      <w:r w:rsidR="00AC4415">
        <w:rPr>
          <w:color w:val="000000" w:themeColor="text1"/>
          <w:szCs w:val="24"/>
          <w:lang w:val="hr-HR"/>
        </w:rPr>
        <w:t>r</w:t>
      </w:r>
      <w:r w:rsidRPr="006B7160">
        <w:rPr>
          <w:color w:val="000000" w:themeColor="text1"/>
          <w:szCs w:val="24"/>
          <w:lang w:val="hr-HR"/>
        </w:rPr>
        <w:t xml:space="preserve">anje policijskih struktura, prostorije za zadržavanje lica koje se nalaze u ovom objektu nisu u skladu sa standardima, te se trenutno u njih ne smještaju lica lišena slobode. Ove prostorije nemaju prirodne svjetlosti, a ne ispunjavaju ni druge standarde. U planu je njihovo osposobljavanje i adaptacija u skladu s propisanim standardima, a dotad Policija Brčko distrikta Bosne i </w:t>
      </w:r>
      <w:r w:rsidRPr="006B7160">
        <w:rPr>
          <w:color w:val="000000" w:themeColor="text1"/>
          <w:szCs w:val="24"/>
          <w:lang w:val="hr-HR"/>
        </w:rPr>
        <w:lastRenderedPageBreak/>
        <w:t xml:space="preserve">Hercegovine i dalje koristi prostorije koje su smještene u objektu koji koristi Jedinica specijalne policije, a koji je udaljen 10-ak km od centra, u mjestu Ograđenovac. Ove prostorije nisu namjenski građene za svrhu zadržavanja lica već su prilagođene tim potrebama. Prilikom ove posjete </w:t>
      </w:r>
      <w:r w:rsidR="00C56494" w:rsidRPr="006B7160">
        <w:rPr>
          <w:color w:val="000000" w:themeColor="text1"/>
          <w:szCs w:val="24"/>
          <w:lang w:val="hr-HR"/>
        </w:rPr>
        <w:t>p</w:t>
      </w:r>
      <w:r w:rsidR="00C815C1" w:rsidRPr="006B7160">
        <w:rPr>
          <w:color w:val="000000" w:themeColor="text1"/>
          <w:szCs w:val="24"/>
          <w:lang w:val="hr-HR"/>
        </w:rPr>
        <w:t>redstavnici</w:t>
      </w:r>
      <w:r w:rsidR="0077447B" w:rsidRPr="006B7160">
        <w:rPr>
          <w:color w:val="000000" w:themeColor="text1"/>
          <w:szCs w:val="24"/>
          <w:lang w:val="hr-HR"/>
        </w:rPr>
        <w:t xml:space="preserve"> </w:t>
      </w:r>
      <w:r w:rsidR="00051B8F">
        <w:rPr>
          <w:color w:val="000000" w:themeColor="text1"/>
          <w:szCs w:val="24"/>
          <w:lang w:val="hr-HR"/>
        </w:rPr>
        <w:t>I</w:t>
      </w:r>
      <w:r w:rsidR="0077447B" w:rsidRPr="006B7160">
        <w:rPr>
          <w:color w:val="000000" w:themeColor="text1"/>
          <w:szCs w:val="24"/>
          <w:lang w:val="hr-HR"/>
        </w:rPr>
        <w:t xml:space="preserve">nstitucije </w:t>
      </w:r>
      <w:r w:rsidR="00051B8F">
        <w:rPr>
          <w:color w:val="000000" w:themeColor="text1"/>
          <w:szCs w:val="24"/>
          <w:lang w:val="hr-HR"/>
        </w:rPr>
        <w:t>o</w:t>
      </w:r>
      <w:r w:rsidR="0077447B" w:rsidRPr="006B7160">
        <w:rPr>
          <w:color w:val="000000" w:themeColor="text1"/>
          <w:szCs w:val="24"/>
          <w:lang w:val="hr-HR"/>
        </w:rPr>
        <w:t>mbudsmena</w:t>
      </w:r>
      <w:r w:rsidR="00C815C1" w:rsidRPr="006B7160">
        <w:rPr>
          <w:color w:val="000000" w:themeColor="text1"/>
          <w:szCs w:val="24"/>
          <w:lang w:val="hr-HR"/>
        </w:rPr>
        <w:t xml:space="preserve"> obišli </w:t>
      </w:r>
      <w:r w:rsidRPr="006B7160">
        <w:rPr>
          <w:color w:val="000000" w:themeColor="text1"/>
          <w:szCs w:val="24"/>
          <w:lang w:val="hr-HR"/>
        </w:rPr>
        <w:t>su prostorije za zadržavanje u novom objektu koje se ne koriste i čija je adaptacija planirana,</w:t>
      </w:r>
      <w:r w:rsidR="00051B8F">
        <w:rPr>
          <w:color w:val="000000" w:themeColor="text1"/>
          <w:szCs w:val="24"/>
          <w:lang w:val="hr-HR"/>
        </w:rPr>
        <w:t xml:space="preserve"> kao</w:t>
      </w:r>
      <w:r w:rsidRPr="006B7160">
        <w:rPr>
          <w:color w:val="000000" w:themeColor="text1"/>
          <w:szCs w:val="24"/>
          <w:lang w:val="hr-HR"/>
        </w:rPr>
        <w:t xml:space="preserve"> i prostorije na staroj lokaciji</w:t>
      </w:r>
      <w:r w:rsidR="00051B8F">
        <w:rPr>
          <w:color w:val="000000" w:themeColor="text1"/>
          <w:szCs w:val="24"/>
          <w:lang w:val="hr-HR"/>
        </w:rPr>
        <w:t>,</w:t>
      </w:r>
      <w:r w:rsidRPr="006B7160">
        <w:rPr>
          <w:color w:val="000000" w:themeColor="text1"/>
          <w:szCs w:val="24"/>
          <w:lang w:val="hr-HR"/>
        </w:rPr>
        <w:t xml:space="preserve"> koje se i dalje koriste za smještaj i zadržavanje lica. U ovom dijelu bi</w:t>
      </w:r>
      <w:r w:rsidR="00051B8F">
        <w:rPr>
          <w:color w:val="000000" w:themeColor="text1"/>
          <w:szCs w:val="24"/>
          <w:lang w:val="hr-HR"/>
        </w:rPr>
        <w:t xml:space="preserve">t </w:t>
      </w:r>
      <w:r w:rsidRPr="006B7160">
        <w:rPr>
          <w:color w:val="000000" w:themeColor="text1"/>
          <w:szCs w:val="24"/>
          <w:lang w:val="hr-HR"/>
        </w:rPr>
        <w:t>će opisano stanje u prostorijama za zadržavanje koje se trenutno koriste.</w:t>
      </w:r>
    </w:p>
    <w:p w14:paraId="7CADD2C5" w14:textId="77777777" w:rsidR="001B319D" w:rsidRPr="006B7160" w:rsidRDefault="001B319D" w:rsidP="001B319D">
      <w:pPr>
        <w:rPr>
          <w:color w:val="000000" w:themeColor="text1"/>
          <w:szCs w:val="24"/>
          <w:lang w:val="hr-HR"/>
        </w:rPr>
      </w:pPr>
    </w:p>
    <w:p w14:paraId="337BC056" w14:textId="77777777" w:rsidR="001B319D" w:rsidRPr="006B7160" w:rsidRDefault="001B319D" w:rsidP="001B319D">
      <w:pPr>
        <w:rPr>
          <w:color w:val="000000" w:themeColor="text1"/>
          <w:szCs w:val="24"/>
          <w:lang w:val="hr-HR"/>
        </w:rPr>
      </w:pPr>
      <w:r w:rsidRPr="006B7160">
        <w:rPr>
          <w:color w:val="000000" w:themeColor="text1"/>
          <w:szCs w:val="24"/>
          <w:lang w:val="hr-HR"/>
        </w:rPr>
        <w:t>U toku razgovora predstavnici Policije naveli su da je sistematizacijom radnih mjesta</w:t>
      </w:r>
      <w:r w:rsidR="00B741DA" w:rsidRPr="006B7160">
        <w:rPr>
          <w:color w:val="000000" w:themeColor="text1"/>
          <w:szCs w:val="24"/>
          <w:lang w:val="hr-HR"/>
        </w:rPr>
        <w:t xml:space="preserve"> u Policiji B</w:t>
      </w:r>
      <w:r w:rsidRPr="006B7160">
        <w:rPr>
          <w:color w:val="000000" w:themeColor="text1"/>
          <w:szCs w:val="24"/>
          <w:lang w:val="hr-HR"/>
        </w:rPr>
        <w:t>rčko distrikta Bosne i Hercegovine predviđeno zapošljavanje 333 zaposlenika</w:t>
      </w:r>
      <w:r w:rsidR="00051B8F">
        <w:rPr>
          <w:color w:val="000000" w:themeColor="text1"/>
          <w:szCs w:val="24"/>
          <w:lang w:val="hr-HR"/>
        </w:rPr>
        <w:t>,</w:t>
      </w:r>
      <w:r w:rsidRPr="006B7160">
        <w:rPr>
          <w:color w:val="000000" w:themeColor="text1"/>
          <w:szCs w:val="24"/>
          <w:lang w:val="hr-HR"/>
        </w:rPr>
        <w:t xml:space="preserve"> a trenutno </w:t>
      </w:r>
      <w:r w:rsidR="00051B8F">
        <w:rPr>
          <w:color w:val="000000" w:themeColor="text1"/>
          <w:szCs w:val="24"/>
          <w:lang w:val="hr-HR"/>
        </w:rPr>
        <w:t>su</w:t>
      </w:r>
      <w:r w:rsidRPr="006B7160">
        <w:rPr>
          <w:color w:val="000000" w:themeColor="text1"/>
          <w:szCs w:val="24"/>
          <w:lang w:val="hr-HR"/>
        </w:rPr>
        <w:t xml:space="preserve"> popunjen</w:t>
      </w:r>
      <w:r w:rsidR="00051B8F">
        <w:rPr>
          <w:color w:val="000000" w:themeColor="text1"/>
          <w:szCs w:val="24"/>
          <w:lang w:val="hr-HR"/>
        </w:rPr>
        <w:t>a</w:t>
      </w:r>
      <w:r w:rsidRPr="006B7160">
        <w:rPr>
          <w:color w:val="000000" w:themeColor="text1"/>
          <w:szCs w:val="24"/>
          <w:lang w:val="hr-HR"/>
        </w:rPr>
        <w:t xml:space="preserve"> 274 radna mjesta</w:t>
      </w:r>
      <w:r w:rsidR="00051B8F">
        <w:rPr>
          <w:color w:val="000000" w:themeColor="text1"/>
          <w:szCs w:val="24"/>
          <w:lang w:val="hr-HR"/>
        </w:rPr>
        <w:t>.</w:t>
      </w:r>
      <w:r w:rsidRPr="006B7160">
        <w:rPr>
          <w:rStyle w:val="FootnoteReference"/>
          <w:color w:val="000000" w:themeColor="text1"/>
          <w:szCs w:val="24"/>
          <w:lang w:val="hr-HR"/>
        </w:rPr>
        <w:footnoteReference w:id="102"/>
      </w:r>
      <w:r w:rsidRPr="006B7160">
        <w:rPr>
          <w:color w:val="000000" w:themeColor="text1"/>
          <w:szCs w:val="24"/>
          <w:lang w:val="hr-HR"/>
        </w:rPr>
        <w:t xml:space="preserve"> Ističu problem po</w:t>
      </w:r>
      <w:r w:rsidR="00E603C0">
        <w:rPr>
          <w:color w:val="000000" w:themeColor="text1"/>
          <w:szCs w:val="24"/>
          <w:lang w:val="hr-HR"/>
        </w:rPr>
        <w:t>d</w:t>
      </w:r>
      <w:r w:rsidRPr="006B7160">
        <w:rPr>
          <w:color w:val="000000" w:themeColor="text1"/>
          <w:szCs w:val="24"/>
          <w:lang w:val="hr-HR"/>
        </w:rPr>
        <w:t xml:space="preserve">mlađivanja policije ukazujući </w:t>
      </w:r>
      <w:r w:rsidR="00051B8F">
        <w:rPr>
          <w:color w:val="000000" w:themeColor="text1"/>
          <w:szCs w:val="24"/>
          <w:lang w:val="hr-HR"/>
        </w:rPr>
        <w:t>na to da</w:t>
      </w:r>
      <w:r w:rsidRPr="006B7160">
        <w:rPr>
          <w:color w:val="000000" w:themeColor="text1"/>
          <w:szCs w:val="24"/>
          <w:lang w:val="hr-HR"/>
        </w:rPr>
        <w:t xml:space="preserve"> će određeni broj policijskih službenika u narednom periodu ostvariti </w:t>
      </w:r>
      <w:r w:rsidR="00E603C0">
        <w:rPr>
          <w:color w:val="000000" w:themeColor="text1"/>
          <w:szCs w:val="24"/>
          <w:lang w:val="hr-HR"/>
        </w:rPr>
        <w:t>uvjete</w:t>
      </w:r>
      <w:r w:rsidRPr="006B7160">
        <w:rPr>
          <w:color w:val="000000" w:themeColor="text1"/>
          <w:szCs w:val="24"/>
          <w:lang w:val="hr-HR"/>
        </w:rPr>
        <w:t xml:space="preserve"> za penziju</w:t>
      </w:r>
      <w:r w:rsidR="00B741DA" w:rsidRPr="006B7160">
        <w:rPr>
          <w:color w:val="000000" w:themeColor="text1"/>
          <w:szCs w:val="24"/>
          <w:lang w:val="hr-HR"/>
        </w:rPr>
        <w:t>,</w:t>
      </w:r>
      <w:r w:rsidRPr="006B7160">
        <w:rPr>
          <w:color w:val="000000" w:themeColor="text1"/>
          <w:szCs w:val="24"/>
          <w:lang w:val="hr-HR"/>
        </w:rPr>
        <w:t xml:space="preserve"> a to se posebno odnosi na polic</w:t>
      </w:r>
      <w:r w:rsidR="00B741DA" w:rsidRPr="006B7160">
        <w:rPr>
          <w:color w:val="000000" w:themeColor="text1"/>
          <w:szCs w:val="24"/>
          <w:lang w:val="hr-HR"/>
        </w:rPr>
        <w:t>ijske službenik</w:t>
      </w:r>
      <w:r w:rsidRPr="006B7160">
        <w:rPr>
          <w:color w:val="000000" w:themeColor="text1"/>
          <w:szCs w:val="24"/>
          <w:lang w:val="hr-HR"/>
        </w:rPr>
        <w:t xml:space="preserve">e koji uplaćuju penzijski staž u Republici Srpskoj, jer u velikoj mjeri koriste mogućnost odlaska u penziju pod povoljnijim </w:t>
      </w:r>
      <w:r w:rsidR="00E603C0">
        <w:rPr>
          <w:color w:val="000000" w:themeColor="text1"/>
          <w:szCs w:val="24"/>
          <w:lang w:val="hr-HR"/>
        </w:rPr>
        <w:t>uvjetima</w:t>
      </w:r>
      <w:r w:rsidRPr="006B7160">
        <w:rPr>
          <w:color w:val="000000" w:themeColor="text1"/>
          <w:szCs w:val="24"/>
          <w:lang w:val="hr-HR"/>
        </w:rPr>
        <w:t>.</w:t>
      </w:r>
      <w:r w:rsidRPr="006B7160">
        <w:rPr>
          <w:rStyle w:val="FootnoteReference"/>
          <w:color w:val="000000" w:themeColor="text1"/>
          <w:szCs w:val="24"/>
          <w:lang w:val="hr-HR"/>
        </w:rPr>
        <w:footnoteReference w:id="103"/>
      </w:r>
      <w:r w:rsidRPr="006B7160">
        <w:rPr>
          <w:color w:val="000000" w:themeColor="text1"/>
          <w:szCs w:val="24"/>
          <w:lang w:val="hr-HR"/>
        </w:rPr>
        <w:t xml:space="preserve"> Trenutno je u proceduri konkurs za prijem devet kadeta koji čekaju obuku koja se provodi putem Agencije za školovanje kadrova na nivou Bosne i Hercegovine. Policija Brčko distrikta Bosne i Hercegovine svoje policijske službenik</w:t>
      </w:r>
      <w:r w:rsidR="00E45AE9">
        <w:rPr>
          <w:color w:val="000000" w:themeColor="text1"/>
          <w:szCs w:val="24"/>
          <w:lang w:val="hr-HR"/>
        </w:rPr>
        <w:t>e</w:t>
      </w:r>
      <w:r w:rsidRPr="006B7160">
        <w:rPr>
          <w:color w:val="000000" w:themeColor="text1"/>
          <w:szCs w:val="24"/>
          <w:lang w:val="hr-HR"/>
        </w:rPr>
        <w:t xml:space="preserve"> šalje na obuku u Banj</w:t>
      </w:r>
      <w:r w:rsidR="00E603C0">
        <w:rPr>
          <w:color w:val="000000" w:themeColor="text1"/>
          <w:szCs w:val="24"/>
          <w:lang w:val="hr-HR"/>
        </w:rPr>
        <w:t>u L</w:t>
      </w:r>
      <w:r w:rsidRPr="006B7160">
        <w:rPr>
          <w:color w:val="000000" w:themeColor="text1"/>
          <w:szCs w:val="24"/>
          <w:lang w:val="hr-HR"/>
        </w:rPr>
        <w:t>uku, Mostar i Sarajevo i ima jako dobru saradnju s entitetskim vlastima. U Policiji su zaposlene osobe oba spola, a u skladu sa zakonskim i podzakonskim propisima Brčko distrikta Bosne i Hercegovine</w:t>
      </w:r>
      <w:r w:rsidR="00E603C0">
        <w:rPr>
          <w:color w:val="000000" w:themeColor="text1"/>
          <w:szCs w:val="24"/>
          <w:lang w:val="hr-HR"/>
        </w:rPr>
        <w:t>,</w:t>
      </w:r>
      <w:r w:rsidRPr="006B7160">
        <w:rPr>
          <w:color w:val="000000" w:themeColor="text1"/>
          <w:szCs w:val="24"/>
          <w:lang w:val="hr-HR"/>
        </w:rPr>
        <w:t xml:space="preserve"> prilikom zapošljavanja mora se voditi računa o nacionalnom ključu i principu 4-4-2</w:t>
      </w:r>
      <w:r w:rsidR="00E603C0">
        <w:rPr>
          <w:color w:val="000000" w:themeColor="text1"/>
          <w:szCs w:val="24"/>
          <w:lang w:val="hr-HR"/>
        </w:rPr>
        <w:t>.</w:t>
      </w:r>
      <w:r w:rsidRPr="006B7160">
        <w:rPr>
          <w:rStyle w:val="FootnoteReference"/>
          <w:color w:val="000000" w:themeColor="text1"/>
          <w:szCs w:val="24"/>
          <w:lang w:val="hr-HR"/>
        </w:rPr>
        <w:footnoteReference w:id="104"/>
      </w:r>
    </w:p>
    <w:p w14:paraId="2D8E64F5" w14:textId="77777777" w:rsidR="00B741DA" w:rsidRPr="006B7160" w:rsidRDefault="00B741DA" w:rsidP="001B319D">
      <w:pPr>
        <w:rPr>
          <w:color w:val="000000" w:themeColor="text1"/>
          <w:szCs w:val="24"/>
          <w:lang w:val="hr-HR"/>
        </w:rPr>
      </w:pPr>
    </w:p>
    <w:p w14:paraId="4AC3C9F1" w14:textId="77777777" w:rsidR="001B319D" w:rsidRPr="006B7160" w:rsidRDefault="001B319D" w:rsidP="001B319D">
      <w:pPr>
        <w:rPr>
          <w:color w:val="000000" w:themeColor="text1"/>
          <w:szCs w:val="24"/>
          <w:lang w:val="hr-HR"/>
        </w:rPr>
      </w:pPr>
      <w:r w:rsidRPr="006B7160">
        <w:rPr>
          <w:color w:val="000000" w:themeColor="text1"/>
          <w:szCs w:val="24"/>
          <w:lang w:val="hr-HR"/>
        </w:rPr>
        <w:t xml:space="preserve">Prema navodima iz razgovora, Policija Brčko </w:t>
      </w:r>
      <w:r w:rsidR="00E603C0">
        <w:rPr>
          <w:color w:val="000000" w:themeColor="text1"/>
          <w:szCs w:val="24"/>
          <w:lang w:val="hr-HR"/>
        </w:rPr>
        <w:t>d</w:t>
      </w:r>
      <w:r w:rsidRPr="006B7160">
        <w:rPr>
          <w:color w:val="000000" w:themeColor="text1"/>
          <w:szCs w:val="24"/>
          <w:lang w:val="hr-HR"/>
        </w:rPr>
        <w:t xml:space="preserve">istrikta Bosne i Hercegovine ima odličnu saradnju s nadležnim </w:t>
      </w:r>
      <w:r w:rsidR="00E603C0">
        <w:rPr>
          <w:color w:val="000000" w:themeColor="text1"/>
          <w:szCs w:val="24"/>
          <w:lang w:val="hr-HR"/>
        </w:rPr>
        <w:t>t</w:t>
      </w:r>
      <w:r w:rsidRPr="006B7160">
        <w:rPr>
          <w:color w:val="000000" w:themeColor="text1"/>
          <w:szCs w:val="24"/>
          <w:lang w:val="hr-HR"/>
        </w:rPr>
        <w:t>užilaštvom, koja je svakodnevna, dok bi</w:t>
      </w:r>
      <w:r w:rsidR="00E603C0">
        <w:rPr>
          <w:color w:val="000000" w:themeColor="text1"/>
          <w:szCs w:val="24"/>
          <w:lang w:val="hr-HR"/>
        </w:rPr>
        <w:t>,</w:t>
      </w:r>
      <w:r w:rsidRPr="006B7160">
        <w:rPr>
          <w:color w:val="000000" w:themeColor="text1"/>
          <w:szCs w:val="24"/>
          <w:lang w:val="hr-HR"/>
        </w:rPr>
        <w:t xml:space="preserve"> prema njihovom mišljenju</w:t>
      </w:r>
      <w:r w:rsidR="00E603C0">
        <w:rPr>
          <w:color w:val="000000" w:themeColor="text1"/>
          <w:szCs w:val="24"/>
          <w:lang w:val="hr-HR"/>
        </w:rPr>
        <w:t>,</w:t>
      </w:r>
      <w:r w:rsidRPr="006B7160">
        <w:rPr>
          <w:color w:val="000000" w:themeColor="text1"/>
          <w:szCs w:val="24"/>
          <w:lang w:val="hr-HR"/>
        </w:rPr>
        <w:t xml:space="preserve"> saradnja s</w:t>
      </w:r>
      <w:r w:rsidR="00E603C0">
        <w:rPr>
          <w:color w:val="000000" w:themeColor="text1"/>
          <w:szCs w:val="24"/>
          <w:lang w:val="hr-HR"/>
        </w:rPr>
        <w:t xml:space="preserve"> c</w:t>
      </w:r>
      <w:r w:rsidRPr="006B7160">
        <w:rPr>
          <w:color w:val="000000" w:themeColor="text1"/>
          <w:szCs w:val="24"/>
          <w:lang w:val="hr-HR"/>
        </w:rPr>
        <w:t>entrom za socijalni rad mogla biti bolja. U Policiji je zaposlen psiholog</w:t>
      </w:r>
      <w:r w:rsidR="00E603C0">
        <w:rPr>
          <w:color w:val="000000" w:themeColor="text1"/>
          <w:szCs w:val="24"/>
          <w:lang w:val="hr-HR"/>
        </w:rPr>
        <w:t>,</w:t>
      </w:r>
      <w:r w:rsidRPr="006B7160">
        <w:rPr>
          <w:color w:val="000000" w:themeColor="text1"/>
          <w:szCs w:val="24"/>
          <w:lang w:val="hr-HR"/>
        </w:rPr>
        <w:t xml:space="preserve"> koji ima značajnu ulogu kada se lišavaju slobode maloljetna lica i druge ugrožene kategorije lica. </w:t>
      </w:r>
    </w:p>
    <w:p w14:paraId="54271291" w14:textId="77777777" w:rsidR="00B33AEF" w:rsidRPr="006B7160" w:rsidRDefault="00B33AEF" w:rsidP="001B319D">
      <w:pPr>
        <w:rPr>
          <w:color w:val="000000" w:themeColor="text1"/>
          <w:szCs w:val="24"/>
          <w:lang w:val="hr-HR"/>
        </w:rPr>
      </w:pPr>
    </w:p>
    <w:p w14:paraId="7A0033B7" w14:textId="77777777" w:rsidR="001B319D" w:rsidRPr="006B7160" w:rsidRDefault="001B319D" w:rsidP="001B319D">
      <w:pPr>
        <w:rPr>
          <w:color w:val="000000" w:themeColor="text1"/>
          <w:szCs w:val="24"/>
          <w:lang w:val="hr-HR"/>
        </w:rPr>
      </w:pPr>
      <w:r w:rsidRPr="006B7160">
        <w:rPr>
          <w:color w:val="000000" w:themeColor="text1"/>
          <w:szCs w:val="24"/>
          <w:lang w:val="hr-HR"/>
        </w:rPr>
        <w:t>Od 2018. godin</w:t>
      </w:r>
      <w:r w:rsidR="00E603C0">
        <w:rPr>
          <w:color w:val="000000" w:themeColor="text1"/>
          <w:szCs w:val="24"/>
          <w:lang w:val="hr-HR"/>
        </w:rPr>
        <w:t>e</w:t>
      </w:r>
      <w:r w:rsidRPr="006B7160">
        <w:rPr>
          <w:color w:val="000000" w:themeColor="text1"/>
          <w:szCs w:val="24"/>
          <w:lang w:val="hr-HR"/>
        </w:rPr>
        <w:t xml:space="preserve"> nije bilo slučajeva samoubistava u prostorijama za zadržavanje.</w:t>
      </w:r>
    </w:p>
    <w:p w14:paraId="74CCFB06" w14:textId="77777777" w:rsidR="001B319D" w:rsidRPr="006B7160" w:rsidRDefault="001B319D" w:rsidP="001B319D">
      <w:pPr>
        <w:rPr>
          <w:b/>
          <w:color w:val="000000" w:themeColor="text1"/>
          <w:szCs w:val="24"/>
          <w:lang w:val="hr-HR"/>
        </w:rPr>
      </w:pPr>
    </w:p>
    <w:p w14:paraId="76C705A5" w14:textId="77777777" w:rsidR="001B319D" w:rsidRPr="006B7160" w:rsidRDefault="001B319D" w:rsidP="001B319D">
      <w:pPr>
        <w:rPr>
          <w:b/>
          <w:color w:val="000000" w:themeColor="text1"/>
          <w:szCs w:val="24"/>
          <w:lang w:val="hr-HR"/>
        </w:rPr>
      </w:pPr>
      <w:r w:rsidRPr="006B7160">
        <w:rPr>
          <w:b/>
          <w:color w:val="000000" w:themeColor="text1"/>
          <w:szCs w:val="24"/>
          <w:lang w:val="hr-HR"/>
        </w:rPr>
        <w:t>Prostorni resursi</w:t>
      </w:r>
    </w:p>
    <w:p w14:paraId="4C307D82" w14:textId="77777777" w:rsidR="001B319D" w:rsidRPr="006B7160" w:rsidRDefault="001B319D" w:rsidP="001B319D">
      <w:pPr>
        <w:rPr>
          <w:color w:val="000000" w:themeColor="text1"/>
          <w:szCs w:val="24"/>
          <w:lang w:val="hr-HR"/>
        </w:rPr>
      </w:pPr>
    </w:p>
    <w:p w14:paraId="7B4BB3B9" w14:textId="77777777" w:rsidR="001B319D" w:rsidRPr="006B7160" w:rsidRDefault="001B319D" w:rsidP="001B319D">
      <w:pPr>
        <w:rPr>
          <w:color w:val="000000" w:themeColor="text1"/>
          <w:szCs w:val="24"/>
          <w:lang w:val="hr-HR"/>
        </w:rPr>
      </w:pPr>
      <w:r w:rsidRPr="006B7160">
        <w:rPr>
          <w:color w:val="000000" w:themeColor="text1"/>
          <w:szCs w:val="24"/>
          <w:lang w:val="hr-HR"/>
        </w:rPr>
        <w:t xml:space="preserve">Objekat u mjestu Ograđenovac u kojem se nalaze prostorije za zadržavanje lica, a koje se još uvijek koriste, kapaciteta su </w:t>
      </w:r>
      <w:r w:rsidR="00B33AEF" w:rsidRPr="006B7160">
        <w:rPr>
          <w:color w:val="000000" w:themeColor="text1"/>
          <w:szCs w:val="24"/>
          <w:lang w:val="hr-HR"/>
        </w:rPr>
        <w:t>dvije prostorije</w:t>
      </w:r>
      <w:r w:rsidRPr="006B7160">
        <w:rPr>
          <w:color w:val="000000" w:themeColor="text1"/>
          <w:szCs w:val="24"/>
          <w:lang w:val="hr-HR"/>
        </w:rPr>
        <w:t xml:space="preserve">, s po dva kreveta. Prilikom smještaja zadržanih lica istaknuto je da se vodi računa o spolnoj strukturi, kao i o činjenici da se odvojeno smjeste maloljetna i punoljetna lica. </w:t>
      </w:r>
    </w:p>
    <w:p w14:paraId="223AB5B2" w14:textId="77777777" w:rsidR="00B33AEF" w:rsidRPr="006B7160" w:rsidRDefault="00B33AEF" w:rsidP="001B319D">
      <w:pPr>
        <w:rPr>
          <w:color w:val="000000" w:themeColor="text1"/>
          <w:szCs w:val="24"/>
          <w:lang w:val="hr-HR"/>
        </w:rPr>
      </w:pPr>
    </w:p>
    <w:p w14:paraId="4159404F" w14:textId="77777777" w:rsidR="001B319D" w:rsidRPr="006B7160" w:rsidRDefault="001B319D" w:rsidP="001B319D">
      <w:pPr>
        <w:rPr>
          <w:color w:val="000000" w:themeColor="text1"/>
          <w:szCs w:val="24"/>
          <w:lang w:val="hr-HR"/>
        </w:rPr>
      </w:pPr>
      <w:r w:rsidRPr="006B7160">
        <w:rPr>
          <w:color w:val="000000" w:themeColor="text1"/>
          <w:szCs w:val="24"/>
          <w:lang w:val="hr-HR"/>
        </w:rPr>
        <w:t>Prilikom obilaska ovih prostorija utvrđeno je da su prostorije jednako namještene kao i 2018. godine. U njima se nalaze dva drvena kreveta, koja nisu pričvršćena za pod. Na krevetima se nalaz</w:t>
      </w:r>
      <w:r w:rsidR="00E603C0">
        <w:rPr>
          <w:color w:val="000000" w:themeColor="text1"/>
          <w:szCs w:val="24"/>
          <w:lang w:val="hr-HR"/>
        </w:rPr>
        <w:t>e</w:t>
      </w:r>
      <w:r w:rsidRPr="006B7160">
        <w:rPr>
          <w:color w:val="000000" w:themeColor="text1"/>
          <w:szCs w:val="24"/>
          <w:lang w:val="hr-HR"/>
        </w:rPr>
        <w:t xml:space="preserve"> jastuk i prekrivač navučen posteljinom, koja je uredna i čista. Čistačice redovno održavaju, čiste prostorije i mijenjaju posteljinu. Prostorije imaju dva prozora od ple</w:t>
      </w:r>
      <w:r w:rsidR="00B33AEF" w:rsidRPr="006B7160">
        <w:rPr>
          <w:color w:val="000000" w:themeColor="text1"/>
          <w:szCs w:val="24"/>
          <w:lang w:val="hr-HR"/>
        </w:rPr>
        <w:t>ksi</w:t>
      </w:r>
      <w:r w:rsidRPr="006B7160">
        <w:rPr>
          <w:color w:val="000000" w:themeColor="text1"/>
          <w:szCs w:val="24"/>
          <w:lang w:val="hr-HR"/>
        </w:rPr>
        <w:t xml:space="preserve">glasa na kojima se sa vanjske strane nalaze rešetke. Prozori omogućavaju dotok prirodne svjetlosti i svježeg </w:t>
      </w:r>
      <w:r w:rsidR="00E603C0">
        <w:rPr>
          <w:color w:val="000000" w:themeColor="text1"/>
          <w:szCs w:val="24"/>
          <w:lang w:val="hr-HR"/>
        </w:rPr>
        <w:t>zraka</w:t>
      </w:r>
      <w:r w:rsidRPr="006B7160">
        <w:rPr>
          <w:color w:val="000000" w:themeColor="text1"/>
          <w:szCs w:val="24"/>
          <w:lang w:val="hr-HR"/>
        </w:rPr>
        <w:t>. U prostorijama za zadržavanje ne postoji mokri čvor, već se nalazi u odvojenoj prostoriji. Ob</w:t>
      </w:r>
      <w:r w:rsidR="00E603C0">
        <w:rPr>
          <w:color w:val="000000" w:themeColor="text1"/>
          <w:szCs w:val="24"/>
          <w:lang w:val="hr-HR"/>
        </w:rPr>
        <w:t>j</w:t>
      </w:r>
      <w:r w:rsidRPr="006B7160">
        <w:rPr>
          <w:color w:val="000000" w:themeColor="text1"/>
          <w:szCs w:val="24"/>
          <w:lang w:val="hr-HR"/>
        </w:rPr>
        <w:t xml:space="preserve">e prostorije koriste jedan mokri čvor, u kojem </w:t>
      </w:r>
      <w:r w:rsidR="00E603C0">
        <w:rPr>
          <w:color w:val="000000" w:themeColor="text1"/>
          <w:szCs w:val="24"/>
          <w:lang w:val="hr-HR"/>
        </w:rPr>
        <w:t>su</w:t>
      </w:r>
      <w:r w:rsidRPr="006B7160">
        <w:rPr>
          <w:color w:val="000000" w:themeColor="text1"/>
          <w:szCs w:val="24"/>
          <w:lang w:val="hr-HR"/>
        </w:rPr>
        <w:t xml:space="preserve"> čučavac i umivaonik, a higijena mokrog čvora je ocijenjena kao dobra. Zidovi u prostorijama su okrečeni. Podovi su prekriveni laminatom, koji se</w:t>
      </w:r>
      <w:r w:rsidR="007801EC" w:rsidRPr="006B7160">
        <w:rPr>
          <w:color w:val="000000" w:themeColor="text1"/>
          <w:szCs w:val="24"/>
          <w:lang w:val="hr-HR"/>
        </w:rPr>
        <w:t xml:space="preserve"> na određenim mjestima ,,razdvojio</w:t>
      </w:r>
      <w:r w:rsidRPr="006B7160">
        <w:rPr>
          <w:color w:val="000000" w:themeColor="text1"/>
          <w:szCs w:val="24"/>
          <w:lang w:val="hr-HR"/>
        </w:rPr>
        <w:t>“, što može biti opasno jer zadržano lice može otkinuti dio laminata i to iskoristiti</w:t>
      </w:r>
      <w:r w:rsidR="007801EC" w:rsidRPr="006B7160">
        <w:rPr>
          <w:color w:val="000000" w:themeColor="text1"/>
          <w:szCs w:val="24"/>
          <w:lang w:val="hr-HR"/>
        </w:rPr>
        <w:t xml:space="preserve"> z</w:t>
      </w:r>
      <w:r w:rsidRPr="006B7160">
        <w:rPr>
          <w:color w:val="000000" w:themeColor="text1"/>
          <w:szCs w:val="24"/>
          <w:lang w:val="hr-HR"/>
        </w:rPr>
        <w:t>a samopovređivanje. Cjelokupna higijena u prostorijama oc</w:t>
      </w:r>
      <w:r w:rsidR="00E603C0">
        <w:rPr>
          <w:color w:val="000000" w:themeColor="text1"/>
          <w:szCs w:val="24"/>
          <w:lang w:val="hr-HR"/>
        </w:rPr>
        <w:t>i</w:t>
      </w:r>
      <w:r w:rsidRPr="006B7160">
        <w:rPr>
          <w:color w:val="000000" w:themeColor="text1"/>
          <w:szCs w:val="24"/>
          <w:lang w:val="hr-HR"/>
        </w:rPr>
        <w:t xml:space="preserve">jenjena je kao dobra. Grijanje je centralno, a u prostorijama se </w:t>
      </w:r>
      <w:r w:rsidRPr="006B7160">
        <w:rPr>
          <w:color w:val="000000" w:themeColor="text1"/>
          <w:szCs w:val="24"/>
          <w:lang w:val="hr-HR"/>
        </w:rPr>
        <w:lastRenderedPageBreak/>
        <w:t xml:space="preserve">nalaze radijatori. Ispred prostorija nalazi se i protupožarni aparat. Prostorije su pokrivene videonadzorom, a dodatno </w:t>
      </w:r>
      <w:r w:rsidR="0014619A" w:rsidRPr="006B7160">
        <w:rPr>
          <w:color w:val="000000" w:themeColor="text1"/>
          <w:szCs w:val="24"/>
          <w:lang w:val="hr-HR"/>
        </w:rPr>
        <w:t xml:space="preserve">se </w:t>
      </w:r>
      <w:r w:rsidRPr="006B7160">
        <w:rPr>
          <w:color w:val="000000" w:themeColor="text1"/>
          <w:szCs w:val="24"/>
          <w:lang w:val="hr-HR"/>
        </w:rPr>
        <w:t>nadzor vrši neposrednom kontrolom i opažanje</w:t>
      </w:r>
      <w:r w:rsidR="007801EC" w:rsidRPr="006B7160">
        <w:rPr>
          <w:color w:val="000000" w:themeColor="text1"/>
          <w:szCs w:val="24"/>
          <w:lang w:val="hr-HR"/>
        </w:rPr>
        <w:t>m</w:t>
      </w:r>
      <w:r w:rsidRPr="006B7160">
        <w:rPr>
          <w:color w:val="000000" w:themeColor="text1"/>
          <w:szCs w:val="24"/>
          <w:lang w:val="hr-HR"/>
        </w:rPr>
        <w:t>, jer ispred prostorija boravi dežurni policijski službenik.</w:t>
      </w:r>
    </w:p>
    <w:p w14:paraId="1804FDF4" w14:textId="77777777" w:rsidR="001B319D" w:rsidRPr="006B7160" w:rsidRDefault="001B319D" w:rsidP="001B319D">
      <w:pPr>
        <w:rPr>
          <w:color w:val="000000" w:themeColor="text1"/>
          <w:szCs w:val="24"/>
          <w:lang w:val="hr-HR"/>
        </w:rPr>
      </w:pPr>
    </w:p>
    <w:p w14:paraId="128F38A9" w14:textId="77777777" w:rsidR="001B319D" w:rsidRPr="006B7160" w:rsidRDefault="001B319D" w:rsidP="001B319D">
      <w:pPr>
        <w:rPr>
          <w:color w:val="000000" w:themeColor="text1"/>
          <w:szCs w:val="24"/>
          <w:lang w:val="hr-HR"/>
        </w:rPr>
      </w:pPr>
      <w:r w:rsidRPr="006B7160">
        <w:rPr>
          <w:color w:val="000000" w:themeColor="text1"/>
          <w:szCs w:val="24"/>
          <w:lang w:val="hr-HR"/>
        </w:rPr>
        <w:t xml:space="preserve">U trenutku posjete nije bilo lica lišenih slobode. </w:t>
      </w:r>
    </w:p>
    <w:p w14:paraId="1B7D55A8" w14:textId="77777777" w:rsidR="001B319D" w:rsidRPr="006B7160" w:rsidRDefault="001B319D" w:rsidP="001B319D">
      <w:pPr>
        <w:rPr>
          <w:color w:val="000000" w:themeColor="text1"/>
          <w:szCs w:val="24"/>
          <w:lang w:val="hr-HR"/>
        </w:rPr>
      </w:pPr>
    </w:p>
    <w:p w14:paraId="324BD298" w14:textId="77777777" w:rsidR="001B319D" w:rsidRPr="006B7160" w:rsidRDefault="001B319D" w:rsidP="001B319D">
      <w:pPr>
        <w:rPr>
          <w:color w:val="000000" w:themeColor="text1"/>
          <w:szCs w:val="24"/>
          <w:lang w:val="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7"/>
        <w:gridCol w:w="2212"/>
        <w:gridCol w:w="1700"/>
      </w:tblGrid>
      <w:tr w:rsidR="001B319D" w:rsidRPr="006B7160" w14:paraId="13092907" w14:textId="77777777" w:rsidTr="007801EC">
        <w:trPr>
          <w:jc w:val="center"/>
        </w:trPr>
        <w:tc>
          <w:tcPr>
            <w:tcW w:w="4747" w:type="dxa"/>
            <w:vMerge w:val="restart"/>
            <w:vAlign w:val="center"/>
          </w:tcPr>
          <w:p w14:paraId="21DACC6A" w14:textId="77777777" w:rsidR="001B319D" w:rsidRPr="006B7160" w:rsidRDefault="001B319D" w:rsidP="00EB1B10">
            <w:pPr>
              <w:jc w:val="center"/>
              <w:rPr>
                <w:b/>
                <w:color w:val="000000" w:themeColor="text1"/>
                <w:szCs w:val="24"/>
                <w:lang w:val="hr-HR" w:eastAsia="hr-HR"/>
              </w:rPr>
            </w:pPr>
            <w:r w:rsidRPr="006B7160">
              <w:rPr>
                <w:b/>
                <w:color w:val="000000" w:themeColor="text1"/>
                <w:szCs w:val="24"/>
                <w:lang w:val="hr-HR" w:eastAsia="hr-HR"/>
              </w:rPr>
              <w:t>Ukupan broj zadržanih lica</w:t>
            </w:r>
          </w:p>
          <w:p w14:paraId="61E0C503" w14:textId="77777777" w:rsidR="001B319D" w:rsidRPr="006B7160" w:rsidRDefault="001B319D" w:rsidP="00EB1B10">
            <w:pPr>
              <w:jc w:val="center"/>
              <w:rPr>
                <w:b/>
                <w:color w:val="000000" w:themeColor="text1"/>
                <w:szCs w:val="24"/>
                <w:lang w:val="hr-HR" w:eastAsia="hr-HR"/>
              </w:rPr>
            </w:pPr>
            <w:r w:rsidRPr="006B7160">
              <w:rPr>
                <w:b/>
                <w:color w:val="000000" w:themeColor="text1"/>
                <w:szCs w:val="24"/>
                <w:lang w:val="hr-HR" w:eastAsia="hr-HR"/>
              </w:rPr>
              <w:t>141</w:t>
            </w:r>
          </w:p>
        </w:tc>
        <w:tc>
          <w:tcPr>
            <w:tcW w:w="2212" w:type="dxa"/>
            <w:vAlign w:val="center"/>
          </w:tcPr>
          <w:p w14:paraId="06F30160" w14:textId="77777777" w:rsidR="001B319D" w:rsidRPr="006B7160" w:rsidRDefault="001B319D" w:rsidP="00EB1B10">
            <w:pPr>
              <w:jc w:val="center"/>
              <w:rPr>
                <w:b/>
                <w:color w:val="000000" w:themeColor="text1"/>
                <w:szCs w:val="24"/>
                <w:lang w:val="hr-HR" w:eastAsia="hr-HR"/>
              </w:rPr>
            </w:pPr>
            <w:r w:rsidRPr="006B7160">
              <w:rPr>
                <w:b/>
                <w:color w:val="000000" w:themeColor="text1"/>
                <w:szCs w:val="24"/>
                <w:lang w:val="hr-HR" w:eastAsia="hr-HR"/>
              </w:rPr>
              <w:t>Ženskih lica</w:t>
            </w:r>
          </w:p>
        </w:tc>
        <w:tc>
          <w:tcPr>
            <w:tcW w:w="1700" w:type="dxa"/>
            <w:vAlign w:val="center"/>
          </w:tcPr>
          <w:p w14:paraId="338867F6" w14:textId="77777777" w:rsidR="001B319D" w:rsidRPr="00C83BAA" w:rsidRDefault="00C83BAA" w:rsidP="00C83BAA">
            <w:pPr>
              <w:jc w:val="center"/>
              <w:rPr>
                <w:b/>
                <w:color w:val="000000" w:themeColor="text1"/>
                <w:szCs w:val="24"/>
                <w:lang w:val="hr-HR" w:eastAsia="hr-HR"/>
              </w:rPr>
            </w:pPr>
            <w:r w:rsidRPr="00C83BAA">
              <w:rPr>
                <w:b/>
                <w:color w:val="000000" w:themeColor="text1"/>
                <w:szCs w:val="24"/>
                <w:lang w:val="hr-HR" w:eastAsia="hr-HR"/>
              </w:rPr>
              <w:t>3</w:t>
            </w:r>
          </w:p>
        </w:tc>
      </w:tr>
      <w:tr w:rsidR="001B319D" w:rsidRPr="006B7160" w14:paraId="0BD91D8D" w14:textId="77777777" w:rsidTr="007801EC">
        <w:trPr>
          <w:jc w:val="center"/>
        </w:trPr>
        <w:tc>
          <w:tcPr>
            <w:tcW w:w="4747" w:type="dxa"/>
            <w:vMerge/>
            <w:vAlign w:val="center"/>
          </w:tcPr>
          <w:p w14:paraId="6177B128" w14:textId="77777777" w:rsidR="001B319D" w:rsidRPr="006B7160" w:rsidRDefault="001B319D" w:rsidP="00EB1B10">
            <w:pPr>
              <w:jc w:val="center"/>
              <w:rPr>
                <w:b/>
                <w:color w:val="000000" w:themeColor="text1"/>
                <w:szCs w:val="24"/>
                <w:lang w:val="hr-HR" w:eastAsia="hr-HR"/>
              </w:rPr>
            </w:pPr>
          </w:p>
        </w:tc>
        <w:tc>
          <w:tcPr>
            <w:tcW w:w="2212" w:type="dxa"/>
            <w:vAlign w:val="center"/>
          </w:tcPr>
          <w:p w14:paraId="47D42D8A" w14:textId="77777777" w:rsidR="001B319D" w:rsidRPr="006B7160" w:rsidRDefault="001B319D" w:rsidP="00EB1B10">
            <w:pPr>
              <w:jc w:val="center"/>
              <w:rPr>
                <w:b/>
                <w:color w:val="000000" w:themeColor="text1"/>
                <w:szCs w:val="24"/>
                <w:lang w:val="hr-HR" w:eastAsia="hr-HR"/>
              </w:rPr>
            </w:pPr>
            <w:r w:rsidRPr="006B7160">
              <w:rPr>
                <w:b/>
                <w:color w:val="000000" w:themeColor="text1"/>
                <w:szCs w:val="24"/>
                <w:lang w:val="hr-HR" w:eastAsia="hr-HR"/>
              </w:rPr>
              <w:t>Muških lica</w:t>
            </w:r>
          </w:p>
        </w:tc>
        <w:tc>
          <w:tcPr>
            <w:tcW w:w="1700" w:type="dxa"/>
            <w:vAlign w:val="center"/>
          </w:tcPr>
          <w:p w14:paraId="31E3D117" w14:textId="77777777" w:rsidR="001B319D" w:rsidRPr="006B7160" w:rsidRDefault="001B319D" w:rsidP="00EB1B10">
            <w:pPr>
              <w:jc w:val="center"/>
              <w:rPr>
                <w:b/>
                <w:color w:val="000000" w:themeColor="text1"/>
                <w:szCs w:val="24"/>
                <w:lang w:val="hr-HR" w:eastAsia="hr-HR"/>
              </w:rPr>
            </w:pPr>
            <w:r w:rsidRPr="006B7160">
              <w:rPr>
                <w:b/>
                <w:color w:val="000000" w:themeColor="text1"/>
                <w:szCs w:val="24"/>
                <w:lang w:val="hr-HR" w:eastAsia="hr-HR"/>
              </w:rPr>
              <w:t>137</w:t>
            </w:r>
          </w:p>
        </w:tc>
      </w:tr>
      <w:tr w:rsidR="001B319D" w:rsidRPr="006B7160" w14:paraId="1418AF5D" w14:textId="77777777" w:rsidTr="007801EC">
        <w:trPr>
          <w:jc w:val="center"/>
        </w:trPr>
        <w:tc>
          <w:tcPr>
            <w:tcW w:w="4747" w:type="dxa"/>
            <w:vMerge/>
            <w:vAlign w:val="center"/>
          </w:tcPr>
          <w:p w14:paraId="234F548F" w14:textId="77777777" w:rsidR="001B319D" w:rsidRPr="006B7160" w:rsidRDefault="001B319D" w:rsidP="00EB1B10">
            <w:pPr>
              <w:jc w:val="center"/>
              <w:rPr>
                <w:b/>
                <w:color w:val="000000" w:themeColor="text1"/>
                <w:szCs w:val="24"/>
                <w:lang w:val="hr-HR" w:eastAsia="hr-HR"/>
              </w:rPr>
            </w:pPr>
          </w:p>
        </w:tc>
        <w:tc>
          <w:tcPr>
            <w:tcW w:w="2212" w:type="dxa"/>
            <w:vAlign w:val="center"/>
          </w:tcPr>
          <w:p w14:paraId="356BBD7A" w14:textId="77777777" w:rsidR="001B319D" w:rsidRPr="006B7160" w:rsidRDefault="001B319D" w:rsidP="00EB1B10">
            <w:pPr>
              <w:jc w:val="center"/>
              <w:rPr>
                <w:b/>
                <w:color w:val="000000" w:themeColor="text1"/>
                <w:szCs w:val="24"/>
                <w:lang w:val="hr-HR" w:eastAsia="hr-HR"/>
              </w:rPr>
            </w:pPr>
            <w:r w:rsidRPr="006B7160">
              <w:rPr>
                <w:b/>
                <w:color w:val="000000" w:themeColor="text1"/>
                <w:szCs w:val="24"/>
                <w:lang w:val="hr-HR" w:eastAsia="hr-HR"/>
              </w:rPr>
              <w:t>Maloljetnih lica</w:t>
            </w:r>
          </w:p>
        </w:tc>
        <w:tc>
          <w:tcPr>
            <w:tcW w:w="1700" w:type="dxa"/>
            <w:vAlign w:val="center"/>
          </w:tcPr>
          <w:p w14:paraId="0150CEC3" w14:textId="77777777" w:rsidR="001B319D" w:rsidRPr="006B7160" w:rsidRDefault="001B319D" w:rsidP="00EB1B10">
            <w:pPr>
              <w:jc w:val="center"/>
              <w:rPr>
                <w:b/>
                <w:color w:val="000000" w:themeColor="text1"/>
                <w:szCs w:val="24"/>
                <w:lang w:val="hr-HR" w:eastAsia="hr-HR"/>
              </w:rPr>
            </w:pPr>
            <w:r w:rsidRPr="006B7160">
              <w:rPr>
                <w:b/>
                <w:color w:val="000000" w:themeColor="text1"/>
                <w:szCs w:val="24"/>
                <w:lang w:val="hr-HR" w:eastAsia="hr-HR"/>
              </w:rPr>
              <w:t>1</w:t>
            </w:r>
          </w:p>
        </w:tc>
      </w:tr>
      <w:tr w:rsidR="001B319D" w:rsidRPr="006B7160" w14:paraId="1B9D2FCD" w14:textId="77777777" w:rsidTr="007801EC">
        <w:trPr>
          <w:jc w:val="center"/>
        </w:trPr>
        <w:tc>
          <w:tcPr>
            <w:tcW w:w="4747" w:type="dxa"/>
            <w:vMerge/>
            <w:vAlign w:val="center"/>
          </w:tcPr>
          <w:p w14:paraId="120C2FD2" w14:textId="77777777" w:rsidR="001B319D" w:rsidRPr="006B7160" w:rsidRDefault="001B319D" w:rsidP="00EB1B10">
            <w:pPr>
              <w:jc w:val="center"/>
              <w:rPr>
                <w:b/>
                <w:color w:val="000000" w:themeColor="text1"/>
                <w:szCs w:val="24"/>
                <w:lang w:val="hr-HR" w:eastAsia="hr-HR"/>
              </w:rPr>
            </w:pPr>
          </w:p>
        </w:tc>
        <w:tc>
          <w:tcPr>
            <w:tcW w:w="2212" w:type="dxa"/>
            <w:vAlign w:val="center"/>
          </w:tcPr>
          <w:p w14:paraId="789350A2" w14:textId="77777777" w:rsidR="001B319D" w:rsidRPr="006B7160" w:rsidRDefault="001B319D" w:rsidP="00EB1B10">
            <w:pPr>
              <w:jc w:val="center"/>
              <w:rPr>
                <w:b/>
                <w:color w:val="000000" w:themeColor="text1"/>
                <w:szCs w:val="24"/>
                <w:lang w:val="hr-HR" w:eastAsia="hr-HR"/>
              </w:rPr>
            </w:pPr>
            <w:r w:rsidRPr="006B7160">
              <w:rPr>
                <w:b/>
                <w:color w:val="000000" w:themeColor="text1"/>
                <w:szCs w:val="24"/>
                <w:lang w:val="hr-HR" w:eastAsia="hr-HR"/>
              </w:rPr>
              <w:t>Stranih državljana</w:t>
            </w:r>
          </w:p>
        </w:tc>
        <w:tc>
          <w:tcPr>
            <w:tcW w:w="1700" w:type="dxa"/>
            <w:vAlign w:val="center"/>
          </w:tcPr>
          <w:p w14:paraId="46894808" w14:textId="77777777" w:rsidR="001B319D" w:rsidRPr="006B7160" w:rsidRDefault="001B319D" w:rsidP="00EB1B10">
            <w:pPr>
              <w:jc w:val="center"/>
              <w:rPr>
                <w:b/>
                <w:color w:val="000000" w:themeColor="text1"/>
                <w:szCs w:val="24"/>
                <w:lang w:val="hr-HR" w:eastAsia="hr-HR"/>
              </w:rPr>
            </w:pPr>
          </w:p>
        </w:tc>
      </w:tr>
    </w:tbl>
    <w:p w14:paraId="783F9D97" w14:textId="77777777" w:rsidR="001B319D" w:rsidRPr="006B7160" w:rsidRDefault="001B319D" w:rsidP="001B319D">
      <w:pPr>
        <w:jc w:val="center"/>
        <w:rPr>
          <w:i/>
          <w:color w:val="000000" w:themeColor="text1"/>
          <w:szCs w:val="24"/>
          <w:lang w:val="hr-HR"/>
        </w:rPr>
      </w:pPr>
      <w:r w:rsidRPr="006B7160">
        <w:rPr>
          <w:i/>
          <w:color w:val="000000" w:themeColor="text1"/>
          <w:szCs w:val="24"/>
          <w:lang w:val="hr-HR"/>
        </w:rPr>
        <w:t>Tabela s podacima o broju lica lišenih slobode u periodu od 1.</w:t>
      </w:r>
      <w:r w:rsidR="0014619A">
        <w:rPr>
          <w:i/>
          <w:color w:val="000000" w:themeColor="text1"/>
          <w:szCs w:val="24"/>
          <w:lang w:val="hr-HR"/>
        </w:rPr>
        <w:t xml:space="preserve"> </w:t>
      </w:r>
      <w:r w:rsidRPr="006B7160">
        <w:rPr>
          <w:i/>
          <w:color w:val="000000" w:themeColor="text1"/>
          <w:szCs w:val="24"/>
          <w:lang w:val="hr-HR"/>
        </w:rPr>
        <w:t>1. do 13.</w:t>
      </w:r>
      <w:r w:rsidR="0014619A">
        <w:rPr>
          <w:i/>
          <w:color w:val="000000" w:themeColor="text1"/>
          <w:szCs w:val="24"/>
          <w:lang w:val="hr-HR"/>
        </w:rPr>
        <w:t xml:space="preserve"> </w:t>
      </w:r>
      <w:r w:rsidRPr="006B7160">
        <w:rPr>
          <w:i/>
          <w:color w:val="000000" w:themeColor="text1"/>
          <w:szCs w:val="24"/>
          <w:lang w:val="hr-HR"/>
        </w:rPr>
        <w:t>12.</w:t>
      </w:r>
      <w:r w:rsidR="0014619A">
        <w:rPr>
          <w:i/>
          <w:color w:val="000000" w:themeColor="text1"/>
          <w:szCs w:val="24"/>
          <w:lang w:val="hr-HR"/>
        </w:rPr>
        <w:t xml:space="preserve"> </w:t>
      </w:r>
      <w:r w:rsidRPr="006B7160">
        <w:rPr>
          <w:i/>
          <w:color w:val="000000" w:themeColor="text1"/>
          <w:szCs w:val="24"/>
          <w:lang w:val="hr-HR"/>
        </w:rPr>
        <w:t>2023. godine</w:t>
      </w:r>
      <w:r w:rsidR="0014619A">
        <w:rPr>
          <w:i/>
          <w:color w:val="000000" w:themeColor="text1"/>
          <w:szCs w:val="24"/>
          <w:lang w:val="hr-HR"/>
        </w:rPr>
        <w:t>.</w:t>
      </w:r>
    </w:p>
    <w:p w14:paraId="3B8DAD0E" w14:textId="77777777" w:rsidR="001B319D" w:rsidRPr="006B7160" w:rsidRDefault="001B319D" w:rsidP="001B319D">
      <w:pPr>
        <w:rPr>
          <w:b/>
          <w:color w:val="000000" w:themeColor="text1"/>
          <w:szCs w:val="24"/>
          <w:lang w:val="hr-HR"/>
        </w:rPr>
      </w:pPr>
    </w:p>
    <w:p w14:paraId="4534CE06" w14:textId="77777777" w:rsidR="001B319D" w:rsidRPr="006B7160" w:rsidRDefault="001B319D" w:rsidP="001B319D">
      <w:pPr>
        <w:rPr>
          <w:i/>
          <w:color w:val="000000" w:themeColor="text1"/>
          <w:szCs w:val="24"/>
          <w:lang w:val="hr-HR"/>
        </w:rPr>
      </w:pPr>
      <w:r w:rsidRPr="006B7160">
        <w:rPr>
          <w:b/>
          <w:color w:val="000000" w:themeColor="text1"/>
          <w:szCs w:val="24"/>
          <w:lang w:val="hr-HR"/>
        </w:rPr>
        <w:t>Ishrana</w:t>
      </w:r>
    </w:p>
    <w:p w14:paraId="15D09127" w14:textId="77777777" w:rsidR="001B319D" w:rsidRPr="006B7160" w:rsidRDefault="001B319D" w:rsidP="001B319D">
      <w:pPr>
        <w:rPr>
          <w:color w:val="000000" w:themeColor="text1"/>
          <w:szCs w:val="24"/>
          <w:lang w:val="hr-HR"/>
        </w:rPr>
      </w:pPr>
    </w:p>
    <w:p w14:paraId="7D5D37E4" w14:textId="77777777" w:rsidR="001B319D" w:rsidRPr="006B7160" w:rsidRDefault="001B319D" w:rsidP="001B319D">
      <w:pPr>
        <w:rPr>
          <w:color w:val="000000" w:themeColor="text1"/>
          <w:szCs w:val="24"/>
          <w:lang w:val="hr-HR"/>
        </w:rPr>
      </w:pPr>
      <w:r w:rsidRPr="006B7160">
        <w:rPr>
          <w:color w:val="000000" w:themeColor="text1"/>
          <w:szCs w:val="24"/>
          <w:lang w:val="hr-HR"/>
        </w:rPr>
        <w:t xml:space="preserve">Licima lišenim slobode </w:t>
      </w:r>
      <w:r w:rsidR="0014619A">
        <w:rPr>
          <w:color w:val="000000" w:themeColor="text1"/>
          <w:szCs w:val="24"/>
          <w:lang w:val="hr-HR"/>
        </w:rPr>
        <w:t>osigurava</w:t>
      </w:r>
      <w:r w:rsidRPr="006B7160">
        <w:rPr>
          <w:color w:val="000000" w:themeColor="text1"/>
          <w:szCs w:val="24"/>
          <w:lang w:val="hr-HR"/>
        </w:rPr>
        <w:t xml:space="preserve"> se obrok tri </w:t>
      </w:r>
      <w:r w:rsidR="002A6161" w:rsidRPr="006B7160">
        <w:rPr>
          <w:color w:val="000000" w:themeColor="text1"/>
          <w:szCs w:val="24"/>
          <w:lang w:val="hr-HR"/>
        </w:rPr>
        <w:t xml:space="preserve">puta </w:t>
      </w:r>
      <w:r w:rsidRPr="006B7160">
        <w:rPr>
          <w:color w:val="000000" w:themeColor="text1"/>
          <w:szCs w:val="24"/>
          <w:lang w:val="hr-HR"/>
        </w:rPr>
        <w:t>dnevno</w:t>
      </w:r>
      <w:r w:rsidR="00B20356" w:rsidRPr="006B7160">
        <w:rPr>
          <w:color w:val="000000" w:themeColor="text1"/>
          <w:szCs w:val="24"/>
          <w:lang w:val="hr-HR"/>
        </w:rPr>
        <w:t xml:space="preserve"> o trošku Policije Brčko </w:t>
      </w:r>
      <w:r w:rsidR="0014619A">
        <w:rPr>
          <w:color w:val="000000" w:themeColor="text1"/>
          <w:szCs w:val="24"/>
          <w:lang w:val="hr-HR"/>
        </w:rPr>
        <w:t>d</w:t>
      </w:r>
      <w:r w:rsidR="00B20356" w:rsidRPr="006B7160">
        <w:rPr>
          <w:color w:val="000000" w:themeColor="text1"/>
          <w:szCs w:val="24"/>
          <w:lang w:val="hr-HR"/>
        </w:rPr>
        <w:t>istrikta.</w:t>
      </w:r>
      <w:r w:rsidRPr="006B7160">
        <w:rPr>
          <w:color w:val="000000" w:themeColor="text1"/>
          <w:szCs w:val="24"/>
          <w:lang w:val="hr-HR"/>
        </w:rPr>
        <w:t xml:space="preserve"> U razgovoru je istaknuto da se poštuju zahtjevi lica </w:t>
      </w:r>
      <w:r w:rsidR="0014619A">
        <w:rPr>
          <w:color w:val="000000" w:themeColor="text1"/>
          <w:szCs w:val="24"/>
          <w:lang w:val="hr-HR"/>
        </w:rPr>
        <w:t>a</w:t>
      </w:r>
      <w:r w:rsidRPr="006B7160">
        <w:rPr>
          <w:color w:val="000000" w:themeColor="text1"/>
          <w:szCs w:val="24"/>
          <w:lang w:val="hr-HR"/>
        </w:rPr>
        <w:t xml:space="preserve">ko neko traži specijalni režim ishrane zbog vjerskih, kulturnih ili zdravstvenih razloga. U okviru prostorija za zadržavanje ne postoji prostorija za pripremanje hrane, već se hrana kupuje i donosi licu lišenom slobode. </w:t>
      </w:r>
    </w:p>
    <w:p w14:paraId="7C3624E7" w14:textId="77777777" w:rsidR="001B319D" w:rsidRPr="006B7160" w:rsidRDefault="001B319D" w:rsidP="001B319D">
      <w:pPr>
        <w:rPr>
          <w:color w:val="000000" w:themeColor="text1"/>
          <w:szCs w:val="24"/>
          <w:lang w:val="hr-HR"/>
        </w:rPr>
      </w:pPr>
    </w:p>
    <w:p w14:paraId="4432B485" w14:textId="77777777" w:rsidR="001B319D" w:rsidRPr="006B7160" w:rsidRDefault="001B319D" w:rsidP="001B319D">
      <w:pPr>
        <w:rPr>
          <w:b/>
          <w:color w:val="000000" w:themeColor="text1"/>
          <w:szCs w:val="24"/>
          <w:lang w:val="hr-HR"/>
        </w:rPr>
      </w:pPr>
    </w:p>
    <w:p w14:paraId="68441CDE" w14:textId="77777777" w:rsidR="001B319D" w:rsidRPr="006B7160" w:rsidRDefault="001B319D" w:rsidP="001B319D">
      <w:pPr>
        <w:rPr>
          <w:b/>
          <w:color w:val="000000" w:themeColor="text1"/>
          <w:szCs w:val="24"/>
          <w:lang w:val="hr-HR"/>
        </w:rPr>
      </w:pPr>
      <w:r w:rsidRPr="006B7160">
        <w:rPr>
          <w:b/>
          <w:color w:val="000000" w:themeColor="text1"/>
          <w:szCs w:val="24"/>
          <w:lang w:val="hr-HR"/>
        </w:rPr>
        <w:t>Prava lica lišenih slobode</w:t>
      </w:r>
    </w:p>
    <w:p w14:paraId="18146697" w14:textId="77777777" w:rsidR="003E7E9D" w:rsidRPr="006B7160" w:rsidRDefault="003E7E9D" w:rsidP="001B319D">
      <w:pPr>
        <w:rPr>
          <w:b/>
          <w:color w:val="000000" w:themeColor="text1"/>
          <w:szCs w:val="24"/>
          <w:lang w:val="hr-HR"/>
        </w:rPr>
      </w:pPr>
    </w:p>
    <w:p w14:paraId="61B05E95" w14:textId="77777777" w:rsidR="001B319D" w:rsidRPr="006B7160" w:rsidRDefault="001B319D" w:rsidP="001B319D">
      <w:pPr>
        <w:rPr>
          <w:color w:val="000000" w:themeColor="text1"/>
          <w:szCs w:val="24"/>
          <w:lang w:val="hr-HR"/>
        </w:rPr>
      </w:pPr>
      <w:r w:rsidRPr="006B7160">
        <w:rPr>
          <w:color w:val="000000" w:themeColor="text1"/>
          <w:szCs w:val="24"/>
          <w:lang w:val="hr-HR"/>
        </w:rPr>
        <w:t>Na osnovu člana 22. Zakona o policiji Brčko distrikta Bosne i Hercegovini, doneseno je Uputstvo o postupanju sa licima lišenim slobode</w:t>
      </w:r>
      <w:r w:rsidR="0014619A">
        <w:rPr>
          <w:color w:val="000000" w:themeColor="text1"/>
          <w:szCs w:val="24"/>
          <w:lang w:val="hr-HR"/>
        </w:rPr>
        <w:t>,</w:t>
      </w:r>
      <w:r w:rsidRPr="006B7160">
        <w:rPr>
          <w:rStyle w:val="FootnoteReference"/>
          <w:color w:val="000000" w:themeColor="text1"/>
          <w:szCs w:val="24"/>
          <w:lang w:val="hr-HR"/>
        </w:rPr>
        <w:footnoteReference w:id="105"/>
      </w:r>
      <w:r w:rsidRPr="006B7160">
        <w:rPr>
          <w:color w:val="000000" w:themeColor="text1"/>
          <w:szCs w:val="24"/>
          <w:lang w:val="hr-HR"/>
        </w:rPr>
        <w:t xml:space="preserve"> kojim se uređuj</w:t>
      </w:r>
      <w:r w:rsidR="0014619A">
        <w:rPr>
          <w:color w:val="000000" w:themeColor="text1"/>
          <w:szCs w:val="24"/>
          <w:lang w:val="hr-HR"/>
        </w:rPr>
        <w:t>u</w:t>
      </w:r>
      <w:r w:rsidRPr="006B7160">
        <w:rPr>
          <w:color w:val="000000" w:themeColor="text1"/>
          <w:szCs w:val="24"/>
          <w:lang w:val="hr-HR"/>
        </w:rPr>
        <w:t xml:space="preserve"> način prijema lica, način smještaja lica lišenih slobode, zdravstveno-higijenski </w:t>
      </w:r>
      <w:r w:rsidR="0014619A">
        <w:rPr>
          <w:color w:val="000000" w:themeColor="text1"/>
          <w:szCs w:val="24"/>
          <w:lang w:val="hr-HR"/>
        </w:rPr>
        <w:t>uvjeti</w:t>
      </w:r>
      <w:r w:rsidRPr="006B7160">
        <w:rPr>
          <w:color w:val="000000" w:themeColor="text1"/>
          <w:szCs w:val="24"/>
          <w:lang w:val="hr-HR"/>
        </w:rPr>
        <w:t xml:space="preserve">, ishrana, prateća dokumentacija lica lišenih slobode, prava lica, ponašanja lica, otpuštanje i predaja lica, obaveze policijskih službenika, postupanje i ponašanje policijskih službenika Policije prema licima lišenim slobode. </w:t>
      </w:r>
    </w:p>
    <w:p w14:paraId="46296F04" w14:textId="77777777" w:rsidR="009A70AE" w:rsidRPr="006B7160" w:rsidRDefault="009A70AE" w:rsidP="001B319D">
      <w:pPr>
        <w:rPr>
          <w:color w:val="000000" w:themeColor="text1"/>
          <w:szCs w:val="24"/>
          <w:lang w:val="hr-HR"/>
        </w:rPr>
      </w:pPr>
    </w:p>
    <w:p w14:paraId="3E94D414" w14:textId="77777777" w:rsidR="001B319D" w:rsidRPr="006B7160" w:rsidRDefault="001B319D" w:rsidP="001B319D">
      <w:pPr>
        <w:rPr>
          <w:color w:val="000000" w:themeColor="text1"/>
          <w:szCs w:val="24"/>
          <w:lang w:val="hr-HR"/>
        </w:rPr>
      </w:pPr>
      <w:r w:rsidRPr="006B7160">
        <w:rPr>
          <w:color w:val="000000" w:themeColor="text1"/>
          <w:szCs w:val="24"/>
          <w:lang w:val="hr-HR"/>
        </w:rPr>
        <w:t xml:space="preserve">Uvidom u </w:t>
      </w:r>
      <w:r w:rsidR="0014619A">
        <w:rPr>
          <w:color w:val="000000" w:themeColor="text1"/>
          <w:szCs w:val="24"/>
          <w:lang w:val="hr-HR"/>
        </w:rPr>
        <w:t>nekoliko</w:t>
      </w:r>
      <w:r w:rsidRPr="006B7160">
        <w:rPr>
          <w:color w:val="000000" w:themeColor="text1"/>
          <w:szCs w:val="24"/>
          <w:lang w:val="hr-HR"/>
        </w:rPr>
        <w:t xml:space="preserve"> nasumično odabranih predmeta utvrđeno je da se poštuju prava lica lišenih slobode. Naime, ova lica su upoznata s mogućnošću korištenja prava na branioca, prava na korištenje usluga medicinskog osoblja i medicinske pomoći, prav</w:t>
      </w:r>
      <w:r w:rsidR="00D12A71">
        <w:rPr>
          <w:color w:val="000000" w:themeColor="text1"/>
          <w:szCs w:val="24"/>
          <w:lang w:val="hr-HR"/>
        </w:rPr>
        <w:t>a</w:t>
      </w:r>
      <w:r w:rsidRPr="006B7160">
        <w:rPr>
          <w:color w:val="000000" w:themeColor="text1"/>
          <w:szCs w:val="24"/>
          <w:lang w:val="hr-HR"/>
        </w:rPr>
        <w:t xml:space="preserve"> na kontaktiranje člana uže porodice i drugih lica. Evidencije sadrže svu potrebnu dokumentaciju koja je propisana Upu</w:t>
      </w:r>
      <w:r w:rsidR="0014619A">
        <w:rPr>
          <w:color w:val="000000" w:themeColor="text1"/>
          <w:szCs w:val="24"/>
          <w:lang w:val="hr-HR"/>
        </w:rPr>
        <w:t>t</w:t>
      </w:r>
      <w:r w:rsidRPr="006B7160">
        <w:rPr>
          <w:color w:val="000000" w:themeColor="text1"/>
          <w:szCs w:val="24"/>
          <w:lang w:val="hr-HR"/>
        </w:rPr>
        <w:t>st</w:t>
      </w:r>
      <w:r w:rsidR="009124EB" w:rsidRPr="006B7160">
        <w:rPr>
          <w:color w:val="000000" w:themeColor="text1"/>
          <w:szCs w:val="24"/>
          <w:lang w:val="hr-HR"/>
        </w:rPr>
        <w:t xml:space="preserve">vom, a vode se uredno i čitko. </w:t>
      </w:r>
      <w:r w:rsidRPr="006B7160">
        <w:rPr>
          <w:color w:val="000000" w:themeColor="text1"/>
          <w:szCs w:val="24"/>
          <w:lang w:val="hr-HR"/>
        </w:rPr>
        <w:t xml:space="preserve">U Policiji Brčko </w:t>
      </w:r>
      <w:r w:rsidR="0014619A">
        <w:rPr>
          <w:color w:val="000000" w:themeColor="text1"/>
          <w:szCs w:val="24"/>
          <w:lang w:val="hr-HR"/>
        </w:rPr>
        <w:t>d</w:t>
      </w:r>
      <w:r w:rsidRPr="006B7160">
        <w:rPr>
          <w:color w:val="000000" w:themeColor="text1"/>
          <w:szCs w:val="24"/>
          <w:lang w:val="hr-HR"/>
        </w:rPr>
        <w:t>istrikta Bosne i Hercegovine zaposlene su osobe oba spola, tako da pretres uvijek vrši policijski službenik onog spola kojeg je i lice koje se pretresa. O pretresu lica sačinjava se i zapisnik o pretresanju lica</w:t>
      </w:r>
      <w:r w:rsidR="0014619A">
        <w:rPr>
          <w:color w:val="000000" w:themeColor="text1"/>
          <w:szCs w:val="24"/>
          <w:lang w:val="hr-HR"/>
        </w:rPr>
        <w:t>,</w:t>
      </w:r>
      <w:r w:rsidRPr="006B7160">
        <w:rPr>
          <w:color w:val="000000" w:themeColor="text1"/>
          <w:szCs w:val="24"/>
          <w:lang w:val="hr-HR"/>
        </w:rPr>
        <w:t xml:space="preserve"> u kojem se navode predmeti i isprave koj</w:t>
      </w:r>
      <w:r w:rsidR="0014619A">
        <w:rPr>
          <w:color w:val="000000" w:themeColor="text1"/>
          <w:szCs w:val="24"/>
          <w:lang w:val="hr-HR"/>
        </w:rPr>
        <w:t>i</w:t>
      </w:r>
      <w:r w:rsidRPr="006B7160">
        <w:rPr>
          <w:color w:val="000000" w:themeColor="text1"/>
          <w:szCs w:val="24"/>
          <w:lang w:val="hr-HR"/>
        </w:rPr>
        <w:t xml:space="preserve"> se oduzimaju od lica. Zapisnik, pored lica koje je izvršilo pretres, potpisuje i lice na kojem se vrši pretresanje. Oduzeti predmeti se čuvaju u ormariću za lične stvari. Licima lišenim slobode se obavezno oduzimaju predmeti kojima bi mogli nanijeti povrede sebi ili drugima. Oduzeti predmeti licu se vraćaju kada prestanu razlozi za zadržavanje, a lice svojeručnim potpisom potvrđuje da ih je preuzelo.</w:t>
      </w:r>
    </w:p>
    <w:p w14:paraId="6E98E51F" w14:textId="77777777" w:rsidR="001B319D" w:rsidRPr="006B7160" w:rsidRDefault="001B319D" w:rsidP="001B319D">
      <w:pPr>
        <w:rPr>
          <w:color w:val="000000" w:themeColor="text1"/>
          <w:szCs w:val="24"/>
          <w:lang w:val="hr-HR"/>
        </w:rPr>
      </w:pPr>
    </w:p>
    <w:p w14:paraId="7A9AB8A4" w14:textId="77777777" w:rsidR="001B319D" w:rsidRPr="006B7160" w:rsidRDefault="009A70AE" w:rsidP="00C815C1">
      <w:pPr>
        <w:jc w:val="left"/>
        <w:rPr>
          <w:b/>
          <w:color w:val="000000" w:themeColor="text1"/>
          <w:szCs w:val="24"/>
          <w:lang w:val="hr-HR"/>
        </w:rPr>
      </w:pPr>
      <w:r w:rsidRPr="006B7160">
        <w:rPr>
          <w:b/>
          <w:color w:val="000000" w:themeColor="text1"/>
          <w:szCs w:val="24"/>
          <w:lang w:val="hr-HR"/>
        </w:rPr>
        <w:br w:type="page"/>
      </w:r>
    </w:p>
    <w:p w14:paraId="1CAA5874" w14:textId="77777777" w:rsidR="001B319D" w:rsidRPr="006B7160" w:rsidRDefault="001B319D" w:rsidP="001B319D">
      <w:pPr>
        <w:rPr>
          <w:b/>
          <w:color w:val="000000" w:themeColor="text1"/>
          <w:szCs w:val="24"/>
          <w:lang w:val="hr-HR"/>
        </w:rPr>
      </w:pPr>
      <w:r w:rsidRPr="006B7160">
        <w:rPr>
          <w:b/>
          <w:color w:val="000000" w:themeColor="text1"/>
          <w:szCs w:val="24"/>
          <w:lang w:val="hr-HR"/>
        </w:rPr>
        <w:lastRenderedPageBreak/>
        <w:t xml:space="preserve">Preporuke </w:t>
      </w:r>
      <w:r w:rsidR="0014619A">
        <w:rPr>
          <w:b/>
          <w:color w:val="000000" w:themeColor="text1"/>
          <w:szCs w:val="24"/>
          <w:lang w:val="hr-HR"/>
        </w:rPr>
        <w:t>o</w:t>
      </w:r>
      <w:r w:rsidRPr="006B7160">
        <w:rPr>
          <w:b/>
          <w:color w:val="000000" w:themeColor="text1"/>
          <w:szCs w:val="24"/>
          <w:lang w:val="hr-HR"/>
        </w:rPr>
        <w:t>mbudsmena Bosne i Hercegovine</w:t>
      </w:r>
    </w:p>
    <w:p w14:paraId="4E100AC5" w14:textId="77777777" w:rsidR="001B319D" w:rsidRPr="006B7160" w:rsidRDefault="001B319D" w:rsidP="001B319D">
      <w:pPr>
        <w:rPr>
          <w:b/>
          <w:color w:val="000000" w:themeColor="text1"/>
          <w:szCs w:val="24"/>
          <w:lang w:val="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1B319D" w:rsidRPr="00597D8F" w14:paraId="0B0707FC" w14:textId="77777777" w:rsidTr="00EB1B10">
        <w:tc>
          <w:tcPr>
            <w:tcW w:w="9570" w:type="dxa"/>
          </w:tcPr>
          <w:p w14:paraId="5879FCFC" w14:textId="77777777" w:rsidR="001B319D" w:rsidRPr="006B7160" w:rsidRDefault="001B319D" w:rsidP="00EB1B10">
            <w:pPr>
              <w:rPr>
                <w:b/>
                <w:color w:val="000000" w:themeColor="text1"/>
                <w:szCs w:val="24"/>
                <w:lang w:val="hr-HR"/>
              </w:rPr>
            </w:pPr>
            <w:r w:rsidRPr="006B7160">
              <w:rPr>
                <w:b/>
                <w:color w:val="000000" w:themeColor="text1"/>
                <w:szCs w:val="24"/>
                <w:lang w:val="hr-HR"/>
              </w:rPr>
              <w:t xml:space="preserve">Policiji Brčko </w:t>
            </w:r>
            <w:r w:rsidR="0014619A">
              <w:rPr>
                <w:b/>
                <w:color w:val="000000" w:themeColor="text1"/>
                <w:szCs w:val="24"/>
                <w:lang w:val="hr-HR"/>
              </w:rPr>
              <w:t>d</w:t>
            </w:r>
            <w:r w:rsidRPr="006B7160">
              <w:rPr>
                <w:b/>
                <w:color w:val="000000" w:themeColor="text1"/>
                <w:szCs w:val="24"/>
                <w:lang w:val="hr-HR"/>
              </w:rPr>
              <w:t>istrikta Bosne i Hercegovine:</w:t>
            </w:r>
          </w:p>
          <w:p w14:paraId="5AEB2C15" w14:textId="77777777" w:rsidR="001B319D" w:rsidRPr="006B7160" w:rsidRDefault="0014619A" w:rsidP="001B319D">
            <w:pPr>
              <w:pStyle w:val="ListParagraph"/>
              <w:numPr>
                <w:ilvl w:val="0"/>
                <w:numId w:val="21"/>
              </w:numPr>
              <w:spacing w:line="276" w:lineRule="auto"/>
              <w:rPr>
                <w:color w:val="000000" w:themeColor="text1"/>
                <w:szCs w:val="24"/>
                <w:lang w:val="hr-HR"/>
              </w:rPr>
            </w:pPr>
            <w:r>
              <w:rPr>
                <w:color w:val="000000" w:themeColor="text1"/>
                <w:szCs w:val="24"/>
                <w:lang w:val="hr-HR"/>
              </w:rPr>
              <w:t>d</w:t>
            </w:r>
            <w:r w:rsidR="001B319D" w:rsidRPr="006B7160">
              <w:rPr>
                <w:color w:val="000000" w:themeColor="text1"/>
                <w:szCs w:val="24"/>
                <w:lang w:val="hr-HR"/>
              </w:rPr>
              <w:t>a</w:t>
            </w:r>
            <w:r>
              <w:rPr>
                <w:color w:val="000000" w:themeColor="text1"/>
                <w:szCs w:val="24"/>
                <w:lang w:val="hr-HR"/>
              </w:rPr>
              <w:t xml:space="preserve"> se</w:t>
            </w:r>
            <w:r w:rsidR="001B319D" w:rsidRPr="006B7160">
              <w:rPr>
                <w:color w:val="000000" w:themeColor="text1"/>
                <w:szCs w:val="24"/>
                <w:lang w:val="hr-HR"/>
              </w:rPr>
              <w:t xml:space="preserve"> što prije stave u funkciju prostorije za zadržavanje lica lišenih slobode koje se nalaze u objektu Policije i da</w:t>
            </w:r>
            <w:r>
              <w:rPr>
                <w:color w:val="000000" w:themeColor="text1"/>
                <w:szCs w:val="24"/>
                <w:lang w:val="hr-HR"/>
              </w:rPr>
              <w:t xml:space="preserve"> se</w:t>
            </w:r>
            <w:r w:rsidR="001B319D" w:rsidRPr="006B7160">
              <w:rPr>
                <w:color w:val="000000" w:themeColor="text1"/>
                <w:szCs w:val="24"/>
                <w:lang w:val="hr-HR"/>
              </w:rPr>
              <w:t xml:space="preserve"> prilikom stavljanja u funkciju ovih prostorija vod</w:t>
            </w:r>
            <w:r>
              <w:rPr>
                <w:color w:val="000000" w:themeColor="text1"/>
                <w:szCs w:val="24"/>
                <w:lang w:val="hr-HR"/>
              </w:rPr>
              <w:t>i</w:t>
            </w:r>
            <w:r w:rsidR="001B319D" w:rsidRPr="006B7160">
              <w:rPr>
                <w:color w:val="000000" w:themeColor="text1"/>
                <w:szCs w:val="24"/>
                <w:lang w:val="hr-HR"/>
              </w:rPr>
              <w:t xml:space="preserve"> računa </w:t>
            </w:r>
            <w:r>
              <w:rPr>
                <w:color w:val="000000" w:themeColor="text1"/>
                <w:szCs w:val="24"/>
                <w:lang w:val="hr-HR"/>
              </w:rPr>
              <w:t xml:space="preserve">o tome </w:t>
            </w:r>
            <w:r w:rsidR="001B319D" w:rsidRPr="006B7160">
              <w:rPr>
                <w:color w:val="000000" w:themeColor="text1"/>
                <w:szCs w:val="24"/>
                <w:lang w:val="hr-HR"/>
              </w:rPr>
              <w:t>da ispunjavaju sve propisane standarde.</w:t>
            </w:r>
          </w:p>
        </w:tc>
      </w:tr>
    </w:tbl>
    <w:p w14:paraId="27CA06AC" w14:textId="77777777" w:rsidR="001B319D" w:rsidRPr="006B7160" w:rsidRDefault="001B319D" w:rsidP="001B319D">
      <w:pPr>
        <w:rPr>
          <w:b/>
          <w:color w:val="000000" w:themeColor="text1"/>
          <w:szCs w:val="24"/>
          <w:lang w:val="hr-HR"/>
        </w:rPr>
      </w:pPr>
    </w:p>
    <w:p w14:paraId="0C6EA9D6" w14:textId="77777777" w:rsidR="001B319D" w:rsidRPr="006B7160" w:rsidRDefault="001B319D" w:rsidP="001B319D">
      <w:pPr>
        <w:rPr>
          <w:color w:val="000000" w:themeColor="text1"/>
          <w:szCs w:val="24"/>
          <w:lang w:val="hr-HR"/>
        </w:rPr>
      </w:pPr>
    </w:p>
    <w:p w14:paraId="0C7636CF" w14:textId="77777777" w:rsidR="001B319D" w:rsidRPr="006B7160" w:rsidRDefault="001B319D" w:rsidP="00D17238">
      <w:pPr>
        <w:rPr>
          <w:color w:val="000000" w:themeColor="text1"/>
          <w:lang w:val="hr-HR"/>
        </w:rPr>
      </w:pPr>
    </w:p>
    <w:p w14:paraId="2E21624A" w14:textId="77777777" w:rsidR="00BF7866" w:rsidRPr="006B7160" w:rsidRDefault="00BF7866" w:rsidP="001F0A91">
      <w:pPr>
        <w:spacing w:line="276" w:lineRule="auto"/>
        <w:rPr>
          <w:color w:val="000000" w:themeColor="text1"/>
          <w:szCs w:val="24"/>
          <w:lang w:val="hr-HR"/>
        </w:rPr>
      </w:pPr>
    </w:p>
    <w:p w14:paraId="51C48879" w14:textId="77777777" w:rsidR="00223E09" w:rsidRPr="006B7160" w:rsidRDefault="007A589E" w:rsidP="002C2A2E">
      <w:pPr>
        <w:pStyle w:val="Heading1"/>
        <w:numPr>
          <w:ilvl w:val="0"/>
          <w:numId w:val="33"/>
        </w:numPr>
        <w:rPr>
          <w:color w:val="000000" w:themeColor="text1"/>
          <w:lang w:val="hr-HR"/>
        </w:rPr>
      </w:pPr>
      <w:bookmarkStart w:id="36" w:name="_Toc166485031"/>
      <w:r w:rsidRPr="006B7160">
        <w:rPr>
          <w:color w:val="000000" w:themeColor="text1"/>
          <w:lang w:val="hr-HR"/>
        </w:rPr>
        <w:t>Zaključna razmatranja</w:t>
      </w:r>
      <w:bookmarkEnd w:id="36"/>
      <w:r w:rsidRPr="006B7160">
        <w:rPr>
          <w:color w:val="000000" w:themeColor="text1"/>
          <w:lang w:val="hr-HR"/>
        </w:rPr>
        <w:t xml:space="preserve"> </w:t>
      </w:r>
    </w:p>
    <w:p w14:paraId="7BB470C1" w14:textId="77777777" w:rsidR="001610A3" w:rsidRPr="006B7160" w:rsidRDefault="001610A3" w:rsidP="001F0A91">
      <w:pPr>
        <w:spacing w:line="276" w:lineRule="auto"/>
        <w:rPr>
          <w:color w:val="000000" w:themeColor="text1"/>
          <w:szCs w:val="24"/>
          <w:lang w:val="hr-HR"/>
        </w:rPr>
      </w:pPr>
    </w:p>
    <w:p w14:paraId="5456A468" w14:textId="77777777" w:rsidR="001610A3" w:rsidRPr="006B7160" w:rsidRDefault="001610A3" w:rsidP="001F0A91">
      <w:pPr>
        <w:spacing w:line="276" w:lineRule="auto"/>
        <w:rPr>
          <w:color w:val="000000" w:themeColor="text1"/>
          <w:szCs w:val="24"/>
          <w:lang w:val="hr-HR"/>
        </w:rPr>
      </w:pPr>
      <w:r w:rsidRPr="006B7160">
        <w:rPr>
          <w:color w:val="000000" w:themeColor="text1"/>
          <w:szCs w:val="24"/>
          <w:lang w:val="hr-HR"/>
        </w:rPr>
        <w:t>Svim građanima u Bosni i Hercegovini</w:t>
      </w:r>
      <w:r w:rsidR="0014619A">
        <w:rPr>
          <w:color w:val="000000" w:themeColor="text1"/>
          <w:szCs w:val="24"/>
          <w:lang w:val="hr-HR"/>
        </w:rPr>
        <w:t xml:space="preserve"> se</w:t>
      </w:r>
      <w:r w:rsidRPr="006B7160">
        <w:rPr>
          <w:color w:val="000000" w:themeColor="text1"/>
          <w:szCs w:val="24"/>
          <w:lang w:val="hr-HR"/>
        </w:rPr>
        <w:t xml:space="preserve"> kako međunarodnim standardima tako i domaćim zakonodavstvom garant</w:t>
      </w:r>
      <w:r w:rsidR="0014619A">
        <w:rPr>
          <w:color w:val="000000" w:themeColor="text1"/>
          <w:szCs w:val="24"/>
          <w:lang w:val="hr-HR"/>
        </w:rPr>
        <w:t>ira</w:t>
      </w:r>
      <w:r w:rsidRPr="006B7160">
        <w:rPr>
          <w:color w:val="000000" w:themeColor="text1"/>
          <w:szCs w:val="24"/>
          <w:lang w:val="hr-HR"/>
        </w:rPr>
        <w:t xml:space="preserve"> pravo na ličnu slobodu, dok je lišavanje slobode dopušteno samo iz razloga i po postupku koji je predviđen zakonom. Takođe</w:t>
      </w:r>
      <w:r w:rsidR="0014619A">
        <w:rPr>
          <w:color w:val="000000" w:themeColor="text1"/>
          <w:szCs w:val="24"/>
          <w:lang w:val="hr-HR"/>
        </w:rPr>
        <w:t>r</w:t>
      </w:r>
      <w:r w:rsidRPr="006B7160">
        <w:rPr>
          <w:color w:val="000000" w:themeColor="text1"/>
          <w:szCs w:val="24"/>
          <w:lang w:val="hr-HR"/>
        </w:rPr>
        <w:t xml:space="preserve">, zadržavanjem lica u prostorijama za zadržavanje može se ograničiti njihovo kretanje samo iz zakonom propisanih razloga. Prema svim licima lišenim slobode policijski službenici su dužni da postupaju s pažnjom i poštovanjem, </w:t>
      </w:r>
      <w:r w:rsidR="00F10FE4">
        <w:rPr>
          <w:color w:val="000000" w:themeColor="text1"/>
          <w:szCs w:val="24"/>
          <w:lang w:val="hr-HR"/>
        </w:rPr>
        <w:t>osiguravajući</w:t>
      </w:r>
      <w:r w:rsidRPr="006B7160">
        <w:rPr>
          <w:color w:val="000000" w:themeColor="text1"/>
          <w:szCs w:val="24"/>
          <w:lang w:val="hr-HR"/>
        </w:rPr>
        <w:t xml:space="preserve"> da se njihova osnovna ljudska prava poštuju u svakom trenutku. Ova lica moraju biti tretirana bez diskriminacije po bilo ko</w:t>
      </w:r>
      <w:r w:rsidR="00F10FE4">
        <w:rPr>
          <w:color w:val="000000" w:themeColor="text1"/>
          <w:szCs w:val="24"/>
          <w:lang w:val="hr-HR"/>
        </w:rPr>
        <w:t>je</w:t>
      </w:r>
      <w:r w:rsidRPr="006B7160">
        <w:rPr>
          <w:color w:val="000000" w:themeColor="text1"/>
          <w:szCs w:val="24"/>
          <w:lang w:val="hr-HR"/>
        </w:rPr>
        <w:t>m osnovu, a svako od njih se treba posmatrati kao pojedinac s potrebama koje su od značaja za njegovo zdravlje ili stanje.</w:t>
      </w:r>
      <w:r w:rsidR="00E97A68">
        <w:rPr>
          <w:color w:val="000000" w:themeColor="text1"/>
          <w:szCs w:val="24"/>
          <w:lang w:val="hr-HR"/>
        </w:rPr>
        <w:t xml:space="preserve"> </w:t>
      </w:r>
    </w:p>
    <w:p w14:paraId="1AEE1335" w14:textId="77777777" w:rsidR="001610A3" w:rsidRPr="006B7160" w:rsidRDefault="001610A3" w:rsidP="001F0A91">
      <w:pPr>
        <w:spacing w:line="276" w:lineRule="auto"/>
        <w:rPr>
          <w:color w:val="000000" w:themeColor="text1"/>
          <w:szCs w:val="24"/>
          <w:lang w:val="hr-HR"/>
        </w:rPr>
      </w:pPr>
    </w:p>
    <w:p w14:paraId="3A63A189" w14:textId="77777777" w:rsidR="00EB1B10" w:rsidRPr="006B7160" w:rsidRDefault="001610A3" w:rsidP="001F0A91">
      <w:pPr>
        <w:spacing w:line="276" w:lineRule="auto"/>
        <w:rPr>
          <w:color w:val="000000" w:themeColor="text1"/>
          <w:szCs w:val="24"/>
          <w:lang w:val="hr-HR"/>
        </w:rPr>
      </w:pPr>
      <w:r w:rsidRPr="006B7160">
        <w:rPr>
          <w:color w:val="000000" w:themeColor="text1"/>
          <w:szCs w:val="24"/>
          <w:lang w:val="hr-HR"/>
        </w:rPr>
        <w:t>P</w:t>
      </w:r>
      <w:r w:rsidR="003B34BE" w:rsidRPr="006B7160">
        <w:rPr>
          <w:color w:val="000000" w:themeColor="text1"/>
          <w:szCs w:val="24"/>
          <w:lang w:val="hr-HR"/>
        </w:rPr>
        <w:t>r</w:t>
      </w:r>
      <w:r w:rsidRPr="006B7160">
        <w:rPr>
          <w:color w:val="000000" w:themeColor="text1"/>
          <w:szCs w:val="24"/>
          <w:lang w:val="hr-HR"/>
        </w:rPr>
        <w:t>i</w:t>
      </w:r>
      <w:r w:rsidR="003B34BE" w:rsidRPr="006B7160">
        <w:rPr>
          <w:color w:val="000000" w:themeColor="text1"/>
          <w:szCs w:val="24"/>
          <w:lang w:val="hr-HR"/>
        </w:rPr>
        <w:t>l</w:t>
      </w:r>
      <w:r w:rsidR="00F10FE4">
        <w:rPr>
          <w:color w:val="000000" w:themeColor="text1"/>
          <w:szCs w:val="24"/>
          <w:lang w:val="hr-HR"/>
        </w:rPr>
        <w:t>i</w:t>
      </w:r>
      <w:r w:rsidRPr="006B7160">
        <w:rPr>
          <w:color w:val="000000" w:themeColor="text1"/>
          <w:szCs w:val="24"/>
          <w:lang w:val="hr-HR"/>
        </w:rPr>
        <w:t xml:space="preserve">kom rada na ovom izvještaju, a nakon obilazaka </w:t>
      </w:r>
      <w:r w:rsidR="00EB1B10" w:rsidRPr="006B7160">
        <w:rPr>
          <w:color w:val="000000" w:themeColor="text1"/>
          <w:szCs w:val="24"/>
          <w:lang w:val="hr-HR"/>
        </w:rPr>
        <w:t>policijskih uprava obuhvaćenih izvještajem,</w:t>
      </w:r>
      <w:r w:rsidRPr="006B7160">
        <w:rPr>
          <w:color w:val="000000" w:themeColor="text1"/>
          <w:szCs w:val="24"/>
          <w:lang w:val="hr-HR"/>
        </w:rPr>
        <w:t xml:space="preserve"> utvrđeno je</w:t>
      </w:r>
      <w:r w:rsidR="00F10FE4">
        <w:rPr>
          <w:color w:val="000000" w:themeColor="text1"/>
          <w:szCs w:val="24"/>
          <w:lang w:val="hr-HR"/>
        </w:rPr>
        <w:t xml:space="preserve"> </w:t>
      </w:r>
      <w:r w:rsidRPr="006B7160">
        <w:rPr>
          <w:color w:val="000000" w:themeColor="text1"/>
          <w:szCs w:val="24"/>
          <w:lang w:val="hr-HR"/>
        </w:rPr>
        <w:t xml:space="preserve">da </w:t>
      </w:r>
      <w:r w:rsidR="00BF0B70" w:rsidRPr="006B7160">
        <w:rPr>
          <w:color w:val="000000" w:themeColor="text1"/>
          <w:szCs w:val="24"/>
          <w:lang w:val="hr-HR"/>
        </w:rPr>
        <w:t>policijski službeni</w:t>
      </w:r>
      <w:r w:rsidR="00BF0B70">
        <w:rPr>
          <w:color w:val="000000" w:themeColor="text1"/>
          <w:szCs w:val="24"/>
          <w:lang w:val="hr-HR"/>
        </w:rPr>
        <w:t xml:space="preserve">ci </w:t>
      </w:r>
      <w:r w:rsidR="00BF0B70" w:rsidRPr="006B7160">
        <w:rPr>
          <w:color w:val="000000" w:themeColor="text1"/>
          <w:szCs w:val="24"/>
          <w:lang w:val="hr-HR"/>
        </w:rPr>
        <w:t xml:space="preserve">u najvećoj mjeri poštuju </w:t>
      </w:r>
      <w:r w:rsidRPr="006B7160">
        <w:rPr>
          <w:color w:val="000000" w:themeColor="text1"/>
          <w:szCs w:val="24"/>
          <w:lang w:val="hr-HR"/>
        </w:rPr>
        <w:t xml:space="preserve">prava lica lišenih slobode. </w:t>
      </w:r>
    </w:p>
    <w:p w14:paraId="1B38D0F9" w14:textId="77777777" w:rsidR="00EB1B10" w:rsidRPr="006B7160" w:rsidRDefault="00EB1B10" w:rsidP="001F0A91">
      <w:pPr>
        <w:spacing w:line="276" w:lineRule="auto"/>
        <w:rPr>
          <w:color w:val="000000" w:themeColor="text1"/>
          <w:szCs w:val="24"/>
          <w:lang w:val="hr-HR"/>
        </w:rPr>
      </w:pPr>
    </w:p>
    <w:p w14:paraId="6DB5AFE1" w14:textId="77777777" w:rsidR="001610A3" w:rsidRPr="006B7160" w:rsidRDefault="001610A3" w:rsidP="001F0A91">
      <w:pPr>
        <w:spacing w:line="276" w:lineRule="auto"/>
        <w:rPr>
          <w:color w:val="000000" w:themeColor="text1"/>
          <w:szCs w:val="24"/>
          <w:lang w:val="hr-HR"/>
        </w:rPr>
      </w:pPr>
      <w:r w:rsidRPr="006B7160">
        <w:rPr>
          <w:color w:val="000000" w:themeColor="text1"/>
          <w:szCs w:val="24"/>
          <w:lang w:val="hr-HR"/>
        </w:rPr>
        <w:t>Policijski službenici posjeduju značaj</w:t>
      </w:r>
      <w:r w:rsidR="00EB1B10" w:rsidRPr="006B7160">
        <w:rPr>
          <w:color w:val="000000" w:themeColor="text1"/>
          <w:szCs w:val="24"/>
          <w:lang w:val="hr-HR"/>
        </w:rPr>
        <w:t>an</w:t>
      </w:r>
      <w:r w:rsidRPr="006B7160">
        <w:rPr>
          <w:color w:val="000000" w:themeColor="text1"/>
          <w:szCs w:val="24"/>
          <w:lang w:val="hr-HR"/>
        </w:rPr>
        <w:t xml:space="preserve"> nivo sv</w:t>
      </w:r>
      <w:r w:rsidR="00EB1B10" w:rsidRPr="006B7160">
        <w:rPr>
          <w:color w:val="000000" w:themeColor="text1"/>
          <w:szCs w:val="24"/>
          <w:lang w:val="hr-HR"/>
        </w:rPr>
        <w:t>i</w:t>
      </w:r>
      <w:r w:rsidRPr="006B7160">
        <w:rPr>
          <w:color w:val="000000" w:themeColor="text1"/>
          <w:szCs w:val="24"/>
          <w:lang w:val="hr-HR"/>
        </w:rPr>
        <w:t>jesti o pojmu torture kao nedozvoljenom obliku ponašanja,</w:t>
      </w:r>
      <w:r w:rsidR="00E97A68">
        <w:rPr>
          <w:color w:val="000000" w:themeColor="text1"/>
          <w:szCs w:val="24"/>
          <w:lang w:val="hr-HR"/>
        </w:rPr>
        <w:t xml:space="preserve"> </w:t>
      </w:r>
      <w:r w:rsidRPr="006B7160">
        <w:rPr>
          <w:color w:val="000000" w:themeColor="text1"/>
          <w:szCs w:val="24"/>
          <w:lang w:val="hr-HR"/>
        </w:rPr>
        <w:t>koji je dostignut zahvaljujući brojnim edukacijama koje su pohađali. Ovim edukacijama nastoji se preventivno djelovati i podizati svijest policijskih službenika o pravima i postupanju prema licima lišenim slobode, kako od momenta njihovog lišenja pa do puštanja na slobodu. Takođe</w:t>
      </w:r>
      <w:r w:rsidR="00F10FE4">
        <w:rPr>
          <w:color w:val="000000" w:themeColor="text1"/>
          <w:szCs w:val="24"/>
          <w:lang w:val="hr-HR"/>
        </w:rPr>
        <w:t>r</w:t>
      </w:r>
      <w:r w:rsidRPr="006B7160">
        <w:rPr>
          <w:color w:val="000000" w:themeColor="text1"/>
          <w:szCs w:val="24"/>
          <w:lang w:val="hr-HR"/>
        </w:rPr>
        <w:t>, rad na izvještaju pokazao je da i dalje postoje određeni problemi s kojima se su</w:t>
      </w:r>
      <w:r w:rsidR="00F10FE4">
        <w:rPr>
          <w:color w:val="000000" w:themeColor="text1"/>
          <w:szCs w:val="24"/>
          <w:lang w:val="hr-HR"/>
        </w:rPr>
        <w:t>o</w:t>
      </w:r>
      <w:r w:rsidRPr="006B7160">
        <w:rPr>
          <w:color w:val="000000" w:themeColor="text1"/>
          <w:szCs w:val="24"/>
          <w:lang w:val="hr-HR"/>
        </w:rPr>
        <w:t>čavaju pojedine policijske uprave (</w:t>
      </w:r>
      <w:r w:rsidRPr="006B7160">
        <w:rPr>
          <w:i/>
          <w:color w:val="000000" w:themeColor="text1"/>
          <w:szCs w:val="24"/>
          <w:lang w:val="hr-HR"/>
        </w:rPr>
        <w:t xml:space="preserve">npr. </w:t>
      </w:r>
      <w:r w:rsidR="00F10FE4">
        <w:rPr>
          <w:i/>
          <w:color w:val="000000" w:themeColor="text1"/>
          <w:szCs w:val="24"/>
          <w:lang w:val="hr-HR"/>
        </w:rPr>
        <w:t>uvjeti</w:t>
      </w:r>
      <w:r w:rsidRPr="006B7160">
        <w:rPr>
          <w:i/>
          <w:color w:val="000000" w:themeColor="text1"/>
          <w:szCs w:val="24"/>
          <w:lang w:val="hr-HR"/>
        </w:rPr>
        <w:t xml:space="preserve"> u prostorijama za zadržavanje nisu adekvatni</w:t>
      </w:r>
      <w:r w:rsidRPr="006B7160">
        <w:rPr>
          <w:color w:val="000000" w:themeColor="text1"/>
          <w:szCs w:val="24"/>
          <w:lang w:val="hr-HR"/>
        </w:rPr>
        <w:t xml:space="preserve">, </w:t>
      </w:r>
      <w:r w:rsidRPr="006B7160">
        <w:rPr>
          <w:i/>
          <w:color w:val="000000" w:themeColor="text1"/>
          <w:szCs w:val="24"/>
          <w:lang w:val="hr-HR"/>
        </w:rPr>
        <w:t>nedovoljan broj policijskih službenika</w:t>
      </w:r>
      <w:r w:rsidR="00EB1B10" w:rsidRPr="006B7160">
        <w:rPr>
          <w:i/>
          <w:color w:val="000000" w:themeColor="text1"/>
          <w:szCs w:val="24"/>
          <w:lang w:val="hr-HR"/>
        </w:rPr>
        <w:t xml:space="preserve"> i slično</w:t>
      </w:r>
      <w:r w:rsidRPr="00BF0B70">
        <w:rPr>
          <w:iCs/>
          <w:color w:val="000000" w:themeColor="text1"/>
          <w:szCs w:val="24"/>
          <w:lang w:val="hr-HR"/>
        </w:rPr>
        <w:t>)</w:t>
      </w:r>
      <w:r w:rsidRPr="006B7160">
        <w:rPr>
          <w:color w:val="000000" w:themeColor="text1"/>
          <w:szCs w:val="24"/>
          <w:lang w:val="hr-HR"/>
        </w:rPr>
        <w:t>, što u praksi može dovesti do kršenja ljudskih prava lica lišenih slobode. Upravo iz navedenih razloga</w:t>
      </w:r>
      <w:r w:rsidR="00F10FE4">
        <w:rPr>
          <w:color w:val="000000" w:themeColor="text1"/>
          <w:szCs w:val="24"/>
          <w:lang w:val="hr-HR"/>
        </w:rPr>
        <w:t>,</w:t>
      </w:r>
      <w:r w:rsidRPr="006B7160">
        <w:rPr>
          <w:color w:val="000000" w:themeColor="text1"/>
          <w:szCs w:val="24"/>
          <w:lang w:val="hr-HR"/>
        </w:rPr>
        <w:t xml:space="preserve"> po mišljenju </w:t>
      </w:r>
      <w:r w:rsidR="00F10FE4">
        <w:rPr>
          <w:color w:val="000000" w:themeColor="text1"/>
          <w:szCs w:val="24"/>
          <w:lang w:val="hr-HR"/>
        </w:rPr>
        <w:t>o</w:t>
      </w:r>
      <w:r w:rsidRPr="006B7160">
        <w:rPr>
          <w:color w:val="000000" w:themeColor="text1"/>
          <w:szCs w:val="24"/>
          <w:lang w:val="hr-HR"/>
        </w:rPr>
        <w:t xml:space="preserve">mbudsmena, potrebno je nastaviti kontinuirano s treninzima i edukacijama svih policijskih službenika o pravima lica lišenih slobode, zatim u pojedinim policijskim upravama poboljšati </w:t>
      </w:r>
      <w:r w:rsidR="00E56931">
        <w:rPr>
          <w:color w:val="000000" w:themeColor="text1"/>
          <w:szCs w:val="24"/>
          <w:lang w:val="hr-HR"/>
        </w:rPr>
        <w:t>uvjete</w:t>
      </w:r>
      <w:r w:rsidRPr="006B7160">
        <w:rPr>
          <w:color w:val="000000" w:themeColor="text1"/>
          <w:szCs w:val="24"/>
          <w:lang w:val="hr-HR"/>
        </w:rPr>
        <w:t>, zaposliti dodatni broj policijskih službenika, a sve kako bi mogućnost torture prema ovim licima bila svedena na najmanju moguću mjeru.</w:t>
      </w:r>
    </w:p>
    <w:p w14:paraId="6E293941" w14:textId="77777777" w:rsidR="001610A3" w:rsidRPr="006B7160" w:rsidRDefault="001610A3" w:rsidP="001F0A91">
      <w:pPr>
        <w:spacing w:line="276" w:lineRule="auto"/>
        <w:rPr>
          <w:color w:val="000000" w:themeColor="text1"/>
          <w:szCs w:val="24"/>
          <w:lang w:val="hr-HR"/>
        </w:rPr>
      </w:pPr>
    </w:p>
    <w:p w14:paraId="3E866FD2" w14:textId="77777777" w:rsidR="001610A3" w:rsidRPr="006B7160" w:rsidRDefault="001610A3" w:rsidP="001F0A91">
      <w:pPr>
        <w:spacing w:line="276" w:lineRule="auto"/>
        <w:rPr>
          <w:color w:val="000000" w:themeColor="text1"/>
          <w:szCs w:val="24"/>
          <w:lang w:val="hr-HR"/>
        </w:rPr>
      </w:pPr>
      <w:r w:rsidRPr="006B7160">
        <w:rPr>
          <w:color w:val="000000" w:themeColor="text1"/>
          <w:szCs w:val="24"/>
          <w:lang w:val="hr-HR"/>
        </w:rPr>
        <w:t xml:space="preserve">U odnosu na posjete iz 2018. godine, u nekim policijskim upravama došlo </w:t>
      </w:r>
      <w:r w:rsidR="00E56931" w:rsidRPr="006B7160">
        <w:rPr>
          <w:color w:val="000000" w:themeColor="text1"/>
          <w:szCs w:val="24"/>
          <w:lang w:val="hr-HR"/>
        </w:rPr>
        <w:t xml:space="preserve">je </w:t>
      </w:r>
      <w:r w:rsidRPr="006B7160">
        <w:rPr>
          <w:color w:val="000000" w:themeColor="text1"/>
          <w:szCs w:val="24"/>
          <w:lang w:val="hr-HR"/>
        </w:rPr>
        <w:t xml:space="preserve">do značajnih poboljšanja </w:t>
      </w:r>
      <w:r w:rsidR="00E56931">
        <w:rPr>
          <w:color w:val="000000" w:themeColor="text1"/>
          <w:szCs w:val="24"/>
          <w:lang w:val="hr-HR"/>
        </w:rPr>
        <w:t>uvjeta,</w:t>
      </w:r>
      <w:r w:rsidRPr="006B7160">
        <w:rPr>
          <w:rStyle w:val="FootnoteReference"/>
          <w:color w:val="000000" w:themeColor="text1"/>
          <w:szCs w:val="24"/>
          <w:lang w:val="hr-HR"/>
        </w:rPr>
        <w:footnoteReference w:id="106"/>
      </w:r>
      <w:r w:rsidRPr="006B7160">
        <w:rPr>
          <w:color w:val="000000" w:themeColor="text1"/>
          <w:szCs w:val="24"/>
          <w:lang w:val="hr-HR"/>
        </w:rPr>
        <w:t xml:space="preserve"> dok su u drugim </w:t>
      </w:r>
      <w:r w:rsidR="00E56931">
        <w:rPr>
          <w:color w:val="000000" w:themeColor="text1"/>
          <w:szCs w:val="24"/>
          <w:lang w:val="hr-HR"/>
        </w:rPr>
        <w:t>uvjeti</w:t>
      </w:r>
      <w:r w:rsidRPr="006B7160">
        <w:rPr>
          <w:color w:val="000000" w:themeColor="text1"/>
          <w:szCs w:val="24"/>
          <w:lang w:val="hr-HR"/>
        </w:rPr>
        <w:t xml:space="preserve"> još uvijek loši, a zatečeno stanje u prostorijama nije nimalo bolje u odnosu na prethodnu posjetu</w:t>
      </w:r>
      <w:r w:rsidR="00E56931">
        <w:rPr>
          <w:color w:val="000000" w:themeColor="text1"/>
          <w:szCs w:val="24"/>
          <w:lang w:val="hr-HR"/>
        </w:rPr>
        <w:t>.</w:t>
      </w:r>
      <w:r w:rsidRPr="006B7160">
        <w:rPr>
          <w:rStyle w:val="FootnoteReference"/>
          <w:color w:val="000000" w:themeColor="text1"/>
          <w:szCs w:val="24"/>
          <w:lang w:val="hr-HR"/>
        </w:rPr>
        <w:footnoteReference w:id="107"/>
      </w:r>
      <w:r w:rsidRPr="006B7160">
        <w:rPr>
          <w:color w:val="000000" w:themeColor="text1"/>
          <w:szCs w:val="24"/>
          <w:lang w:val="hr-HR"/>
        </w:rPr>
        <w:t xml:space="preserve"> I dalje je problem što su postojeće </w:t>
      </w:r>
      <w:r w:rsidRPr="006B7160">
        <w:rPr>
          <w:color w:val="000000" w:themeColor="text1"/>
          <w:szCs w:val="24"/>
          <w:lang w:val="hr-HR"/>
        </w:rPr>
        <w:lastRenderedPageBreak/>
        <w:t xml:space="preserve">prostorije ograničenog kapaciteta, kao i </w:t>
      </w:r>
      <w:r w:rsidR="00817E5F">
        <w:rPr>
          <w:color w:val="000000" w:themeColor="text1"/>
          <w:szCs w:val="24"/>
          <w:lang w:val="hr-HR"/>
        </w:rPr>
        <w:t xml:space="preserve">to </w:t>
      </w:r>
      <w:r w:rsidRPr="006B7160">
        <w:rPr>
          <w:color w:val="000000" w:themeColor="text1"/>
          <w:szCs w:val="24"/>
          <w:lang w:val="hr-HR"/>
        </w:rPr>
        <w:t>da prostorije koje se nalaze u okviru jedne policijske stanice koriste i druge stanice koje su u sklopu iste policijske uprave, a ponekad i neke od policijskih agencija.</w:t>
      </w:r>
    </w:p>
    <w:p w14:paraId="467C92D8" w14:textId="77777777" w:rsidR="001610A3" w:rsidRPr="006B7160" w:rsidRDefault="001610A3" w:rsidP="001F0A91">
      <w:pPr>
        <w:spacing w:line="276" w:lineRule="auto"/>
        <w:rPr>
          <w:color w:val="000000" w:themeColor="text1"/>
          <w:szCs w:val="24"/>
          <w:lang w:val="hr-HR"/>
        </w:rPr>
      </w:pPr>
    </w:p>
    <w:p w14:paraId="341A5437" w14:textId="77777777" w:rsidR="001610A3" w:rsidRPr="006B7160" w:rsidRDefault="001610A3" w:rsidP="001F0A91">
      <w:pPr>
        <w:spacing w:line="276" w:lineRule="auto"/>
        <w:rPr>
          <w:color w:val="000000" w:themeColor="text1"/>
          <w:szCs w:val="24"/>
          <w:lang w:val="hr-HR"/>
        </w:rPr>
      </w:pPr>
      <w:r w:rsidRPr="006B7160">
        <w:rPr>
          <w:color w:val="000000" w:themeColor="text1"/>
          <w:szCs w:val="24"/>
          <w:lang w:val="hr-HR"/>
        </w:rPr>
        <w:t>Prilik</w:t>
      </w:r>
      <w:r w:rsidR="00EB1B10" w:rsidRPr="006B7160">
        <w:rPr>
          <w:color w:val="000000" w:themeColor="text1"/>
          <w:szCs w:val="24"/>
          <w:lang w:val="hr-HR"/>
        </w:rPr>
        <w:t>om obilaska terena predstavnic</w:t>
      </w:r>
      <w:r w:rsidR="00817E5F">
        <w:rPr>
          <w:color w:val="000000" w:themeColor="text1"/>
          <w:szCs w:val="24"/>
          <w:lang w:val="hr-HR"/>
        </w:rPr>
        <w:t>i</w:t>
      </w:r>
      <w:r w:rsidRPr="006B7160">
        <w:rPr>
          <w:color w:val="000000" w:themeColor="text1"/>
          <w:szCs w:val="24"/>
          <w:lang w:val="hr-HR"/>
        </w:rPr>
        <w:t xml:space="preserve"> Institucije ombudsmena su u prostorijama za zadržavanje pojedinih policijskih uprava zatekli lica lišena slobode te iskoristili priliku da s njima kratko obave razgovor i provjere njihove utiske o odnosu policijskih službenika prema njima. Pohvalno je da niko od zatečenih lica nije imao primjedbe na postupanje i tretman policijskih službenika, što potvrđuje ranije zapažanje </w:t>
      </w:r>
      <w:r w:rsidR="00817E5F">
        <w:rPr>
          <w:color w:val="000000" w:themeColor="text1"/>
          <w:szCs w:val="24"/>
          <w:lang w:val="hr-HR"/>
        </w:rPr>
        <w:t>o</w:t>
      </w:r>
      <w:r w:rsidRPr="006B7160">
        <w:rPr>
          <w:color w:val="000000" w:themeColor="text1"/>
          <w:szCs w:val="24"/>
          <w:lang w:val="hr-HR"/>
        </w:rPr>
        <w:t>mbudsmena kako policijski službeni</w:t>
      </w:r>
      <w:r w:rsidR="00817E5F">
        <w:rPr>
          <w:color w:val="000000" w:themeColor="text1"/>
          <w:szCs w:val="24"/>
          <w:lang w:val="hr-HR"/>
        </w:rPr>
        <w:t>ci</w:t>
      </w:r>
      <w:r w:rsidRPr="006B7160">
        <w:rPr>
          <w:color w:val="000000" w:themeColor="text1"/>
          <w:szCs w:val="24"/>
          <w:lang w:val="hr-HR"/>
        </w:rPr>
        <w:t xml:space="preserve"> u najvećoj mjeri poštuju prava lica lišenih slobode. </w:t>
      </w:r>
    </w:p>
    <w:p w14:paraId="711DA376" w14:textId="77777777" w:rsidR="001610A3" w:rsidRPr="006B7160" w:rsidRDefault="001610A3" w:rsidP="001F0A91">
      <w:pPr>
        <w:spacing w:line="276" w:lineRule="auto"/>
        <w:rPr>
          <w:color w:val="000000" w:themeColor="text1"/>
          <w:szCs w:val="24"/>
          <w:lang w:val="hr-HR"/>
        </w:rPr>
      </w:pPr>
    </w:p>
    <w:p w14:paraId="1914CBC6" w14:textId="77777777" w:rsidR="00EB1B10" w:rsidRPr="006B7160" w:rsidRDefault="001610A3" w:rsidP="001F0A91">
      <w:pPr>
        <w:spacing w:line="276" w:lineRule="auto"/>
        <w:rPr>
          <w:color w:val="000000" w:themeColor="text1"/>
          <w:szCs w:val="24"/>
          <w:lang w:val="hr-HR"/>
        </w:rPr>
      </w:pPr>
      <w:r w:rsidRPr="006B7160">
        <w:rPr>
          <w:color w:val="000000" w:themeColor="text1"/>
          <w:szCs w:val="24"/>
          <w:lang w:val="hr-HR"/>
        </w:rPr>
        <w:t>Uvidom u dokumentaciju lica lišenih slobode, utvrđeno je da</w:t>
      </w:r>
      <w:r w:rsidR="00817E5F">
        <w:rPr>
          <w:color w:val="000000" w:themeColor="text1"/>
          <w:szCs w:val="24"/>
          <w:lang w:val="hr-HR"/>
        </w:rPr>
        <w:t>,</w:t>
      </w:r>
      <w:r w:rsidRPr="006B7160">
        <w:rPr>
          <w:color w:val="000000" w:themeColor="text1"/>
          <w:szCs w:val="24"/>
          <w:lang w:val="hr-HR"/>
        </w:rPr>
        <w:t xml:space="preserve"> kao i ranije, nadležni policijski organi sve evidencije vode uredno, da one sadrže sve potrebne obrasce koji su čitko popunjeni, te da su lica obaviještena o svojim pravima, što potvrđuju svojeručnim potpisom. U pojedinim policijskim stanicama pored propisane evidencije, nadležni vode i svoje ,,sveske”</w:t>
      </w:r>
      <w:r w:rsidR="00817E5F">
        <w:rPr>
          <w:color w:val="000000" w:themeColor="text1"/>
          <w:szCs w:val="24"/>
          <w:lang w:val="hr-HR"/>
        </w:rPr>
        <w:t>,</w:t>
      </w:r>
      <w:r w:rsidRPr="006B7160">
        <w:rPr>
          <w:color w:val="000000" w:themeColor="text1"/>
          <w:szCs w:val="24"/>
          <w:lang w:val="hr-HR"/>
        </w:rPr>
        <w:t xml:space="preserve"> u kojima ručno upisuju pojedine informacije vezano za lica lišena slobode, iako realno za</w:t>
      </w:r>
      <w:r w:rsidR="00817E5F">
        <w:rPr>
          <w:color w:val="000000" w:themeColor="text1"/>
          <w:szCs w:val="24"/>
          <w:lang w:val="hr-HR"/>
        </w:rPr>
        <w:t xml:space="preserve"> </w:t>
      </w:r>
      <w:r w:rsidRPr="006B7160">
        <w:rPr>
          <w:color w:val="000000" w:themeColor="text1"/>
          <w:szCs w:val="24"/>
          <w:lang w:val="hr-HR"/>
        </w:rPr>
        <w:t>to i ne postoji potreba jer propisani obra</w:t>
      </w:r>
      <w:r w:rsidR="00817E5F">
        <w:rPr>
          <w:color w:val="000000" w:themeColor="text1"/>
          <w:szCs w:val="24"/>
          <w:lang w:val="hr-HR"/>
        </w:rPr>
        <w:t>s</w:t>
      </w:r>
      <w:r w:rsidRPr="006B7160">
        <w:rPr>
          <w:color w:val="000000" w:themeColor="text1"/>
          <w:szCs w:val="24"/>
          <w:lang w:val="hr-HR"/>
        </w:rPr>
        <w:t>ci sadrže sve potrebne podatke, a ova praksa je možda ostala kao relikt nekog ranijeg vremena.</w:t>
      </w:r>
      <w:r w:rsidR="00E97A68">
        <w:rPr>
          <w:color w:val="000000" w:themeColor="text1"/>
          <w:szCs w:val="24"/>
          <w:lang w:val="hr-HR"/>
        </w:rPr>
        <w:t xml:space="preserve"> </w:t>
      </w:r>
    </w:p>
    <w:p w14:paraId="4DDA1F9B" w14:textId="77777777" w:rsidR="00EB1B10" w:rsidRPr="006B7160" w:rsidRDefault="00EB1B10" w:rsidP="001F0A91">
      <w:pPr>
        <w:spacing w:line="276" w:lineRule="auto"/>
        <w:rPr>
          <w:color w:val="000000" w:themeColor="text1"/>
          <w:szCs w:val="24"/>
          <w:lang w:val="hr-HR"/>
        </w:rPr>
      </w:pPr>
    </w:p>
    <w:p w14:paraId="43FB4B62" w14:textId="77777777" w:rsidR="001610A3" w:rsidRPr="006B7160" w:rsidRDefault="001610A3" w:rsidP="001F0A91">
      <w:pPr>
        <w:spacing w:line="276" w:lineRule="auto"/>
        <w:rPr>
          <w:color w:val="000000" w:themeColor="text1"/>
          <w:szCs w:val="24"/>
          <w:lang w:val="hr-HR"/>
        </w:rPr>
      </w:pPr>
      <w:r w:rsidRPr="006B7160">
        <w:rPr>
          <w:color w:val="000000" w:themeColor="text1"/>
          <w:szCs w:val="24"/>
          <w:lang w:val="hr-HR"/>
        </w:rPr>
        <w:t>Takođe</w:t>
      </w:r>
      <w:r w:rsidR="00C815C1" w:rsidRPr="006B7160">
        <w:rPr>
          <w:color w:val="000000" w:themeColor="text1"/>
          <w:szCs w:val="24"/>
          <w:lang w:val="hr-HR"/>
        </w:rPr>
        <w:t>r</w:t>
      </w:r>
      <w:r w:rsidRPr="006B7160">
        <w:rPr>
          <w:color w:val="000000" w:themeColor="text1"/>
          <w:szCs w:val="24"/>
          <w:lang w:val="hr-HR"/>
        </w:rPr>
        <w:t xml:space="preserve">, na osnovu dobijenih informacija od strane nadležnih organa zaključeno je da su i sada najčešći razlozi zadržavanja lica prekršaji iz zakona o </w:t>
      </w:r>
      <w:r w:rsidR="00817E5F">
        <w:rPr>
          <w:color w:val="000000" w:themeColor="text1"/>
          <w:szCs w:val="24"/>
          <w:lang w:val="hr-HR"/>
        </w:rPr>
        <w:t>sigurnosti</w:t>
      </w:r>
      <w:r w:rsidRPr="006B7160">
        <w:rPr>
          <w:color w:val="000000" w:themeColor="text1"/>
          <w:szCs w:val="24"/>
          <w:lang w:val="hr-HR"/>
        </w:rPr>
        <w:t xml:space="preserve"> saobraćaja na putevima (upravljanje motornim vozilom pod dejstvom alkoh</w:t>
      </w:r>
      <w:r w:rsidR="00817E5F">
        <w:rPr>
          <w:color w:val="000000" w:themeColor="text1"/>
          <w:szCs w:val="24"/>
          <w:lang w:val="hr-HR"/>
        </w:rPr>
        <w:t>o</w:t>
      </w:r>
      <w:r w:rsidRPr="006B7160">
        <w:rPr>
          <w:color w:val="000000" w:themeColor="text1"/>
          <w:szCs w:val="24"/>
          <w:lang w:val="hr-HR"/>
        </w:rPr>
        <w:t>la) te pojedina krivična djela, posebno zloupotreba opojnih droga, nasilničko ponašanje, teška krađa, od kojih je krivično djelo</w:t>
      </w:r>
      <w:r w:rsidR="00817E5F">
        <w:rPr>
          <w:color w:val="000000" w:themeColor="text1"/>
          <w:szCs w:val="24"/>
          <w:lang w:val="hr-HR"/>
        </w:rPr>
        <w:t xml:space="preserve"> </w:t>
      </w:r>
      <w:r w:rsidRPr="006B7160">
        <w:rPr>
          <w:color w:val="000000" w:themeColor="text1"/>
          <w:szCs w:val="24"/>
          <w:lang w:val="hr-HR"/>
        </w:rPr>
        <w:t>nasilj</w:t>
      </w:r>
      <w:r w:rsidR="00BF0B70">
        <w:rPr>
          <w:color w:val="000000" w:themeColor="text1"/>
          <w:szCs w:val="24"/>
          <w:lang w:val="hr-HR"/>
        </w:rPr>
        <w:t>a</w:t>
      </w:r>
      <w:r w:rsidRPr="006B7160">
        <w:rPr>
          <w:color w:val="000000" w:themeColor="text1"/>
          <w:szCs w:val="24"/>
          <w:lang w:val="hr-HR"/>
        </w:rPr>
        <w:t xml:space="preserve"> u porodic</w:t>
      </w:r>
      <w:r w:rsidR="00817E5F">
        <w:rPr>
          <w:color w:val="000000" w:themeColor="text1"/>
          <w:szCs w:val="24"/>
          <w:lang w:val="hr-HR"/>
        </w:rPr>
        <w:t>i</w:t>
      </w:r>
      <w:r w:rsidRPr="006B7160">
        <w:rPr>
          <w:color w:val="000000" w:themeColor="text1"/>
          <w:szCs w:val="24"/>
          <w:lang w:val="hr-HR"/>
        </w:rPr>
        <w:t xml:space="preserve"> u značajnoj mjeri u porastu u odnosu na raniji period.</w:t>
      </w:r>
    </w:p>
    <w:p w14:paraId="1A87D2C9" w14:textId="77777777" w:rsidR="001610A3" w:rsidRPr="006B7160" w:rsidRDefault="001610A3" w:rsidP="001F0A91">
      <w:pPr>
        <w:spacing w:line="276" w:lineRule="auto"/>
        <w:rPr>
          <w:color w:val="000000" w:themeColor="text1"/>
          <w:szCs w:val="24"/>
          <w:lang w:val="hr-HR"/>
        </w:rPr>
      </w:pPr>
    </w:p>
    <w:p w14:paraId="67AE16E0" w14:textId="77777777" w:rsidR="001610A3" w:rsidRPr="006B7160" w:rsidRDefault="001610A3" w:rsidP="001F0A91">
      <w:pPr>
        <w:spacing w:line="276" w:lineRule="auto"/>
        <w:rPr>
          <w:color w:val="000000" w:themeColor="text1"/>
          <w:szCs w:val="24"/>
          <w:lang w:val="hr-HR"/>
        </w:rPr>
      </w:pPr>
      <w:r w:rsidRPr="006B7160">
        <w:rPr>
          <w:color w:val="000000" w:themeColor="text1"/>
          <w:szCs w:val="24"/>
          <w:lang w:val="hr-HR"/>
        </w:rPr>
        <w:t xml:space="preserve">Elektronska evidencija lica lišenih slobode koja se koristi na nivou Ministarstva unutrašnjih poslova Republike Srpske pokazala se kao odlična praksa i nakon </w:t>
      </w:r>
      <w:r w:rsidR="00817E5F">
        <w:rPr>
          <w:color w:val="000000" w:themeColor="text1"/>
          <w:szCs w:val="24"/>
          <w:lang w:val="hr-HR"/>
        </w:rPr>
        <w:t>nekoliko</w:t>
      </w:r>
      <w:r w:rsidRPr="006B7160">
        <w:rPr>
          <w:color w:val="000000" w:themeColor="text1"/>
          <w:szCs w:val="24"/>
          <w:lang w:val="hr-HR"/>
        </w:rPr>
        <w:t xml:space="preserve"> godina primjene, te</w:t>
      </w:r>
      <w:r w:rsidR="00817E5F">
        <w:rPr>
          <w:color w:val="000000" w:themeColor="text1"/>
          <w:szCs w:val="24"/>
          <w:lang w:val="hr-HR"/>
        </w:rPr>
        <w:t xml:space="preserve"> je</w:t>
      </w:r>
      <w:r w:rsidRPr="006B7160">
        <w:rPr>
          <w:color w:val="000000" w:themeColor="text1"/>
          <w:szCs w:val="24"/>
          <w:lang w:val="hr-HR"/>
        </w:rPr>
        <w:t xml:space="preserve"> potvrdila ranija zapažanja </w:t>
      </w:r>
      <w:r w:rsidR="00E87C5E">
        <w:rPr>
          <w:color w:val="000000" w:themeColor="text1"/>
          <w:szCs w:val="24"/>
          <w:lang w:val="hr-HR"/>
        </w:rPr>
        <w:t>o</w:t>
      </w:r>
      <w:r w:rsidRPr="006B7160">
        <w:rPr>
          <w:color w:val="000000" w:themeColor="text1"/>
          <w:szCs w:val="24"/>
          <w:lang w:val="hr-HR"/>
        </w:rPr>
        <w:t>mbudsmena</w:t>
      </w:r>
      <w:r w:rsidR="00E87C5E">
        <w:rPr>
          <w:color w:val="000000" w:themeColor="text1"/>
          <w:szCs w:val="24"/>
          <w:lang w:val="hr-HR"/>
        </w:rPr>
        <w:t xml:space="preserve"> </w:t>
      </w:r>
      <w:r w:rsidRPr="006B7160">
        <w:rPr>
          <w:color w:val="000000" w:themeColor="text1"/>
          <w:szCs w:val="24"/>
          <w:lang w:val="hr-HR"/>
        </w:rPr>
        <w:t>da ima brojne prednosti jer omogućava trajno čuvanje podataka o licima lišenim slobode bez mogućnosti njihovog fizičkog uništavanja, transparentnost u postupanju policijskih službenika i u svakom trenutku dostupnost ovih podataka. Od posebnog značaja za rad policijskih službenika je</w:t>
      </w:r>
      <w:r w:rsidR="00E87C5E">
        <w:rPr>
          <w:color w:val="000000" w:themeColor="text1"/>
          <w:szCs w:val="24"/>
          <w:lang w:val="hr-HR"/>
        </w:rPr>
        <w:t>ste to</w:t>
      </w:r>
      <w:r w:rsidRPr="006B7160">
        <w:rPr>
          <w:color w:val="000000" w:themeColor="text1"/>
          <w:szCs w:val="24"/>
          <w:lang w:val="hr-HR"/>
        </w:rPr>
        <w:t xml:space="preserve"> što ova evidencija omogućava da policijski službenici iz različitih dijelova Republike Srpske imaju uvid u podatke svih lica lišenih slobode, bez obzira na teritoriji koje policijske uprave su ova lica lišena slobode. Takođe</w:t>
      </w:r>
      <w:r w:rsidR="00E87C5E">
        <w:rPr>
          <w:color w:val="000000" w:themeColor="text1"/>
          <w:szCs w:val="24"/>
          <w:lang w:val="hr-HR"/>
        </w:rPr>
        <w:t>r</w:t>
      </w:r>
      <w:r w:rsidRPr="006B7160">
        <w:rPr>
          <w:color w:val="000000" w:themeColor="text1"/>
          <w:szCs w:val="24"/>
          <w:lang w:val="hr-HR"/>
        </w:rPr>
        <w:t xml:space="preserve">, </w:t>
      </w:r>
      <w:r w:rsidR="00E87C5E">
        <w:rPr>
          <w:color w:val="000000" w:themeColor="text1"/>
          <w:szCs w:val="24"/>
          <w:lang w:val="hr-HR"/>
        </w:rPr>
        <w:t>o</w:t>
      </w:r>
      <w:r w:rsidRPr="006B7160">
        <w:rPr>
          <w:color w:val="000000" w:themeColor="text1"/>
          <w:szCs w:val="24"/>
          <w:lang w:val="hr-HR"/>
        </w:rPr>
        <w:t>mbudsmeni pohvaljuju postupanje nadležnih, koji su u odnosu na 2018.</w:t>
      </w:r>
      <w:r w:rsidR="00E87C5E">
        <w:rPr>
          <w:color w:val="000000" w:themeColor="text1"/>
          <w:szCs w:val="24"/>
          <w:lang w:val="hr-HR"/>
        </w:rPr>
        <w:t xml:space="preserve"> </w:t>
      </w:r>
      <w:r w:rsidRPr="006B7160">
        <w:rPr>
          <w:color w:val="000000" w:themeColor="text1"/>
          <w:szCs w:val="24"/>
          <w:lang w:val="hr-HR"/>
        </w:rPr>
        <w:t>godinu izvršili usklađivanje evidencije s odredbama, odnosno članovima Krivičnog zakonika Republike Srpske.</w:t>
      </w:r>
    </w:p>
    <w:p w14:paraId="1CB06F83" w14:textId="77777777" w:rsidR="001610A3" w:rsidRPr="006B7160" w:rsidRDefault="001610A3" w:rsidP="001F0A91">
      <w:pPr>
        <w:spacing w:line="276" w:lineRule="auto"/>
        <w:rPr>
          <w:color w:val="000000" w:themeColor="text1"/>
          <w:szCs w:val="24"/>
          <w:lang w:val="hr-HR"/>
        </w:rPr>
      </w:pPr>
    </w:p>
    <w:p w14:paraId="37B2A9CA" w14:textId="77777777" w:rsidR="001610A3" w:rsidRPr="006B7160" w:rsidRDefault="001610A3" w:rsidP="001F0A91">
      <w:pPr>
        <w:spacing w:line="276" w:lineRule="auto"/>
        <w:rPr>
          <w:color w:val="000000" w:themeColor="text1"/>
          <w:szCs w:val="24"/>
          <w:lang w:val="hr-HR"/>
        </w:rPr>
      </w:pPr>
      <w:r w:rsidRPr="006B7160">
        <w:rPr>
          <w:color w:val="000000" w:themeColor="text1"/>
          <w:szCs w:val="24"/>
          <w:lang w:val="hr-HR"/>
        </w:rPr>
        <w:t>Prilikom izrade i ovog izvještaja predstavnicima Institucije ombudsmena osiguran je pristup svim prostorijama, pružene su sve potrebne informacije, omogućen je nesmetan uvid u traženu dokumentaciju i time ponovo d</w:t>
      </w:r>
      <w:r w:rsidR="00EB1B10" w:rsidRPr="006B7160">
        <w:rPr>
          <w:color w:val="000000" w:themeColor="text1"/>
          <w:szCs w:val="24"/>
          <w:lang w:val="hr-HR"/>
        </w:rPr>
        <w:t>okazan visok nivo profesionalizm</w:t>
      </w:r>
      <w:r w:rsidRPr="006B7160">
        <w:rPr>
          <w:color w:val="000000" w:themeColor="text1"/>
          <w:szCs w:val="24"/>
          <w:lang w:val="hr-HR"/>
        </w:rPr>
        <w:t>a i saradnje od strane ovlaštenih policijskih službenika s Institucijom ombudsmena.</w:t>
      </w:r>
    </w:p>
    <w:p w14:paraId="5C2882DF" w14:textId="77777777" w:rsidR="001610A3" w:rsidRPr="006B7160" w:rsidRDefault="001610A3" w:rsidP="001F0A91">
      <w:pPr>
        <w:spacing w:line="276" w:lineRule="auto"/>
        <w:rPr>
          <w:color w:val="000000" w:themeColor="text1"/>
          <w:szCs w:val="24"/>
          <w:lang w:val="hr-HR"/>
        </w:rPr>
      </w:pPr>
    </w:p>
    <w:p w14:paraId="193192B6" w14:textId="77777777" w:rsidR="001610A3" w:rsidRPr="006B7160" w:rsidRDefault="001610A3" w:rsidP="001F0A91">
      <w:pPr>
        <w:spacing w:line="276" w:lineRule="auto"/>
        <w:rPr>
          <w:color w:val="000000" w:themeColor="text1"/>
          <w:szCs w:val="24"/>
          <w:lang w:val="hr-HR"/>
        </w:rPr>
      </w:pPr>
      <w:r w:rsidRPr="006B7160">
        <w:rPr>
          <w:color w:val="000000" w:themeColor="text1"/>
          <w:szCs w:val="24"/>
          <w:lang w:val="hr-HR"/>
        </w:rPr>
        <w:t>Ombudsmeni Bosne i Hercegovine ovim putem izražavaju zahvalnost rukovodiocima i osoblju policijskih uprava/stanica obuhvaćenih posjet</w:t>
      </w:r>
      <w:r w:rsidR="00EB1B10" w:rsidRPr="006B7160">
        <w:rPr>
          <w:color w:val="000000" w:themeColor="text1"/>
          <w:szCs w:val="24"/>
          <w:lang w:val="hr-HR"/>
        </w:rPr>
        <w:t>ama, koji su član</w:t>
      </w:r>
      <w:r w:rsidR="00BF0B70">
        <w:rPr>
          <w:color w:val="000000" w:themeColor="text1"/>
          <w:szCs w:val="24"/>
          <w:lang w:val="hr-HR"/>
        </w:rPr>
        <w:t>ovima</w:t>
      </w:r>
      <w:r w:rsidRPr="006B7160">
        <w:rPr>
          <w:color w:val="000000" w:themeColor="text1"/>
          <w:szCs w:val="24"/>
          <w:lang w:val="hr-HR"/>
        </w:rPr>
        <w:t xml:space="preserve"> Radne grupe za </w:t>
      </w:r>
      <w:r w:rsidRPr="006B7160">
        <w:rPr>
          <w:color w:val="000000" w:themeColor="text1"/>
          <w:szCs w:val="24"/>
          <w:lang w:val="hr-HR"/>
        </w:rPr>
        <w:lastRenderedPageBreak/>
        <w:t xml:space="preserve">izradu ovog </w:t>
      </w:r>
      <w:r w:rsidR="00E87C5E">
        <w:rPr>
          <w:color w:val="000000" w:themeColor="text1"/>
          <w:szCs w:val="24"/>
          <w:lang w:val="hr-HR"/>
        </w:rPr>
        <w:t>i</w:t>
      </w:r>
      <w:r w:rsidRPr="006B7160">
        <w:rPr>
          <w:color w:val="000000" w:themeColor="text1"/>
          <w:szCs w:val="24"/>
          <w:lang w:val="hr-HR"/>
        </w:rPr>
        <w:t>zvještaja pružili sve potrebne informacije u toku posjeta, pa i nakon zav</w:t>
      </w:r>
      <w:r w:rsidR="00E87C5E">
        <w:rPr>
          <w:color w:val="000000" w:themeColor="text1"/>
          <w:szCs w:val="24"/>
          <w:lang w:val="hr-HR"/>
        </w:rPr>
        <w:t>r</w:t>
      </w:r>
      <w:r w:rsidRPr="006B7160">
        <w:rPr>
          <w:color w:val="000000" w:themeColor="text1"/>
          <w:szCs w:val="24"/>
          <w:lang w:val="hr-HR"/>
        </w:rPr>
        <w:t>šenih posjeta bili na raspolaganju za dostavljanje dodatnih informacija i podat</w:t>
      </w:r>
      <w:r w:rsidR="00E87C5E">
        <w:rPr>
          <w:color w:val="000000" w:themeColor="text1"/>
          <w:szCs w:val="24"/>
          <w:lang w:val="hr-HR"/>
        </w:rPr>
        <w:t>a</w:t>
      </w:r>
      <w:r w:rsidRPr="006B7160">
        <w:rPr>
          <w:color w:val="000000" w:themeColor="text1"/>
          <w:szCs w:val="24"/>
          <w:lang w:val="hr-HR"/>
        </w:rPr>
        <w:t xml:space="preserve">ka. </w:t>
      </w:r>
    </w:p>
    <w:p w14:paraId="1DD60099" w14:textId="77777777" w:rsidR="001610A3" w:rsidRPr="006B7160" w:rsidRDefault="001610A3" w:rsidP="001F0A91">
      <w:pPr>
        <w:spacing w:line="276" w:lineRule="auto"/>
        <w:rPr>
          <w:color w:val="000000" w:themeColor="text1"/>
          <w:szCs w:val="24"/>
          <w:lang w:val="hr-HR"/>
        </w:rPr>
      </w:pPr>
    </w:p>
    <w:p w14:paraId="35E1B511" w14:textId="77777777" w:rsidR="001610A3" w:rsidRPr="006B7160" w:rsidRDefault="001610A3" w:rsidP="001F0A91">
      <w:pPr>
        <w:spacing w:line="276" w:lineRule="auto"/>
        <w:rPr>
          <w:color w:val="000000" w:themeColor="text1"/>
          <w:szCs w:val="24"/>
          <w:lang w:val="hr-HR"/>
        </w:rPr>
      </w:pPr>
    </w:p>
    <w:p w14:paraId="2EEC0B98" w14:textId="77777777" w:rsidR="001610A3" w:rsidRPr="006B7160" w:rsidRDefault="001610A3" w:rsidP="001F0A91">
      <w:pPr>
        <w:spacing w:line="276" w:lineRule="auto"/>
        <w:rPr>
          <w:color w:val="000000" w:themeColor="text1"/>
          <w:szCs w:val="24"/>
          <w:lang w:val="hr-HR"/>
        </w:rPr>
      </w:pPr>
    </w:p>
    <w:p w14:paraId="30858576" w14:textId="77777777" w:rsidR="007A589E" w:rsidRPr="006B7160" w:rsidRDefault="007A589E" w:rsidP="002C2A2E">
      <w:pPr>
        <w:pStyle w:val="Heading1"/>
        <w:numPr>
          <w:ilvl w:val="0"/>
          <w:numId w:val="33"/>
        </w:numPr>
        <w:rPr>
          <w:color w:val="000000" w:themeColor="text1"/>
          <w:lang w:val="hr-HR"/>
        </w:rPr>
      </w:pPr>
      <w:bookmarkStart w:id="37" w:name="_Toc166485032"/>
      <w:r w:rsidRPr="006B7160">
        <w:rPr>
          <w:color w:val="000000" w:themeColor="text1"/>
          <w:lang w:val="hr-HR"/>
        </w:rPr>
        <w:t xml:space="preserve">Generalne preporuke </w:t>
      </w:r>
      <w:r w:rsidR="00E87C5E">
        <w:rPr>
          <w:color w:val="000000" w:themeColor="text1"/>
          <w:lang w:val="hr-HR"/>
        </w:rPr>
        <w:t>o</w:t>
      </w:r>
      <w:r w:rsidRPr="006B7160">
        <w:rPr>
          <w:color w:val="000000" w:themeColor="text1"/>
          <w:lang w:val="hr-HR"/>
        </w:rPr>
        <w:t>mbudsmena Bosne i Hercegovine</w:t>
      </w:r>
      <w:bookmarkEnd w:id="37"/>
      <w:r w:rsidRPr="006B7160">
        <w:rPr>
          <w:color w:val="000000" w:themeColor="text1"/>
          <w:lang w:val="hr-HR"/>
        </w:rPr>
        <w:t xml:space="preserve"> </w:t>
      </w:r>
    </w:p>
    <w:p w14:paraId="0D5DBF09" w14:textId="77777777" w:rsidR="00BF7866" w:rsidRPr="006B7160" w:rsidRDefault="00BF7866" w:rsidP="001F0A91">
      <w:pPr>
        <w:spacing w:line="276" w:lineRule="auto"/>
        <w:rPr>
          <w:color w:val="000000" w:themeColor="text1"/>
          <w:szCs w:val="24"/>
          <w:lang w:val="hr-HR"/>
        </w:rPr>
      </w:pPr>
    </w:p>
    <w:p w14:paraId="60767477" w14:textId="77777777" w:rsidR="005F498C" w:rsidRPr="006B7160" w:rsidRDefault="005F498C" w:rsidP="005F498C">
      <w:pPr>
        <w:rPr>
          <w:color w:val="000000" w:themeColor="text1"/>
          <w:szCs w:val="24"/>
          <w:lang w:val="hr-HR"/>
        </w:rPr>
      </w:pPr>
      <w:r w:rsidRPr="006B7160">
        <w:rPr>
          <w:color w:val="000000" w:themeColor="text1"/>
          <w:szCs w:val="24"/>
          <w:lang w:val="hr-HR"/>
        </w:rPr>
        <w:t xml:space="preserve">Ombudsmeni Bosne i Hercegovine upućuju sljedeće preporuke Vladi Republike Srpske, Vladi Brčko </w:t>
      </w:r>
      <w:r w:rsidR="00E87C5E">
        <w:rPr>
          <w:color w:val="000000" w:themeColor="text1"/>
          <w:szCs w:val="24"/>
          <w:lang w:val="hr-HR"/>
        </w:rPr>
        <w:t>d</w:t>
      </w:r>
      <w:r w:rsidRPr="006B7160">
        <w:rPr>
          <w:color w:val="000000" w:themeColor="text1"/>
          <w:szCs w:val="24"/>
          <w:lang w:val="hr-HR"/>
        </w:rPr>
        <w:t>istrikta Bosne i Hercegovine, Vladi Kantona Sarajevo, Vladi Zeničko-dobojskog kantona, Vladi Srednjobosanskog kantona, Vladi Tuzlanskog kantona i Vladi Hercegovačko-neretvanskog kantona:</w:t>
      </w:r>
    </w:p>
    <w:p w14:paraId="3B5EDBE9" w14:textId="77777777" w:rsidR="005F498C" w:rsidRPr="006B7160" w:rsidRDefault="005F498C" w:rsidP="005F498C">
      <w:pPr>
        <w:rPr>
          <w:color w:val="000000" w:themeColor="text1"/>
          <w:szCs w:val="24"/>
          <w:lang w:val="hr-HR"/>
        </w:rPr>
      </w:pPr>
    </w:p>
    <w:p w14:paraId="41275BF3" w14:textId="77777777" w:rsidR="005F498C" w:rsidRPr="006B7160" w:rsidRDefault="00E87C5E" w:rsidP="005F498C">
      <w:pPr>
        <w:pStyle w:val="ListParagraph"/>
        <w:numPr>
          <w:ilvl w:val="0"/>
          <w:numId w:val="35"/>
        </w:numPr>
        <w:spacing w:line="276" w:lineRule="auto"/>
        <w:rPr>
          <w:color w:val="000000" w:themeColor="text1"/>
          <w:szCs w:val="24"/>
          <w:lang w:val="hr-HR"/>
        </w:rPr>
      </w:pPr>
      <w:r>
        <w:rPr>
          <w:color w:val="000000" w:themeColor="text1"/>
          <w:szCs w:val="24"/>
          <w:lang w:val="hr-HR"/>
        </w:rPr>
        <w:t>d</w:t>
      </w:r>
      <w:r w:rsidR="005F498C" w:rsidRPr="006B7160">
        <w:rPr>
          <w:color w:val="000000" w:themeColor="text1"/>
          <w:szCs w:val="24"/>
          <w:lang w:val="hr-HR"/>
        </w:rPr>
        <w:t xml:space="preserve">a izvrše izdvajanje neophodnih budžetskih sredstava u cilju realizacije preporuka </w:t>
      </w:r>
      <w:r>
        <w:rPr>
          <w:color w:val="000000" w:themeColor="text1"/>
          <w:szCs w:val="24"/>
          <w:lang w:val="hr-HR"/>
        </w:rPr>
        <w:t>o</w:t>
      </w:r>
      <w:r w:rsidR="005F498C" w:rsidRPr="006B7160">
        <w:rPr>
          <w:color w:val="000000" w:themeColor="text1"/>
          <w:szCs w:val="24"/>
          <w:lang w:val="hr-HR"/>
        </w:rPr>
        <w:t>mbudsmena Bosne i Hercegovine upućenih nadležnim ministarstvima unutrašnjih poslova koje se odnose na neophodne adaptacije prostorija za zadržavanje (u skladu i po uzoru na standarde predviđene Evropskim zatvorskim pravilima), što podrazumijeva i instaliranje videonadzora u svrhu kontrole i prevencije nepoželjnog ponašanja ili samopovređivanja lica lišenih slobode</w:t>
      </w:r>
      <w:r>
        <w:rPr>
          <w:color w:val="000000" w:themeColor="text1"/>
          <w:szCs w:val="24"/>
          <w:lang w:val="hr-HR"/>
        </w:rPr>
        <w:t>,</w:t>
      </w:r>
      <w:r w:rsidR="005F498C" w:rsidRPr="006B7160">
        <w:rPr>
          <w:color w:val="000000" w:themeColor="text1"/>
          <w:szCs w:val="24"/>
          <w:lang w:val="hr-HR"/>
        </w:rPr>
        <w:t xml:space="preserve"> posebno vodeći računa o rasporedu kamera (kamere bi treb</w:t>
      </w:r>
      <w:r>
        <w:rPr>
          <w:color w:val="000000" w:themeColor="text1"/>
          <w:szCs w:val="24"/>
          <w:lang w:val="hr-HR"/>
        </w:rPr>
        <w:t>a</w:t>
      </w:r>
      <w:r w:rsidR="005F498C" w:rsidRPr="006B7160">
        <w:rPr>
          <w:color w:val="000000" w:themeColor="text1"/>
          <w:szCs w:val="24"/>
          <w:lang w:val="hr-HR"/>
        </w:rPr>
        <w:t>le biti pozicionirane u hodnicima kojima se prilazi prostorijama za zadržavanje/ćelijama i ne bi trebale da pokrivaju tzv. mokri čvor);</w:t>
      </w:r>
    </w:p>
    <w:p w14:paraId="1DFF5F1B" w14:textId="77777777" w:rsidR="005F498C" w:rsidRPr="006B7160" w:rsidRDefault="00E87C5E" w:rsidP="005F498C">
      <w:pPr>
        <w:pStyle w:val="ListParagraph"/>
        <w:numPr>
          <w:ilvl w:val="0"/>
          <w:numId w:val="35"/>
        </w:numPr>
        <w:spacing w:line="276" w:lineRule="auto"/>
        <w:rPr>
          <w:color w:val="000000" w:themeColor="text1"/>
          <w:szCs w:val="24"/>
          <w:lang w:val="hr-HR"/>
        </w:rPr>
      </w:pPr>
      <w:r>
        <w:rPr>
          <w:color w:val="000000" w:themeColor="text1"/>
          <w:szCs w:val="24"/>
          <w:lang w:val="hr-HR"/>
        </w:rPr>
        <w:t>d</w:t>
      </w:r>
      <w:r w:rsidR="005F498C" w:rsidRPr="006B7160">
        <w:rPr>
          <w:color w:val="000000" w:themeColor="text1"/>
          <w:szCs w:val="24"/>
          <w:lang w:val="hr-HR"/>
        </w:rPr>
        <w:t>a izdvoje budžetska sredstava potrebna za upošljavanje dodatnog kadra – ovlaštenih službenih lica u policijskim upravama/stanicama, a u skladu s utvrđenim sistematizacijama radnih mjesta;</w:t>
      </w:r>
    </w:p>
    <w:p w14:paraId="68F062E0" w14:textId="77777777" w:rsidR="005F498C" w:rsidRPr="006B7160" w:rsidRDefault="00E87C5E" w:rsidP="005F498C">
      <w:pPr>
        <w:pStyle w:val="ListParagraph"/>
        <w:numPr>
          <w:ilvl w:val="0"/>
          <w:numId w:val="35"/>
        </w:numPr>
        <w:spacing w:line="276" w:lineRule="auto"/>
        <w:rPr>
          <w:color w:val="000000" w:themeColor="text1"/>
          <w:szCs w:val="24"/>
          <w:lang w:val="hr-HR"/>
        </w:rPr>
      </w:pPr>
      <w:r>
        <w:rPr>
          <w:color w:val="000000" w:themeColor="text1"/>
          <w:szCs w:val="24"/>
          <w:lang w:val="hr-HR"/>
        </w:rPr>
        <w:t>d</w:t>
      </w:r>
      <w:r w:rsidR="005F498C" w:rsidRPr="006B7160">
        <w:rPr>
          <w:color w:val="000000" w:themeColor="text1"/>
          <w:szCs w:val="24"/>
          <w:lang w:val="hr-HR"/>
        </w:rPr>
        <w:t>a u okviru stručnog usavršavanja ovlaštenih službenih lica koj</w:t>
      </w:r>
      <w:r>
        <w:rPr>
          <w:color w:val="000000" w:themeColor="text1"/>
          <w:szCs w:val="24"/>
          <w:lang w:val="hr-HR"/>
        </w:rPr>
        <w:t>a</w:t>
      </w:r>
      <w:r w:rsidR="005F498C" w:rsidRPr="006B7160">
        <w:rPr>
          <w:color w:val="000000" w:themeColor="text1"/>
          <w:szCs w:val="24"/>
          <w:lang w:val="hr-HR"/>
        </w:rPr>
        <w:t xml:space="preserve"> postupaju prema licima lišenim slobode nastave kontinuirane, specijalizirane i licencirane obuke, koje će zadovoljiti najviše domaće i međunarodne standarde u ovoj oblasti.</w:t>
      </w:r>
    </w:p>
    <w:p w14:paraId="690E23EF" w14:textId="77777777" w:rsidR="005F498C" w:rsidRPr="006B7160" w:rsidRDefault="005F498C" w:rsidP="005F498C">
      <w:pPr>
        <w:rPr>
          <w:color w:val="000000" w:themeColor="text1"/>
          <w:szCs w:val="24"/>
          <w:lang w:val="hr-HR"/>
        </w:rPr>
      </w:pPr>
    </w:p>
    <w:p w14:paraId="5E856BA1" w14:textId="77777777" w:rsidR="005F498C" w:rsidRPr="006B7160" w:rsidRDefault="005F498C" w:rsidP="005F498C">
      <w:pPr>
        <w:rPr>
          <w:color w:val="000000" w:themeColor="text1"/>
          <w:szCs w:val="24"/>
          <w:lang w:val="hr-HR"/>
        </w:rPr>
      </w:pPr>
      <w:r w:rsidRPr="006B7160">
        <w:rPr>
          <w:color w:val="000000" w:themeColor="text1"/>
          <w:szCs w:val="24"/>
          <w:lang w:val="hr-HR"/>
        </w:rPr>
        <w:t>Ombudsmeni Bosne i Hercegovine upućuju sljedeću preporuku Ministarstvu unutrašnjih poslova Federacije Bosne i Hercegovine:</w:t>
      </w:r>
    </w:p>
    <w:p w14:paraId="3F7ED73B" w14:textId="77777777" w:rsidR="005F498C" w:rsidRPr="006B7160" w:rsidRDefault="005F498C" w:rsidP="005F498C">
      <w:pPr>
        <w:rPr>
          <w:color w:val="000000" w:themeColor="text1"/>
          <w:szCs w:val="24"/>
          <w:lang w:val="hr-HR"/>
        </w:rPr>
      </w:pPr>
    </w:p>
    <w:p w14:paraId="0013C0D0" w14:textId="77777777" w:rsidR="005F498C" w:rsidRPr="006B7160" w:rsidRDefault="00E87C5E" w:rsidP="005F498C">
      <w:pPr>
        <w:pStyle w:val="ListParagraph"/>
        <w:numPr>
          <w:ilvl w:val="0"/>
          <w:numId w:val="36"/>
        </w:numPr>
        <w:spacing w:line="276" w:lineRule="auto"/>
        <w:rPr>
          <w:color w:val="000000" w:themeColor="text1"/>
          <w:szCs w:val="24"/>
          <w:lang w:val="hr-HR"/>
        </w:rPr>
      </w:pPr>
      <w:r>
        <w:rPr>
          <w:color w:val="000000" w:themeColor="text1"/>
          <w:szCs w:val="24"/>
          <w:lang w:val="hr-HR"/>
        </w:rPr>
        <w:t>d</w:t>
      </w:r>
      <w:r w:rsidR="005F498C" w:rsidRPr="006B7160">
        <w:rPr>
          <w:color w:val="000000" w:themeColor="text1"/>
          <w:szCs w:val="24"/>
          <w:lang w:val="hr-HR"/>
        </w:rPr>
        <w:t xml:space="preserve">a </w:t>
      </w:r>
      <w:r>
        <w:rPr>
          <w:color w:val="000000" w:themeColor="text1"/>
          <w:szCs w:val="24"/>
          <w:lang w:val="hr-HR"/>
        </w:rPr>
        <w:t xml:space="preserve">se </w:t>
      </w:r>
      <w:r w:rsidR="005F498C" w:rsidRPr="006B7160">
        <w:rPr>
          <w:color w:val="000000" w:themeColor="text1"/>
          <w:szCs w:val="24"/>
          <w:lang w:val="hr-HR"/>
        </w:rPr>
        <w:t>uspostav</w:t>
      </w:r>
      <w:r>
        <w:rPr>
          <w:color w:val="000000" w:themeColor="text1"/>
          <w:szCs w:val="24"/>
          <w:lang w:val="hr-HR"/>
        </w:rPr>
        <w:t>i</w:t>
      </w:r>
      <w:r w:rsidR="005F498C" w:rsidRPr="006B7160">
        <w:rPr>
          <w:color w:val="000000" w:themeColor="text1"/>
          <w:szCs w:val="24"/>
          <w:lang w:val="hr-HR"/>
        </w:rPr>
        <w:t xml:space="preserve"> elektronsk</w:t>
      </w:r>
      <w:r>
        <w:rPr>
          <w:color w:val="000000" w:themeColor="text1"/>
          <w:szCs w:val="24"/>
          <w:lang w:val="hr-HR"/>
        </w:rPr>
        <w:t>a</w:t>
      </w:r>
      <w:r w:rsidR="005F498C" w:rsidRPr="006B7160">
        <w:rPr>
          <w:color w:val="000000" w:themeColor="text1"/>
          <w:szCs w:val="24"/>
          <w:lang w:val="hr-HR"/>
        </w:rPr>
        <w:t xml:space="preserve"> evidencij</w:t>
      </w:r>
      <w:r>
        <w:rPr>
          <w:color w:val="000000" w:themeColor="text1"/>
          <w:szCs w:val="24"/>
          <w:lang w:val="hr-HR"/>
        </w:rPr>
        <w:t>a</w:t>
      </w:r>
      <w:r w:rsidR="005F498C" w:rsidRPr="006B7160">
        <w:rPr>
          <w:color w:val="000000" w:themeColor="text1"/>
          <w:szCs w:val="24"/>
          <w:lang w:val="hr-HR"/>
        </w:rPr>
        <w:t xml:space="preserve"> lica lišenih slobode.</w:t>
      </w:r>
    </w:p>
    <w:p w14:paraId="10D89EE4" w14:textId="77777777" w:rsidR="005F498C" w:rsidRPr="006B7160" w:rsidRDefault="005F498C" w:rsidP="005F498C">
      <w:pPr>
        <w:rPr>
          <w:color w:val="000000" w:themeColor="text1"/>
          <w:szCs w:val="24"/>
          <w:lang w:val="hr-HR"/>
        </w:rPr>
      </w:pPr>
    </w:p>
    <w:p w14:paraId="61545490" w14:textId="77777777" w:rsidR="005F498C" w:rsidRPr="006B7160" w:rsidRDefault="005F498C" w:rsidP="005F498C">
      <w:pPr>
        <w:rPr>
          <w:b/>
          <w:color w:val="000000" w:themeColor="text1"/>
          <w:szCs w:val="24"/>
          <w:lang w:val="hr-HR"/>
        </w:rPr>
      </w:pPr>
    </w:p>
    <w:p w14:paraId="7B3D0799" w14:textId="77777777" w:rsidR="00F70375" w:rsidRPr="006B7160" w:rsidRDefault="00F70375" w:rsidP="001F0A91">
      <w:pPr>
        <w:spacing w:line="276" w:lineRule="auto"/>
        <w:rPr>
          <w:color w:val="000000" w:themeColor="text1"/>
          <w:szCs w:val="24"/>
          <w:lang w:val="hr-HR"/>
        </w:rPr>
      </w:pPr>
    </w:p>
    <w:p w14:paraId="6F5966CD" w14:textId="77777777" w:rsidR="00F70375" w:rsidRPr="006B7160" w:rsidRDefault="00F70375" w:rsidP="001F0A91">
      <w:pPr>
        <w:spacing w:line="276" w:lineRule="auto"/>
        <w:rPr>
          <w:color w:val="000000" w:themeColor="text1"/>
          <w:szCs w:val="24"/>
          <w:lang w:val="hr-HR"/>
        </w:rPr>
      </w:pPr>
    </w:p>
    <w:p w14:paraId="53C9A7CE" w14:textId="77777777" w:rsidR="00F70375" w:rsidRPr="006B7160" w:rsidRDefault="00F70375" w:rsidP="001F0A91">
      <w:pPr>
        <w:spacing w:line="276" w:lineRule="auto"/>
        <w:rPr>
          <w:color w:val="000000" w:themeColor="text1"/>
          <w:szCs w:val="24"/>
          <w:lang w:val="hr-HR"/>
        </w:rPr>
      </w:pPr>
    </w:p>
    <w:p w14:paraId="7A3761E0" w14:textId="77777777" w:rsidR="00F70375" w:rsidRPr="006B7160" w:rsidRDefault="00F70375" w:rsidP="001F0A91">
      <w:pPr>
        <w:spacing w:line="276" w:lineRule="auto"/>
        <w:rPr>
          <w:color w:val="000000" w:themeColor="text1"/>
          <w:szCs w:val="24"/>
          <w:lang w:val="hr-HR"/>
        </w:rPr>
      </w:pPr>
    </w:p>
    <w:p w14:paraId="39B2B8A0" w14:textId="77777777" w:rsidR="00F70375" w:rsidRPr="006B7160" w:rsidRDefault="00F70375" w:rsidP="001F0A91">
      <w:pPr>
        <w:spacing w:line="276" w:lineRule="auto"/>
        <w:rPr>
          <w:color w:val="000000" w:themeColor="text1"/>
          <w:szCs w:val="24"/>
          <w:lang w:val="hr-HR"/>
        </w:rPr>
      </w:pPr>
    </w:p>
    <w:p w14:paraId="18619B7C" w14:textId="77777777" w:rsidR="00F70375" w:rsidRPr="006B7160" w:rsidRDefault="00F70375" w:rsidP="001F0A91">
      <w:pPr>
        <w:spacing w:line="276" w:lineRule="auto"/>
        <w:rPr>
          <w:color w:val="000000" w:themeColor="text1"/>
          <w:szCs w:val="24"/>
          <w:lang w:val="hr-HR"/>
        </w:rPr>
      </w:pPr>
    </w:p>
    <w:p w14:paraId="739690DA" w14:textId="77777777" w:rsidR="00F70375" w:rsidRPr="006B7160" w:rsidRDefault="00F70375" w:rsidP="001F0A91">
      <w:pPr>
        <w:spacing w:line="276" w:lineRule="auto"/>
        <w:rPr>
          <w:color w:val="000000" w:themeColor="text1"/>
          <w:szCs w:val="24"/>
          <w:lang w:val="hr-HR"/>
        </w:rPr>
      </w:pPr>
    </w:p>
    <w:p w14:paraId="723FECDC" w14:textId="77777777" w:rsidR="00F70375" w:rsidRPr="006B7160" w:rsidRDefault="00F70375" w:rsidP="001F0A91">
      <w:pPr>
        <w:spacing w:line="276" w:lineRule="auto"/>
        <w:rPr>
          <w:color w:val="000000" w:themeColor="text1"/>
          <w:szCs w:val="24"/>
          <w:lang w:val="hr-HR"/>
        </w:rPr>
      </w:pPr>
    </w:p>
    <w:p w14:paraId="196EA2E5" w14:textId="77777777" w:rsidR="00F70375" w:rsidRPr="006B7160" w:rsidRDefault="00F70375" w:rsidP="001F0A91">
      <w:pPr>
        <w:spacing w:line="276" w:lineRule="auto"/>
        <w:rPr>
          <w:color w:val="000000" w:themeColor="text1"/>
          <w:szCs w:val="24"/>
          <w:lang w:val="hr-HR"/>
        </w:rPr>
      </w:pPr>
    </w:p>
    <w:p w14:paraId="446BDF1E" w14:textId="77777777" w:rsidR="00BF7866" w:rsidRPr="006B7160" w:rsidRDefault="00BF7866" w:rsidP="001F0A91">
      <w:pPr>
        <w:spacing w:line="276" w:lineRule="auto"/>
        <w:rPr>
          <w:color w:val="000000" w:themeColor="text1"/>
          <w:szCs w:val="24"/>
          <w:lang w:val="hr-HR"/>
        </w:rPr>
      </w:pPr>
    </w:p>
    <w:p w14:paraId="795B5704" w14:textId="77777777" w:rsidR="00BF7866" w:rsidRPr="006B7160" w:rsidRDefault="00BF7866" w:rsidP="001F0A91">
      <w:pPr>
        <w:spacing w:line="276" w:lineRule="auto"/>
        <w:rPr>
          <w:color w:val="000000" w:themeColor="text1"/>
          <w:szCs w:val="24"/>
          <w:lang w:val="hr-HR"/>
        </w:rPr>
      </w:pPr>
    </w:p>
    <w:p w14:paraId="40261B7B" w14:textId="77777777" w:rsidR="00BF7866" w:rsidRPr="006B7160" w:rsidRDefault="00BF7866" w:rsidP="001F0A91">
      <w:pPr>
        <w:pStyle w:val="Heading1"/>
        <w:rPr>
          <w:color w:val="000000" w:themeColor="text1"/>
          <w:lang w:val="hr-HR"/>
        </w:rPr>
      </w:pPr>
      <w:bookmarkStart w:id="38" w:name="_Toc166485033"/>
      <w:r w:rsidRPr="006B7160">
        <w:rPr>
          <w:color w:val="000000" w:themeColor="text1"/>
          <w:lang w:val="hr-HR"/>
        </w:rPr>
        <w:lastRenderedPageBreak/>
        <w:t>ANEKS I – RASPORED OBAVLJENIH POSJETA I SASTANAKA</w:t>
      </w:r>
      <w:bookmarkEnd w:id="38"/>
    </w:p>
    <w:p w14:paraId="10F90E3C" w14:textId="77777777" w:rsidR="00BF7866" w:rsidRPr="006B7160" w:rsidRDefault="00BF7866" w:rsidP="001F0A91">
      <w:pPr>
        <w:spacing w:line="276" w:lineRule="auto"/>
        <w:rPr>
          <w:b/>
          <w:color w:val="000000" w:themeColor="text1"/>
          <w:szCs w:val="24"/>
          <w:lang w:val="hr-HR"/>
        </w:rPr>
      </w:pPr>
    </w:p>
    <w:tbl>
      <w:tblPr>
        <w:tblStyle w:val="TableGrid9"/>
        <w:tblW w:w="11385" w:type="dxa"/>
        <w:jc w:val="center"/>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shd w:val="clear" w:color="auto" w:fill="DBE5F1" w:themeFill="accent1" w:themeFillTint="33"/>
        <w:tblLayout w:type="fixed"/>
        <w:tblLook w:val="04A0" w:firstRow="1" w:lastRow="0" w:firstColumn="1" w:lastColumn="0" w:noHBand="0" w:noVBand="1"/>
      </w:tblPr>
      <w:tblGrid>
        <w:gridCol w:w="1406"/>
        <w:gridCol w:w="2814"/>
        <w:gridCol w:w="3281"/>
        <w:gridCol w:w="3884"/>
      </w:tblGrid>
      <w:tr w:rsidR="00BF7866" w:rsidRPr="006B7160" w14:paraId="7A09B301" w14:textId="77777777" w:rsidTr="00BF7866">
        <w:trPr>
          <w:trHeight w:val="660"/>
          <w:jc w:val="center"/>
        </w:trPr>
        <w:tc>
          <w:tcPr>
            <w:tcW w:w="1406" w:type="dxa"/>
            <w:shd w:val="clear" w:color="auto" w:fill="B8CCE4" w:themeFill="accent1" w:themeFillTint="66"/>
            <w:vAlign w:val="center"/>
          </w:tcPr>
          <w:p w14:paraId="3DA3D163"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DATUM POSJETE</w:t>
            </w:r>
          </w:p>
        </w:tc>
        <w:tc>
          <w:tcPr>
            <w:tcW w:w="2814" w:type="dxa"/>
            <w:shd w:val="clear" w:color="auto" w:fill="B8CCE4" w:themeFill="accent1" w:themeFillTint="66"/>
            <w:vAlign w:val="center"/>
          </w:tcPr>
          <w:p w14:paraId="50A4A8A4" w14:textId="77777777" w:rsidR="00BF7866" w:rsidRPr="006B7160" w:rsidRDefault="002C6D39" w:rsidP="000274B9">
            <w:pPr>
              <w:spacing w:line="276" w:lineRule="auto"/>
              <w:jc w:val="center"/>
              <w:rPr>
                <w:b/>
                <w:color w:val="000000" w:themeColor="text1"/>
                <w:szCs w:val="24"/>
                <w:lang w:val="hr-HR"/>
              </w:rPr>
            </w:pPr>
            <w:r w:rsidRPr="006B7160">
              <w:rPr>
                <w:b/>
                <w:color w:val="000000" w:themeColor="text1"/>
                <w:szCs w:val="24"/>
                <w:lang w:val="hr-HR"/>
              </w:rPr>
              <w:t>PREDSTAVNICE</w:t>
            </w:r>
            <w:r w:rsidR="00BF7866" w:rsidRPr="006B7160">
              <w:rPr>
                <w:b/>
                <w:color w:val="000000" w:themeColor="text1"/>
                <w:szCs w:val="24"/>
                <w:lang w:val="hr-HR"/>
              </w:rPr>
              <w:t xml:space="preserve"> INSTITUCIJE OMBUDSMENA</w:t>
            </w:r>
          </w:p>
        </w:tc>
        <w:tc>
          <w:tcPr>
            <w:tcW w:w="3281" w:type="dxa"/>
            <w:shd w:val="clear" w:color="auto" w:fill="B8CCE4" w:themeFill="accent1" w:themeFillTint="66"/>
            <w:vAlign w:val="center"/>
          </w:tcPr>
          <w:p w14:paraId="57E68813"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MINISTARSTVO UNUTRAŠNJIH POSLOVA,</w:t>
            </w:r>
          </w:p>
          <w:p w14:paraId="41FF1B57"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UPRAVA,</w:t>
            </w:r>
          </w:p>
          <w:p w14:paraId="72C8BBA8"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STANICA</w:t>
            </w:r>
          </w:p>
        </w:tc>
        <w:tc>
          <w:tcPr>
            <w:tcW w:w="3884" w:type="dxa"/>
            <w:shd w:val="clear" w:color="auto" w:fill="B8CCE4" w:themeFill="accent1" w:themeFillTint="66"/>
            <w:vAlign w:val="center"/>
          </w:tcPr>
          <w:p w14:paraId="19D4212E"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IME I PREZIME SAGOVORNIKA</w:t>
            </w:r>
          </w:p>
        </w:tc>
      </w:tr>
      <w:tr w:rsidR="00BF7866" w:rsidRPr="006B7160" w14:paraId="3EEAC3AA" w14:textId="77777777" w:rsidTr="00BF7866">
        <w:trPr>
          <w:trHeight w:val="901"/>
          <w:jc w:val="center"/>
        </w:trPr>
        <w:tc>
          <w:tcPr>
            <w:tcW w:w="1406" w:type="dxa"/>
            <w:shd w:val="clear" w:color="auto" w:fill="DBE5F1" w:themeFill="accent1" w:themeFillTint="33"/>
            <w:vAlign w:val="center"/>
          </w:tcPr>
          <w:p w14:paraId="612530A3"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4.</w:t>
            </w:r>
            <w:r w:rsidR="00E87C5E">
              <w:rPr>
                <w:b/>
                <w:color w:val="000000" w:themeColor="text1"/>
                <w:szCs w:val="24"/>
                <w:lang w:val="hr-HR"/>
              </w:rPr>
              <w:t xml:space="preserve"> </w:t>
            </w:r>
            <w:r w:rsidRPr="006B7160">
              <w:rPr>
                <w:b/>
                <w:color w:val="000000" w:themeColor="text1"/>
                <w:szCs w:val="24"/>
                <w:lang w:val="hr-HR"/>
              </w:rPr>
              <w:t>10.</w:t>
            </w:r>
            <w:r w:rsidR="00E87C5E">
              <w:rPr>
                <w:b/>
                <w:color w:val="000000" w:themeColor="text1"/>
                <w:szCs w:val="24"/>
                <w:lang w:val="hr-HR"/>
              </w:rPr>
              <w:t xml:space="preserve"> </w:t>
            </w:r>
            <w:r w:rsidRPr="006B7160">
              <w:rPr>
                <w:b/>
                <w:color w:val="000000" w:themeColor="text1"/>
                <w:szCs w:val="24"/>
                <w:lang w:val="hr-HR"/>
              </w:rPr>
              <w:t>2023.</w:t>
            </w:r>
          </w:p>
          <w:p w14:paraId="6AC7C00B"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godine</w:t>
            </w:r>
          </w:p>
        </w:tc>
        <w:tc>
          <w:tcPr>
            <w:tcW w:w="2814" w:type="dxa"/>
            <w:shd w:val="clear" w:color="auto" w:fill="DBE5F1" w:themeFill="accent1" w:themeFillTint="33"/>
            <w:vAlign w:val="center"/>
          </w:tcPr>
          <w:p w14:paraId="0C1F563E"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Vedrana Pavlović,</w:t>
            </w:r>
          </w:p>
          <w:p w14:paraId="293C3FE6"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Vanja Burić,</w:t>
            </w:r>
          </w:p>
          <w:p w14:paraId="076C16F3"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Dejana Kozomara,</w:t>
            </w:r>
          </w:p>
          <w:p w14:paraId="58B92B30" w14:textId="77777777" w:rsidR="00BF7866" w:rsidRPr="006B7160" w:rsidRDefault="00C815C1" w:rsidP="00C815C1">
            <w:pPr>
              <w:spacing w:line="276" w:lineRule="auto"/>
              <w:ind w:left="360"/>
              <w:contextualSpacing/>
              <w:jc w:val="center"/>
              <w:rPr>
                <w:b/>
                <w:color w:val="000000" w:themeColor="text1"/>
                <w:szCs w:val="24"/>
                <w:lang w:val="hr-HR"/>
              </w:rPr>
            </w:pPr>
            <w:r w:rsidRPr="006B7160">
              <w:rPr>
                <w:b/>
                <w:color w:val="000000" w:themeColor="text1"/>
                <w:szCs w:val="24"/>
                <w:lang w:val="hr-HR"/>
              </w:rPr>
              <w:t>Fatima Račić</w:t>
            </w:r>
          </w:p>
        </w:tc>
        <w:tc>
          <w:tcPr>
            <w:tcW w:w="3281" w:type="dxa"/>
            <w:shd w:val="clear" w:color="auto" w:fill="DBE5F1" w:themeFill="accent1" w:themeFillTint="33"/>
            <w:vAlign w:val="center"/>
          </w:tcPr>
          <w:p w14:paraId="52BAB225" w14:textId="77777777" w:rsidR="00BF7866" w:rsidRPr="006B7160" w:rsidRDefault="00BF7866" w:rsidP="000274B9">
            <w:pPr>
              <w:spacing w:line="276" w:lineRule="auto"/>
              <w:jc w:val="center"/>
              <w:rPr>
                <w:b/>
                <w:color w:val="000000" w:themeColor="text1"/>
                <w:szCs w:val="24"/>
                <w:lang w:val="hr-HR"/>
              </w:rPr>
            </w:pPr>
          </w:p>
          <w:p w14:paraId="5F5109E2"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Ministarstvo Zeničko-dobojskog kantona</w:t>
            </w:r>
          </w:p>
          <w:p w14:paraId="42F51824"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uprava 1</w:t>
            </w:r>
          </w:p>
          <w:p w14:paraId="4FABEC47"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stanica Centar</w:t>
            </w:r>
          </w:p>
        </w:tc>
        <w:tc>
          <w:tcPr>
            <w:tcW w:w="3884" w:type="dxa"/>
            <w:shd w:val="clear" w:color="auto" w:fill="DBE5F1" w:themeFill="accent1" w:themeFillTint="33"/>
            <w:vAlign w:val="center"/>
          </w:tcPr>
          <w:p w14:paraId="11943969"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Samir Valentić,</w:t>
            </w:r>
          </w:p>
          <w:p w14:paraId="7E6B2DE8"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komandir Policijske stanice</w:t>
            </w:r>
          </w:p>
          <w:p w14:paraId="70CD2965"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Šemsudin</w:t>
            </w:r>
            <w:r w:rsidR="00BE3949" w:rsidRPr="006B7160">
              <w:rPr>
                <w:b/>
                <w:color w:val="000000" w:themeColor="text1"/>
                <w:szCs w:val="24"/>
                <w:lang w:val="hr-HR"/>
              </w:rPr>
              <w:t xml:space="preserve"> Šarić, </w:t>
            </w:r>
          </w:p>
          <w:p w14:paraId="09B9FB4F"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zamjenik komandira</w:t>
            </w:r>
          </w:p>
        </w:tc>
      </w:tr>
      <w:tr w:rsidR="00BF7866" w:rsidRPr="006B7160" w14:paraId="79C157C3" w14:textId="77777777" w:rsidTr="00BF7866">
        <w:trPr>
          <w:trHeight w:val="114"/>
          <w:jc w:val="center"/>
        </w:trPr>
        <w:tc>
          <w:tcPr>
            <w:tcW w:w="1406" w:type="dxa"/>
            <w:shd w:val="clear" w:color="auto" w:fill="DBE5F1" w:themeFill="accent1" w:themeFillTint="33"/>
            <w:vAlign w:val="center"/>
          </w:tcPr>
          <w:p w14:paraId="4F6132EA"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4.</w:t>
            </w:r>
            <w:r w:rsidR="00E87C5E">
              <w:rPr>
                <w:b/>
                <w:color w:val="000000" w:themeColor="text1"/>
                <w:szCs w:val="24"/>
                <w:lang w:val="hr-HR"/>
              </w:rPr>
              <w:t xml:space="preserve"> </w:t>
            </w:r>
            <w:r w:rsidRPr="006B7160">
              <w:rPr>
                <w:b/>
                <w:color w:val="000000" w:themeColor="text1"/>
                <w:szCs w:val="24"/>
                <w:lang w:val="hr-HR"/>
              </w:rPr>
              <w:t>10.</w:t>
            </w:r>
            <w:r w:rsidR="00E87C5E">
              <w:rPr>
                <w:b/>
                <w:color w:val="000000" w:themeColor="text1"/>
                <w:szCs w:val="24"/>
                <w:lang w:val="hr-HR"/>
              </w:rPr>
              <w:t xml:space="preserve"> </w:t>
            </w:r>
            <w:r w:rsidRPr="006B7160">
              <w:rPr>
                <w:b/>
                <w:color w:val="000000" w:themeColor="text1"/>
                <w:szCs w:val="24"/>
                <w:lang w:val="hr-HR"/>
              </w:rPr>
              <w:t>2023. godine</w:t>
            </w:r>
          </w:p>
        </w:tc>
        <w:tc>
          <w:tcPr>
            <w:tcW w:w="2814" w:type="dxa"/>
            <w:shd w:val="clear" w:color="auto" w:fill="DBE5F1" w:themeFill="accent1" w:themeFillTint="33"/>
            <w:vAlign w:val="center"/>
          </w:tcPr>
          <w:p w14:paraId="5EEB12E6" w14:textId="77777777" w:rsidR="00BF7866" w:rsidRPr="006B7160" w:rsidRDefault="00BF7866" w:rsidP="000274B9">
            <w:pPr>
              <w:spacing w:line="276" w:lineRule="auto"/>
              <w:ind w:left="360"/>
              <w:contextualSpacing/>
              <w:jc w:val="center"/>
              <w:rPr>
                <w:b/>
                <w:color w:val="000000" w:themeColor="text1"/>
                <w:szCs w:val="24"/>
                <w:lang w:val="hr-HR"/>
              </w:rPr>
            </w:pPr>
          </w:p>
          <w:p w14:paraId="7B40DDDD"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Vedrana Pavlović,</w:t>
            </w:r>
          </w:p>
          <w:p w14:paraId="028C5F19"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Vanja Burić,</w:t>
            </w:r>
          </w:p>
          <w:p w14:paraId="5E2906A4"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Dejana Kozomara,</w:t>
            </w:r>
          </w:p>
          <w:p w14:paraId="66F0A323" w14:textId="77777777" w:rsidR="00BF7866" w:rsidRPr="006B7160" w:rsidRDefault="00C815C1" w:rsidP="000274B9">
            <w:pPr>
              <w:spacing w:line="276" w:lineRule="auto"/>
              <w:jc w:val="center"/>
              <w:rPr>
                <w:b/>
                <w:color w:val="000000" w:themeColor="text1"/>
                <w:szCs w:val="24"/>
                <w:lang w:val="hr-HR"/>
              </w:rPr>
            </w:pPr>
            <w:r w:rsidRPr="006B7160">
              <w:rPr>
                <w:b/>
                <w:color w:val="000000" w:themeColor="text1"/>
                <w:szCs w:val="24"/>
                <w:lang w:val="hr-HR"/>
              </w:rPr>
              <w:t>Fatima Račić</w:t>
            </w:r>
          </w:p>
          <w:p w14:paraId="38AF533A" w14:textId="77777777" w:rsidR="00BF7866" w:rsidRPr="006B7160" w:rsidRDefault="00BF7866" w:rsidP="000274B9">
            <w:pPr>
              <w:spacing w:line="276" w:lineRule="auto"/>
              <w:ind w:left="785"/>
              <w:contextualSpacing/>
              <w:jc w:val="center"/>
              <w:rPr>
                <w:b/>
                <w:color w:val="000000" w:themeColor="text1"/>
                <w:szCs w:val="24"/>
                <w:lang w:val="hr-HR"/>
              </w:rPr>
            </w:pPr>
          </w:p>
        </w:tc>
        <w:tc>
          <w:tcPr>
            <w:tcW w:w="3281" w:type="dxa"/>
            <w:shd w:val="clear" w:color="auto" w:fill="DBE5F1" w:themeFill="accent1" w:themeFillTint="33"/>
            <w:vAlign w:val="center"/>
          </w:tcPr>
          <w:p w14:paraId="3918A5EC" w14:textId="77777777" w:rsidR="00BF7866" w:rsidRPr="006B7160" w:rsidRDefault="00BF7866" w:rsidP="000274B9">
            <w:pPr>
              <w:spacing w:line="276" w:lineRule="auto"/>
              <w:jc w:val="center"/>
              <w:rPr>
                <w:b/>
                <w:color w:val="000000" w:themeColor="text1"/>
                <w:szCs w:val="24"/>
                <w:lang w:val="hr-HR"/>
              </w:rPr>
            </w:pPr>
          </w:p>
          <w:p w14:paraId="01A21E03"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Ministarstvo unutrašnjih poslova Srednj</w:t>
            </w:r>
            <w:r w:rsidR="00E87C5E">
              <w:rPr>
                <w:b/>
                <w:color w:val="000000" w:themeColor="text1"/>
                <w:szCs w:val="24"/>
                <w:lang w:val="hr-HR"/>
              </w:rPr>
              <w:t>o</w:t>
            </w:r>
            <w:r w:rsidRPr="006B7160">
              <w:rPr>
                <w:b/>
                <w:color w:val="000000" w:themeColor="text1"/>
                <w:szCs w:val="24"/>
                <w:lang w:val="hr-HR"/>
              </w:rPr>
              <w:t>bosanskog kantona,</w:t>
            </w:r>
          </w:p>
          <w:p w14:paraId="4366134F"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uprava Travnik,</w:t>
            </w:r>
          </w:p>
          <w:p w14:paraId="3DFF9CB6"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stanica Travnik</w:t>
            </w:r>
          </w:p>
        </w:tc>
        <w:tc>
          <w:tcPr>
            <w:tcW w:w="3884" w:type="dxa"/>
            <w:shd w:val="clear" w:color="auto" w:fill="DBE5F1" w:themeFill="accent1" w:themeFillTint="33"/>
            <w:vAlign w:val="center"/>
          </w:tcPr>
          <w:p w14:paraId="122BBD59"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Dragan Škulj,</w:t>
            </w:r>
          </w:p>
          <w:p w14:paraId="330BC0E5"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komandir Policijske stanice</w:t>
            </w:r>
          </w:p>
          <w:p w14:paraId="64F3E88E"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Almir Mekić,</w:t>
            </w:r>
          </w:p>
          <w:p w14:paraId="7C2D87D8"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zamjenik komandira</w:t>
            </w:r>
          </w:p>
        </w:tc>
      </w:tr>
      <w:tr w:rsidR="00BF7866" w:rsidRPr="006B7160" w14:paraId="6C5E6582" w14:textId="77777777" w:rsidTr="00BF7866">
        <w:trPr>
          <w:jc w:val="center"/>
        </w:trPr>
        <w:tc>
          <w:tcPr>
            <w:tcW w:w="1406" w:type="dxa"/>
            <w:shd w:val="clear" w:color="auto" w:fill="DBE5F1" w:themeFill="accent1" w:themeFillTint="33"/>
            <w:vAlign w:val="center"/>
          </w:tcPr>
          <w:p w14:paraId="0950BC12"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5.</w:t>
            </w:r>
            <w:r w:rsidR="00E87C5E">
              <w:rPr>
                <w:b/>
                <w:color w:val="000000" w:themeColor="text1"/>
                <w:szCs w:val="24"/>
                <w:lang w:val="hr-HR"/>
              </w:rPr>
              <w:t xml:space="preserve"> </w:t>
            </w:r>
            <w:r w:rsidRPr="006B7160">
              <w:rPr>
                <w:b/>
                <w:color w:val="000000" w:themeColor="text1"/>
                <w:szCs w:val="24"/>
                <w:lang w:val="hr-HR"/>
              </w:rPr>
              <w:t>10.</w:t>
            </w:r>
            <w:r w:rsidR="00E87C5E">
              <w:rPr>
                <w:b/>
                <w:color w:val="000000" w:themeColor="text1"/>
                <w:szCs w:val="24"/>
                <w:lang w:val="hr-HR"/>
              </w:rPr>
              <w:t xml:space="preserve"> </w:t>
            </w:r>
            <w:r w:rsidRPr="006B7160">
              <w:rPr>
                <w:b/>
                <w:color w:val="000000" w:themeColor="text1"/>
                <w:szCs w:val="24"/>
                <w:lang w:val="hr-HR"/>
              </w:rPr>
              <w:t>2023</w:t>
            </w:r>
            <w:r w:rsidR="00E87C5E">
              <w:rPr>
                <w:b/>
                <w:color w:val="000000" w:themeColor="text1"/>
                <w:szCs w:val="24"/>
                <w:lang w:val="hr-HR"/>
              </w:rPr>
              <w:t>.</w:t>
            </w:r>
          </w:p>
          <w:p w14:paraId="794BA520"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godine</w:t>
            </w:r>
          </w:p>
        </w:tc>
        <w:tc>
          <w:tcPr>
            <w:tcW w:w="2814" w:type="dxa"/>
            <w:shd w:val="clear" w:color="auto" w:fill="DBE5F1" w:themeFill="accent1" w:themeFillTint="33"/>
            <w:vAlign w:val="center"/>
          </w:tcPr>
          <w:p w14:paraId="660AAB5E" w14:textId="77777777" w:rsidR="00BF7866" w:rsidRPr="006B7160" w:rsidRDefault="00BF7866" w:rsidP="000274B9">
            <w:pPr>
              <w:spacing w:line="276" w:lineRule="auto"/>
              <w:ind w:left="360"/>
              <w:contextualSpacing/>
              <w:jc w:val="center"/>
              <w:rPr>
                <w:b/>
                <w:color w:val="000000" w:themeColor="text1"/>
                <w:szCs w:val="24"/>
                <w:lang w:val="hr-HR"/>
              </w:rPr>
            </w:pPr>
          </w:p>
          <w:p w14:paraId="425D20F8"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Vedrana Pavlović,</w:t>
            </w:r>
          </w:p>
          <w:p w14:paraId="09C6B28C"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Vanja Burić,</w:t>
            </w:r>
          </w:p>
          <w:p w14:paraId="26BC6048"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Dejana Kozomara,</w:t>
            </w:r>
          </w:p>
          <w:p w14:paraId="23C65F35" w14:textId="77777777" w:rsidR="00BF7866" w:rsidRPr="006B7160" w:rsidRDefault="00C815C1" w:rsidP="000274B9">
            <w:pPr>
              <w:spacing w:line="276" w:lineRule="auto"/>
              <w:jc w:val="center"/>
              <w:rPr>
                <w:b/>
                <w:color w:val="000000" w:themeColor="text1"/>
                <w:szCs w:val="24"/>
                <w:lang w:val="hr-HR"/>
              </w:rPr>
            </w:pPr>
            <w:r w:rsidRPr="006B7160">
              <w:rPr>
                <w:b/>
                <w:color w:val="000000" w:themeColor="text1"/>
                <w:szCs w:val="24"/>
                <w:lang w:val="hr-HR"/>
              </w:rPr>
              <w:t>Fatima Račić</w:t>
            </w:r>
          </w:p>
          <w:p w14:paraId="0C3F3ED0" w14:textId="77777777" w:rsidR="00BF7866" w:rsidRPr="006B7160" w:rsidRDefault="00BF7866" w:rsidP="000274B9">
            <w:pPr>
              <w:spacing w:line="276" w:lineRule="auto"/>
              <w:ind w:left="785"/>
              <w:contextualSpacing/>
              <w:jc w:val="center"/>
              <w:rPr>
                <w:b/>
                <w:color w:val="000000" w:themeColor="text1"/>
                <w:szCs w:val="24"/>
                <w:lang w:val="hr-HR"/>
              </w:rPr>
            </w:pPr>
          </w:p>
        </w:tc>
        <w:tc>
          <w:tcPr>
            <w:tcW w:w="3281" w:type="dxa"/>
            <w:shd w:val="clear" w:color="auto" w:fill="DBE5F1" w:themeFill="accent1" w:themeFillTint="33"/>
            <w:vAlign w:val="center"/>
          </w:tcPr>
          <w:p w14:paraId="71595AC5"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Ministarstvo unutrašnjih poslova Kantona Sarajevo,</w:t>
            </w:r>
          </w:p>
          <w:p w14:paraId="0BFC3407"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uprava Centar,</w:t>
            </w:r>
          </w:p>
          <w:p w14:paraId="656498C7"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stanica Centar</w:t>
            </w:r>
          </w:p>
        </w:tc>
        <w:tc>
          <w:tcPr>
            <w:tcW w:w="3884" w:type="dxa"/>
            <w:shd w:val="clear" w:color="auto" w:fill="DBE5F1" w:themeFill="accent1" w:themeFillTint="33"/>
            <w:vAlign w:val="center"/>
          </w:tcPr>
          <w:p w14:paraId="5F45F8E3" w14:textId="77777777" w:rsidR="00BF7866" w:rsidRPr="006B7160" w:rsidRDefault="00BF7866" w:rsidP="000274B9">
            <w:pPr>
              <w:spacing w:line="276" w:lineRule="auto"/>
              <w:jc w:val="center"/>
              <w:rPr>
                <w:b/>
                <w:color w:val="000000" w:themeColor="text1"/>
                <w:szCs w:val="24"/>
                <w:lang w:val="hr-HR"/>
              </w:rPr>
            </w:pPr>
          </w:p>
          <w:p w14:paraId="1A69FA34" w14:textId="77777777" w:rsidR="00BF7866" w:rsidRPr="006B7160" w:rsidRDefault="00BE3949" w:rsidP="000274B9">
            <w:pPr>
              <w:spacing w:line="276" w:lineRule="auto"/>
              <w:jc w:val="center"/>
              <w:rPr>
                <w:b/>
                <w:color w:val="000000" w:themeColor="text1"/>
                <w:szCs w:val="24"/>
                <w:lang w:val="hr-HR"/>
              </w:rPr>
            </w:pPr>
            <w:r w:rsidRPr="006B7160">
              <w:rPr>
                <w:b/>
                <w:color w:val="000000" w:themeColor="text1"/>
                <w:szCs w:val="24"/>
                <w:lang w:val="hr-HR"/>
              </w:rPr>
              <w:t xml:space="preserve">Muhamed </w:t>
            </w:r>
            <w:r w:rsidR="00BF7866" w:rsidRPr="006B7160">
              <w:rPr>
                <w:b/>
                <w:color w:val="000000" w:themeColor="text1"/>
                <w:szCs w:val="24"/>
                <w:lang w:val="hr-HR"/>
              </w:rPr>
              <w:t>Imširović,</w:t>
            </w:r>
          </w:p>
          <w:p w14:paraId="6EB05948"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komandir Policijske stanice</w:t>
            </w:r>
          </w:p>
          <w:p w14:paraId="7E5E086D"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Erol Adžajić,</w:t>
            </w:r>
          </w:p>
          <w:p w14:paraId="787645BD"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komandir Jedinice za</w:t>
            </w:r>
            <w:r w:rsidR="00821674">
              <w:rPr>
                <w:b/>
                <w:color w:val="000000" w:themeColor="text1"/>
                <w:szCs w:val="24"/>
                <w:lang w:val="hr-HR"/>
              </w:rPr>
              <w:t xml:space="preserve"> </w:t>
            </w:r>
            <w:r w:rsidRPr="006B7160">
              <w:rPr>
                <w:b/>
                <w:color w:val="000000" w:themeColor="text1"/>
                <w:szCs w:val="24"/>
                <w:lang w:val="hr-HR"/>
              </w:rPr>
              <w:t>profesionalne standarde i unutrašnju kontrolu</w:t>
            </w:r>
          </w:p>
        </w:tc>
      </w:tr>
      <w:tr w:rsidR="00BF7866" w:rsidRPr="006B7160" w14:paraId="6972D874" w14:textId="77777777" w:rsidTr="00BF7866">
        <w:trPr>
          <w:trHeight w:val="200"/>
          <w:jc w:val="center"/>
        </w:trPr>
        <w:tc>
          <w:tcPr>
            <w:tcW w:w="1406" w:type="dxa"/>
            <w:shd w:val="clear" w:color="auto" w:fill="DBE5F1" w:themeFill="accent1" w:themeFillTint="33"/>
            <w:vAlign w:val="center"/>
          </w:tcPr>
          <w:p w14:paraId="7C69242F" w14:textId="77777777" w:rsidR="00BF7866" w:rsidRPr="006B7160" w:rsidRDefault="00BF7866" w:rsidP="000274B9">
            <w:pPr>
              <w:spacing w:line="276" w:lineRule="auto"/>
              <w:jc w:val="center"/>
              <w:rPr>
                <w:b/>
                <w:color w:val="000000" w:themeColor="text1"/>
                <w:szCs w:val="24"/>
                <w:lang w:val="hr-HR"/>
              </w:rPr>
            </w:pPr>
          </w:p>
          <w:p w14:paraId="689E17EE" w14:textId="77777777" w:rsidR="00BF7866" w:rsidRPr="006B7160" w:rsidRDefault="00BF7866" w:rsidP="000274B9">
            <w:pPr>
              <w:spacing w:line="276" w:lineRule="auto"/>
              <w:jc w:val="center"/>
              <w:rPr>
                <w:b/>
                <w:color w:val="000000" w:themeColor="text1"/>
                <w:szCs w:val="24"/>
                <w:lang w:val="hr-HR"/>
              </w:rPr>
            </w:pPr>
          </w:p>
          <w:p w14:paraId="14090537" w14:textId="77777777" w:rsidR="00BF7866" w:rsidRPr="006B7160" w:rsidRDefault="00BF7866" w:rsidP="000274B9">
            <w:pPr>
              <w:spacing w:line="276" w:lineRule="auto"/>
              <w:jc w:val="center"/>
              <w:rPr>
                <w:b/>
                <w:color w:val="000000" w:themeColor="text1"/>
                <w:szCs w:val="24"/>
                <w:lang w:val="hr-HR"/>
              </w:rPr>
            </w:pPr>
          </w:p>
          <w:p w14:paraId="3919DD35"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12.</w:t>
            </w:r>
            <w:r w:rsidR="00821674">
              <w:rPr>
                <w:b/>
                <w:color w:val="000000" w:themeColor="text1"/>
                <w:szCs w:val="24"/>
                <w:lang w:val="hr-HR"/>
              </w:rPr>
              <w:t xml:space="preserve"> </w:t>
            </w:r>
            <w:r w:rsidRPr="006B7160">
              <w:rPr>
                <w:b/>
                <w:color w:val="000000" w:themeColor="text1"/>
                <w:szCs w:val="24"/>
                <w:lang w:val="hr-HR"/>
              </w:rPr>
              <w:t>10.</w:t>
            </w:r>
            <w:r w:rsidR="00821674">
              <w:rPr>
                <w:b/>
                <w:color w:val="000000" w:themeColor="text1"/>
                <w:szCs w:val="24"/>
                <w:lang w:val="hr-HR"/>
              </w:rPr>
              <w:t xml:space="preserve"> </w:t>
            </w:r>
            <w:r w:rsidRPr="006B7160">
              <w:rPr>
                <w:b/>
                <w:color w:val="000000" w:themeColor="text1"/>
                <w:szCs w:val="24"/>
                <w:lang w:val="hr-HR"/>
              </w:rPr>
              <w:t>2018. godine</w:t>
            </w:r>
          </w:p>
          <w:p w14:paraId="30480602" w14:textId="77777777" w:rsidR="00BF7866" w:rsidRPr="006B7160" w:rsidRDefault="00BF7866" w:rsidP="000274B9">
            <w:pPr>
              <w:spacing w:line="276" w:lineRule="auto"/>
              <w:jc w:val="center"/>
              <w:rPr>
                <w:b/>
                <w:color w:val="000000" w:themeColor="text1"/>
                <w:szCs w:val="24"/>
                <w:lang w:val="hr-HR"/>
              </w:rPr>
            </w:pPr>
          </w:p>
        </w:tc>
        <w:tc>
          <w:tcPr>
            <w:tcW w:w="2814" w:type="dxa"/>
            <w:shd w:val="clear" w:color="auto" w:fill="DBE5F1" w:themeFill="accent1" w:themeFillTint="33"/>
            <w:vAlign w:val="center"/>
          </w:tcPr>
          <w:p w14:paraId="561B46B4" w14:textId="77777777" w:rsidR="00BF7866" w:rsidRPr="006B7160" w:rsidRDefault="00BF7866" w:rsidP="000274B9">
            <w:pPr>
              <w:spacing w:line="276" w:lineRule="auto"/>
              <w:ind w:left="360"/>
              <w:contextualSpacing/>
              <w:jc w:val="center"/>
              <w:rPr>
                <w:b/>
                <w:color w:val="000000" w:themeColor="text1"/>
                <w:szCs w:val="24"/>
                <w:lang w:val="hr-HR"/>
              </w:rPr>
            </w:pPr>
          </w:p>
          <w:p w14:paraId="6F744845" w14:textId="77777777" w:rsidR="00BF7866" w:rsidRPr="006B7160" w:rsidRDefault="00BF7866" w:rsidP="000274B9">
            <w:pPr>
              <w:spacing w:line="276" w:lineRule="auto"/>
              <w:ind w:left="360"/>
              <w:contextualSpacing/>
              <w:jc w:val="center"/>
              <w:rPr>
                <w:b/>
                <w:color w:val="000000" w:themeColor="text1"/>
                <w:szCs w:val="24"/>
                <w:lang w:val="hr-HR"/>
              </w:rPr>
            </w:pPr>
          </w:p>
          <w:p w14:paraId="5B0579F3" w14:textId="77777777" w:rsidR="00BF7866" w:rsidRPr="006B7160" w:rsidRDefault="00BF7866" w:rsidP="000274B9">
            <w:pPr>
              <w:spacing w:line="276" w:lineRule="auto"/>
              <w:ind w:left="360"/>
              <w:contextualSpacing/>
              <w:jc w:val="center"/>
              <w:rPr>
                <w:b/>
                <w:color w:val="000000" w:themeColor="text1"/>
                <w:szCs w:val="24"/>
                <w:lang w:val="hr-HR"/>
              </w:rPr>
            </w:pPr>
          </w:p>
          <w:p w14:paraId="7C2434EB"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Vedrana Pavlović,</w:t>
            </w:r>
          </w:p>
          <w:p w14:paraId="140F0CD1"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Vanja Burić,</w:t>
            </w:r>
          </w:p>
          <w:p w14:paraId="206B61B4"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Dejana Kozomara,</w:t>
            </w:r>
          </w:p>
          <w:p w14:paraId="528FFD92" w14:textId="77777777" w:rsidR="00BF7866" w:rsidRPr="006B7160" w:rsidRDefault="00C815C1" w:rsidP="000274B9">
            <w:pPr>
              <w:spacing w:line="276" w:lineRule="auto"/>
              <w:jc w:val="center"/>
              <w:rPr>
                <w:b/>
                <w:color w:val="000000" w:themeColor="text1"/>
                <w:szCs w:val="24"/>
                <w:lang w:val="hr-HR"/>
              </w:rPr>
            </w:pPr>
            <w:r w:rsidRPr="006B7160">
              <w:rPr>
                <w:b/>
                <w:color w:val="000000" w:themeColor="text1"/>
                <w:szCs w:val="24"/>
                <w:lang w:val="hr-HR"/>
              </w:rPr>
              <w:t>Fatima Račić</w:t>
            </w:r>
          </w:p>
          <w:p w14:paraId="78FFB94E" w14:textId="77777777" w:rsidR="00BF7866" w:rsidRPr="006B7160" w:rsidRDefault="00BF7866" w:rsidP="000274B9">
            <w:pPr>
              <w:spacing w:line="276" w:lineRule="auto"/>
              <w:ind w:left="360"/>
              <w:contextualSpacing/>
              <w:jc w:val="center"/>
              <w:rPr>
                <w:b/>
                <w:color w:val="000000" w:themeColor="text1"/>
                <w:szCs w:val="24"/>
                <w:lang w:val="hr-HR"/>
              </w:rPr>
            </w:pPr>
          </w:p>
        </w:tc>
        <w:tc>
          <w:tcPr>
            <w:tcW w:w="3281" w:type="dxa"/>
            <w:shd w:val="clear" w:color="auto" w:fill="DBE5F1" w:themeFill="accent1" w:themeFillTint="33"/>
            <w:vAlign w:val="center"/>
          </w:tcPr>
          <w:p w14:paraId="0574DB6D" w14:textId="77777777" w:rsidR="00BF7866" w:rsidRPr="006B7160" w:rsidRDefault="00BF7866" w:rsidP="000274B9">
            <w:pPr>
              <w:spacing w:line="276" w:lineRule="auto"/>
              <w:jc w:val="center"/>
              <w:rPr>
                <w:b/>
                <w:color w:val="000000" w:themeColor="text1"/>
                <w:szCs w:val="24"/>
                <w:lang w:val="hr-HR"/>
              </w:rPr>
            </w:pPr>
          </w:p>
          <w:p w14:paraId="6F12A243" w14:textId="77777777" w:rsidR="00BF7866" w:rsidRPr="006B7160" w:rsidRDefault="00BF7866" w:rsidP="000274B9">
            <w:pPr>
              <w:spacing w:line="276" w:lineRule="auto"/>
              <w:jc w:val="center"/>
              <w:rPr>
                <w:b/>
                <w:color w:val="000000" w:themeColor="text1"/>
                <w:szCs w:val="24"/>
                <w:lang w:val="hr-HR"/>
              </w:rPr>
            </w:pPr>
          </w:p>
          <w:p w14:paraId="38E7D0FD"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Ministarstvo unutrašnjih poslova H</w:t>
            </w:r>
            <w:r w:rsidR="00821674">
              <w:rPr>
                <w:b/>
                <w:color w:val="000000" w:themeColor="text1"/>
                <w:szCs w:val="24"/>
                <w:lang w:val="hr-HR"/>
              </w:rPr>
              <w:t>e</w:t>
            </w:r>
            <w:r w:rsidRPr="006B7160">
              <w:rPr>
                <w:b/>
                <w:color w:val="000000" w:themeColor="text1"/>
                <w:szCs w:val="24"/>
                <w:lang w:val="hr-HR"/>
              </w:rPr>
              <w:t>rcegovačko-neretvanskog kantona,</w:t>
            </w:r>
          </w:p>
          <w:p w14:paraId="30493C13"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uprava Mostar,</w:t>
            </w:r>
          </w:p>
          <w:p w14:paraId="0492674B"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stanica Mostar Centar</w:t>
            </w:r>
          </w:p>
        </w:tc>
        <w:tc>
          <w:tcPr>
            <w:tcW w:w="3884" w:type="dxa"/>
            <w:shd w:val="clear" w:color="auto" w:fill="DBE5F1" w:themeFill="accent1" w:themeFillTint="33"/>
            <w:vAlign w:val="center"/>
          </w:tcPr>
          <w:p w14:paraId="7F91592C" w14:textId="77777777" w:rsidR="00BF7866" w:rsidRPr="006B7160" w:rsidRDefault="00BF7866" w:rsidP="000274B9">
            <w:pPr>
              <w:spacing w:line="276" w:lineRule="auto"/>
              <w:jc w:val="center"/>
              <w:rPr>
                <w:b/>
                <w:color w:val="000000" w:themeColor="text1"/>
                <w:szCs w:val="24"/>
                <w:lang w:val="hr-HR"/>
              </w:rPr>
            </w:pPr>
          </w:p>
          <w:p w14:paraId="0616DE48" w14:textId="77777777" w:rsidR="00BF7866" w:rsidRPr="006B7160" w:rsidRDefault="00BF7866" w:rsidP="000274B9">
            <w:pPr>
              <w:spacing w:line="276" w:lineRule="auto"/>
              <w:jc w:val="center"/>
              <w:rPr>
                <w:b/>
                <w:color w:val="000000" w:themeColor="text1"/>
                <w:szCs w:val="24"/>
                <w:lang w:val="hr-HR"/>
              </w:rPr>
            </w:pPr>
          </w:p>
          <w:p w14:paraId="365A15D9"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Asim Brajović,</w:t>
            </w:r>
          </w:p>
          <w:p w14:paraId="3904E752"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komandir Policijske stanice</w:t>
            </w:r>
          </w:p>
          <w:p w14:paraId="0C2B0531" w14:textId="77777777" w:rsidR="00BF7866" w:rsidRPr="006B7160" w:rsidRDefault="00BF7866" w:rsidP="000274B9">
            <w:pPr>
              <w:spacing w:line="276" w:lineRule="auto"/>
              <w:jc w:val="center"/>
              <w:rPr>
                <w:b/>
                <w:color w:val="000000" w:themeColor="text1"/>
                <w:szCs w:val="24"/>
                <w:lang w:val="hr-HR"/>
              </w:rPr>
            </w:pPr>
          </w:p>
        </w:tc>
      </w:tr>
      <w:tr w:rsidR="00BF7866" w:rsidRPr="006B7160" w14:paraId="7D1E684C" w14:textId="77777777" w:rsidTr="00BF7866">
        <w:trPr>
          <w:trHeight w:val="989"/>
          <w:jc w:val="center"/>
        </w:trPr>
        <w:tc>
          <w:tcPr>
            <w:tcW w:w="1406" w:type="dxa"/>
            <w:shd w:val="clear" w:color="auto" w:fill="DBE5F1" w:themeFill="accent1" w:themeFillTint="33"/>
            <w:vAlign w:val="center"/>
          </w:tcPr>
          <w:p w14:paraId="75E6C80F"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25.</w:t>
            </w:r>
            <w:r w:rsidR="00821674">
              <w:rPr>
                <w:b/>
                <w:color w:val="000000" w:themeColor="text1"/>
                <w:szCs w:val="24"/>
                <w:lang w:val="hr-HR"/>
              </w:rPr>
              <w:t xml:space="preserve"> </w:t>
            </w:r>
            <w:r w:rsidRPr="006B7160">
              <w:rPr>
                <w:b/>
                <w:color w:val="000000" w:themeColor="text1"/>
                <w:szCs w:val="24"/>
                <w:lang w:val="hr-HR"/>
              </w:rPr>
              <w:t>10.</w:t>
            </w:r>
            <w:r w:rsidR="00821674">
              <w:rPr>
                <w:b/>
                <w:color w:val="000000" w:themeColor="text1"/>
                <w:szCs w:val="24"/>
                <w:lang w:val="hr-HR"/>
              </w:rPr>
              <w:t xml:space="preserve"> </w:t>
            </w:r>
            <w:r w:rsidRPr="006B7160">
              <w:rPr>
                <w:b/>
                <w:color w:val="000000" w:themeColor="text1"/>
                <w:szCs w:val="24"/>
                <w:lang w:val="hr-HR"/>
              </w:rPr>
              <w:t>2023. godine</w:t>
            </w:r>
          </w:p>
        </w:tc>
        <w:tc>
          <w:tcPr>
            <w:tcW w:w="2814" w:type="dxa"/>
            <w:shd w:val="clear" w:color="auto" w:fill="DBE5F1" w:themeFill="accent1" w:themeFillTint="33"/>
            <w:vAlign w:val="center"/>
          </w:tcPr>
          <w:p w14:paraId="3195D333" w14:textId="77777777" w:rsidR="00BF7866" w:rsidRPr="006B7160" w:rsidRDefault="00BF7866" w:rsidP="000274B9">
            <w:pPr>
              <w:spacing w:line="276" w:lineRule="auto"/>
              <w:ind w:left="360"/>
              <w:contextualSpacing/>
              <w:jc w:val="center"/>
              <w:rPr>
                <w:b/>
                <w:color w:val="000000" w:themeColor="text1"/>
                <w:szCs w:val="24"/>
                <w:lang w:val="hr-HR"/>
              </w:rPr>
            </w:pPr>
          </w:p>
          <w:p w14:paraId="5BD406CB"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Vedrana Pavlović,</w:t>
            </w:r>
          </w:p>
          <w:p w14:paraId="70158D95"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Vanja Burić,</w:t>
            </w:r>
          </w:p>
          <w:p w14:paraId="05E5864B"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Dejana Kozomara,</w:t>
            </w:r>
          </w:p>
          <w:p w14:paraId="515D93C8" w14:textId="77777777" w:rsidR="00BF7866" w:rsidRPr="006B7160" w:rsidRDefault="00C815C1" w:rsidP="000274B9">
            <w:pPr>
              <w:spacing w:line="276" w:lineRule="auto"/>
              <w:jc w:val="center"/>
              <w:rPr>
                <w:b/>
                <w:color w:val="000000" w:themeColor="text1"/>
                <w:szCs w:val="24"/>
                <w:lang w:val="hr-HR"/>
              </w:rPr>
            </w:pPr>
            <w:r w:rsidRPr="006B7160">
              <w:rPr>
                <w:b/>
                <w:color w:val="000000" w:themeColor="text1"/>
                <w:szCs w:val="24"/>
                <w:lang w:val="hr-HR"/>
              </w:rPr>
              <w:t>Fatima Račić</w:t>
            </w:r>
          </w:p>
          <w:p w14:paraId="0DFB43C4" w14:textId="77777777" w:rsidR="00BF7866" w:rsidRPr="006B7160" w:rsidRDefault="00BF7866" w:rsidP="000274B9">
            <w:pPr>
              <w:spacing w:line="276" w:lineRule="auto"/>
              <w:jc w:val="center"/>
              <w:rPr>
                <w:b/>
                <w:color w:val="000000" w:themeColor="text1"/>
                <w:szCs w:val="24"/>
                <w:lang w:val="hr-HR"/>
              </w:rPr>
            </w:pPr>
          </w:p>
        </w:tc>
        <w:tc>
          <w:tcPr>
            <w:tcW w:w="3281" w:type="dxa"/>
            <w:shd w:val="clear" w:color="auto" w:fill="DBE5F1" w:themeFill="accent1" w:themeFillTint="33"/>
            <w:vAlign w:val="center"/>
          </w:tcPr>
          <w:p w14:paraId="7B635D16" w14:textId="77777777" w:rsidR="00BF7866" w:rsidRPr="006B7160" w:rsidRDefault="00BF7866" w:rsidP="000274B9">
            <w:pPr>
              <w:spacing w:line="276" w:lineRule="auto"/>
              <w:jc w:val="center"/>
              <w:rPr>
                <w:b/>
                <w:color w:val="000000" w:themeColor="text1"/>
                <w:szCs w:val="24"/>
                <w:lang w:val="hr-HR"/>
              </w:rPr>
            </w:pPr>
          </w:p>
          <w:p w14:paraId="2DF71F9C"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Ministarstvo unutrašnjih poslova Republike Srpske,</w:t>
            </w:r>
          </w:p>
          <w:p w14:paraId="7C847F02"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uprava Doboj,</w:t>
            </w:r>
          </w:p>
          <w:p w14:paraId="020959AE"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stanica za bezbjednost saobraćaja</w:t>
            </w:r>
          </w:p>
        </w:tc>
        <w:tc>
          <w:tcPr>
            <w:tcW w:w="3884" w:type="dxa"/>
            <w:shd w:val="clear" w:color="auto" w:fill="DBE5F1" w:themeFill="accent1" w:themeFillTint="33"/>
            <w:vAlign w:val="center"/>
          </w:tcPr>
          <w:p w14:paraId="3BC215B1"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Ljubiša Đukanović,</w:t>
            </w:r>
          </w:p>
          <w:p w14:paraId="1FC70AF6"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komandir Policijske stanice</w:t>
            </w:r>
          </w:p>
          <w:p w14:paraId="31FC39D0" w14:textId="77777777" w:rsidR="00BF7866" w:rsidRPr="006B7160" w:rsidRDefault="00BF7866" w:rsidP="000274B9">
            <w:pPr>
              <w:spacing w:line="276" w:lineRule="auto"/>
              <w:jc w:val="center"/>
              <w:rPr>
                <w:b/>
                <w:color w:val="000000" w:themeColor="text1"/>
                <w:szCs w:val="24"/>
                <w:lang w:val="hr-HR"/>
              </w:rPr>
            </w:pPr>
          </w:p>
          <w:p w14:paraId="3442AE1D" w14:textId="77777777" w:rsidR="00BF7866" w:rsidRPr="006B7160" w:rsidRDefault="00BF7866" w:rsidP="000274B9">
            <w:pPr>
              <w:spacing w:line="276" w:lineRule="auto"/>
              <w:jc w:val="center"/>
              <w:rPr>
                <w:b/>
                <w:color w:val="000000" w:themeColor="text1"/>
                <w:szCs w:val="24"/>
                <w:lang w:val="hr-HR"/>
              </w:rPr>
            </w:pPr>
          </w:p>
        </w:tc>
      </w:tr>
      <w:tr w:rsidR="00BF7866" w:rsidRPr="006B7160" w14:paraId="3EE09C08" w14:textId="77777777" w:rsidTr="00BF7866">
        <w:trPr>
          <w:trHeight w:val="414"/>
          <w:jc w:val="center"/>
        </w:trPr>
        <w:tc>
          <w:tcPr>
            <w:tcW w:w="1406" w:type="dxa"/>
            <w:shd w:val="clear" w:color="auto" w:fill="DBE5F1" w:themeFill="accent1" w:themeFillTint="33"/>
            <w:vAlign w:val="center"/>
          </w:tcPr>
          <w:p w14:paraId="12941CAE"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26.</w:t>
            </w:r>
            <w:r w:rsidR="00821674">
              <w:rPr>
                <w:b/>
                <w:color w:val="000000" w:themeColor="text1"/>
                <w:szCs w:val="24"/>
                <w:lang w:val="hr-HR"/>
              </w:rPr>
              <w:t xml:space="preserve"> </w:t>
            </w:r>
            <w:r w:rsidRPr="006B7160">
              <w:rPr>
                <w:b/>
                <w:color w:val="000000" w:themeColor="text1"/>
                <w:szCs w:val="24"/>
                <w:lang w:val="hr-HR"/>
              </w:rPr>
              <w:t>10.</w:t>
            </w:r>
            <w:r w:rsidR="00821674">
              <w:rPr>
                <w:b/>
                <w:color w:val="000000" w:themeColor="text1"/>
                <w:szCs w:val="24"/>
                <w:lang w:val="hr-HR"/>
              </w:rPr>
              <w:t xml:space="preserve"> </w:t>
            </w:r>
            <w:r w:rsidRPr="006B7160">
              <w:rPr>
                <w:b/>
                <w:color w:val="000000" w:themeColor="text1"/>
                <w:szCs w:val="24"/>
                <w:lang w:val="hr-HR"/>
              </w:rPr>
              <w:t>2018. godine</w:t>
            </w:r>
          </w:p>
          <w:p w14:paraId="571CF66F" w14:textId="77777777" w:rsidR="00BF7866" w:rsidRPr="006B7160" w:rsidRDefault="00BF7866" w:rsidP="000274B9">
            <w:pPr>
              <w:spacing w:line="276" w:lineRule="auto"/>
              <w:jc w:val="center"/>
              <w:rPr>
                <w:b/>
                <w:color w:val="000000" w:themeColor="text1"/>
                <w:szCs w:val="24"/>
                <w:lang w:val="hr-HR"/>
              </w:rPr>
            </w:pPr>
          </w:p>
        </w:tc>
        <w:tc>
          <w:tcPr>
            <w:tcW w:w="2814" w:type="dxa"/>
            <w:shd w:val="clear" w:color="auto" w:fill="DBE5F1" w:themeFill="accent1" w:themeFillTint="33"/>
            <w:vAlign w:val="center"/>
          </w:tcPr>
          <w:p w14:paraId="0D26D525" w14:textId="77777777" w:rsidR="00BF7866" w:rsidRPr="006B7160" w:rsidRDefault="00BF7866" w:rsidP="000274B9">
            <w:pPr>
              <w:spacing w:line="276" w:lineRule="auto"/>
              <w:ind w:left="360"/>
              <w:contextualSpacing/>
              <w:jc w:val="center"/>
              <w:rPr>
                <w:b/>
                <w:color w:val="000000" w:themeColor="text1"/>
                <w:szCs w:val="24"/>
                <w:lang w:val="hr-HR"/>
              </w:rPr>
            </w:pPr>
          </w:p>
          <w:p w14:paraId="25CBB799"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Vedrana Pavlović,</w:t>
            </w:r>
          </w:p>
          <w:p w14:paraId="134F232E"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Dejana Kozomara,</w:t>
            </w:r>
          </w:p>
          <w:p w14:paraId="5E0550D5" w14:textId="77777777" w:rsidR="00BF7866" w:rsidRPr="006B7160" w:rsidRDefault="00C815C1" w:rsidP="000274B9">
            <w:pPr>
              <w:spacing w:line="276" w:lineRule="auto"/>
              <w:jc w:val="center"/>
              <w:rPr>
                <w:b/>
                <w:color w:val="000000" w:themeColor="text1"/>
                <w:szCs w:val="24"/>
                <w:lang w:val="hr-HR"/>
              </w:rPr>
            </w:pPr>
            <w:r w:rsidRPr="006B7160">
              <w:rPr>
                <w:b/>
                <w:color w:val="000000" w:themeColor="text1"/>
                <w:szCs w:val="24"/>
                <w:lang w:val="hr-HR"/>
              </w:rPr>
              <w:t>Fatima Račić</w:t>
            </w:r>
          </w:p>
          <w:p w14:paraId="0CFAF345" w14:textId="77777777" w:rsidR="00BF7866" w:rsidRPr="006B7160" w:rsidRDefault="00BF7866" w:rsidP="000274B9">
            <w:pPr>
              <w:spacing w:line="276" w:lineRule="auto"/>
              <w:ind w:left="360"/>
              <w:contextualSpacing/>
              <w:jc w:val="center"/>
              <w:rPr>
                <w:b/>
                <w:color w:val="000000" w:themeColor="text1"/>
                <w:szCs w:val="24"/>
                <w:lang w:val="hr-HR"/>
              </w:rPr>
            </w:pPr>
          </w:p>
        </w:tc>
        <w:tc>
          <w:tcPr>
            <w:tcW w:w="3281" w:type="dxa"/>
            <w:shd w:val="clear" w:color="auto" w:fill="DBE5F1" w:themeFill="accent1" w:themeFillTint="33"/>
            <w:vAlign w:val="center"/>
          </w:tcPr>
          <w:p w14:paraId="12534329"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Ministarstvo unutrašnjih poslova Tuzlanskog kantona,</w:t>
            </w:r>
          </w:p>
          <w:p w14:paraId="1F442C00"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uprava Tuzla,</w:t>
            </w:r>
          </w:p>
          <w:p w14:paraId="1558C702"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stanica Centar</w:t>
            </w:r>
          </w:p>
        </w:tc>
        <w:tc>
          <w:tcPr>
            <w:tcW w:w="3884" w:type="dxa"/>
            <w:shd w:val="clear" w:color="auto" w:fill="DBE5F1" w:themeFill="accent1" w:themeFillTint="33"/>
            <w:vAlign w:val="center"/>
          </w:tcPr>
          <w:p w14:paraId="09D74463" w14:textId="77777777" w:rsidR="00BF7866" w:rsidRPr="006B7160" w:rsidRDefault="00BF7866" w:rsidP="000274B9">
            <w:pPr>
              <w:spacing w:line="276" w:lineRule="auto"/>
              <w:jc w:val="center"/>
              <w:rPr>
                <w:b/>
                <w:color w:val="000000" w:themeColor="text1"/>
                <w:szCs w:val="24"/>
                <w:lang w:val="hr-HR"/>
              </w:rPr>
            </w:pPr>
          </w:p>
          <w:p w14:paraId="22674755"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Emin Jusufović,</w:t>
            </w:r>
          </w:p>
          <w:p w14:paraId="6F2858A6"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komandir Sektora za obezbjeđenje objekata i ličnosti</w:t>
            </w:r>
          </w:p>
          <w:p w14:paraId="79DDD129"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Danijela Petrović,</w:t>
            </w:r>
          </w:p>
          <w:p w14:paraId="4DAE11A6"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inspektor</w:t>
            </w:r>
            <w:r w:rsidR="00821674">
              <w:rPr>
                <w:b/>
                <w:color w:val="000000" w:themeColor="text1"/>
                <w:szCs w:val="24"/>
                <w:lang w:val="hr-HR"/>
              </w:rPr>
              <w:t>ica</w:t>
            </w:r>
            <w:r w:rsidRPr="006B7160">
              <w:rPr>
                <w:b/>
                <w:color w:val="000000" w:themeColor="text1"/>
                <w:szCs w:val="24"/>
                <w:lang w:val="hr-HR"/>
              </w:rPr>
              <w:t>, zamjeni</w:t>
            </w:r>
            <w:r w:rsidR="00821674">
              <w:rPr>
                <w:b/>
                <w:color w:val="000000" w:themeColor="text1"/>
                <w:szCs w:val="24"/>
                <w:lang w:val="hr-HR"/>
              </w:rPr>
              <w:t>ca</w:t>
            </w:r>
            <w:r w:rsidRPr="006B7160">
              <w:rPr>
                <w:b/>
                <w:color w:val="000000" w:themeColor="text1"/>
                <w:szCs w:val="24"/>
                <w:lang w:val="hr-HR"/>
              </w:rPr>
              <w:t xml:space="preserve"> komandira </w:t>
            </w:r>
            <w:r w:rsidRPr="006B7160">
              <w:rPr>
                <w:b/>
                <w:color w:val="000000" w:themeColor="text1"/>
                <w:szCs w:val="24"/>
                <w:lang w:val="hr-HR"/>
              </w:rPr>
              <w:lastRenderedPageBreak/>
              <w:t>pri</w:t>
            </w:r>
          </w:p>
          <w:p w14:paraId="29E7DB9B"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Sektoru uniformisane policije</w:t>
            </w:r>
          </w:p>
        </w:tc>
      </w:tr>
      <w:tr w:rsidR="00BF7866" w:rsidRPr="006B7160" w14:paraId="2A564303" w14:textId="77777777" w:rsidTr="00BF7866">
        <w:trPr>
          <w:jc w:val="center"/>
        </w:trPr>
        <w:tc>
          <w:tcPr>
            <w:tcW w:w="1406" w:type="dxa"/>
            <w:shd w:val="clear" w:color="auto" w:fill="DBE5F1" w:themeFill="accent1" w:themeFillTint="33"/>
            <w:vAlign w:val="center"/>
          </w:tcPr>
          <w:p w14:paraId="49CEA6C3"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lastRenderedPageBreak/>
              <w:t>5.</w:t>
            </w:r>
            <w:r w:rsidR="00821674">
              <w:rPr>
                <w:b/>
                <w:color w:val="000000" w:themeColor="text1"/>
                <w:szCs w:val="24"/>
                <w:lang w:val="hr-HR"/>
              </w:rPr>
              <w:t xml:space="preserve"> </w:t>
            </w:r>
            <w:r w:rsidRPr="006B7160">
              <w:rPr>
                <w:b/>
                <w:color w:val="000000" w:themeColor="text1"/>
                <w:szCs w:val="24"/>
                <w:lang w:val="hr-HR"/>
              </w:rPr>
              <w:t>12.</w:t>
            </w:r>
            <w:r w:rsidR="00821674">
              <w:rPr>
                <w:b/>
                <w:color w:val="000000" w:themeColor="text1"/>
                <w:szCs w:val="24"/>
                <w:lang w:val="hr-HR"/>
              </w:rPr>
              <w:t xml:space="preserve"> </w:t>
            </w:r>
            <w:r w:rsidRPr="006B7160">
              <w:rPr>
                <w:b/>
                <w:color w:val="000000" w:themeColor="text1"/>
                <w:szCs w:val="24"/>
                <w:lang w:val="hr-HR"/>
              </w:rPr>
              <w:t>2023. godine</w:t>
            </w:r>
          </w:p>
        </w:tc>
        <w:tc>
          <w:tcPr>
            <w:tcW w:w="2814" w:type="dxa"/>
            <w:shd w:val="clear" w:color="auto" w:fill="DBE5F1" w:themeFill="accent1" w:themeFillTint="33"/>
            <w:vAlign w:val="center"/>
          </w:tcPr>
          <w:p w14:paraId="17E06819" w14:textId="77777777" w:rsidR="00BF7866" w:rsidRPr="006B7160" w:rsidRDefault="00BF7866" w:rsidP="000274B9">
            <w:pPr>
              <w:spacing w:line="276" w:lineRule="auto"/>
              <w:ind w:left="360"/>
              <w:contextualSpacing/>
              <w:jc w:val="center"/>
              <w:rPr>
                <w:b/>
                <w:color w:val="000000" w:themeColor="text1"/>
                <w:szCs w:val="24"/>
                <w:lang w:val="hr-HR"/>
              </w:rPr>
            </w:pPr>
          </w:p>
          <w:p w14:paraId="17065815" w14:textId="77777777" w:rsidR="00BF7866" w:rsidRPr="006B7160" w:rsidRDefault="00BF7866" w:rsidP="000274B9">
            <w:pPr>
              <w:spacing w:line="276" w:lineRule="auto"/>
              <w:ind w:left="360"/>
              <w:contextualSpacing/>
              <w:jc w:val="center"/>
              <w:rPr>
                <w:b/>
                <w:color w:val="000000" w:themeColor="text1"/>
                <w:szCs w:val="24"/>
                <w:lang w:val="hr-HR"/>
              </w:rPr>
            </w:pPr>
          </w:p>
          <w:p w14:paraId="696DDEAA"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Vedrana Pavlović,</w:t>
            </w:r>
          </w:p>
          <w:p w14:paraId="37041313"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Vanja Burić,</w:t>
            </w:r>
          </w:p>
          <w:p w14:paraId="325C8849"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Dejana Kozomara</w:t>
            </w:r>
          </w:p>
          <w:p w14:paraId="22E51DD5" w14:textId="77777777" w:rsidR="00BF7866" w:rsidRPr="006B7160" w:rsidRDefault="00BF7866" w:rsidP="000274B9">
            <w:pPr>
              <w:spacing w:line="276" w:lineRule="auto"/>
              <w:jc w:val="center"/>
              <w:rPr>
                <w:b/>
                <w:color w:val="000000" w:themeColor="text1"/>
                <w:szCs w:val="24"/>
                <w:lang w:val="hr-HR"/>
              </w:rPr>
            </w:pPr>
          </w:p>
        </w:tc>
        <w:tc>
          <w:tcPr>
            <w:tcW w:w="3281" w:type="dxa"/>
            <w:shd w:val="clear" w:color="auto" w:fill="DBE5F1" w:themeFill="accent1" w:themeFillTint="33"/>
            <w:vAlign w:val="center"/>
          </w:tcPr>
          <w:p w14:paraId="4AB62887" w14:textId="77777777" w:rsidR="00BF7866" w:rsidRPr="006B7160" w:rsidRDefault="00BF7866" w:rsidP="000274B9">
            <w:pPr>
              <w:spacing w:line="276" w:lineRule="auto"/>
              <w:jc w:val="center"/>
              <w:rPr>
                <w:b/>
                <w:color w:val="000000" w:themeColor="text1"/>
                <w:szCs w:val="24"/>
                <w:lang w:val="hr-HR"/>
              </w:rPr>
            </w:pPr>
          </w:p>
          <w:p w14:paraId="493DAD11"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Ministarstvo unutrašnjih poslova Republike Srpske,</w:t>
            </w:r>
          </w:p>
          <w:p w14:paraId="5E253FD6"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uprava Prijedor,</w:t>
            </w:r>
          </w:p>
          <w:p w14:paraId="560EECB4" w14:textId="77777777" w:rsidR="00BF7866" w:rsidRPr="006B7160" w:rsidRDefault="00BF7866" w:rsidP="000274B9">
            <w:pPr>
              <w:spacing w:line="276" w:lineRule="auto"/>
              <w:jc w:val="center"/>
              <w:rPr>
                <w:color w:val="000000" w:themeColor="text1"/>
                <w:szCs w:val="24"/>
                <w:lang w:val="hr-HR"/>
              </w:rPr>
            </w:pPr>
            <w:r w:rsidRPr="006B7160">
              <w:rPr>
                <w:b/>
                <w:color w:val="000000" w:themeColor="text1"/>
                <w:szCs w:val="24"/>
                <w:lang w:val="hr-HR"/>
              </w:rPr>
              <w:t>Policijska stanica Prijedor 1</w:t>
            </w:r>
          </w:p>
          <w:p w14:paraId="159B87D1" w14:textId="77777777" w:rsidR="00BF7866" w:rsidRPr="006B7160" w:rsidRDefault="00BF7866" w:rsidP="000274B9">
            <w:pPr>
              <w:spacing w:line="276" w:lineRule="auto"/>
              <w:jc w:val="center"/>
              <w:rPr>
                <w:b/>
                <w:color w:val="000000" w:themeColor="text1"/>
                <w:szCs w:val="24"/>
                <w:lang w:val="hr-HR"/>
              </w:rPr>
            </w:pPr>
          </w:p>
        </w:tc>
        <w:tc>
          <w:tcPr>
            <w:tcW w:w="3884" w:type="dxa"/>
            <w:shd w:val="clear" w:color="auto" w:fill="DBE5F1" w:themeFill="accent1" w:themeFillTint="33"/>
            <w:vAlign w:val="center"/>
          </w:tcPr>
          <w:p w14:paraId="0AB608EA" w14:textId="77777777" w:rsidR="00BF7866" w:rsidRPr="006B7160" w:rsidRDefault="00BF7866" w:rsidP="000274B9">
            <w:pPr>
              <w:spacing w:line="276" w:lineRule="auto"/>
              <w:jc w:val="center"/>
              <w:rPr>
                <w:b/>
                <w:color w:val="000000" w:themeColor="text1"/>
                <w:szCs w:val="24"/>
                <w:lang w:val="hr-HR"/>
              </w:rPr>
            </w:pPr>
          </w:p>
          <w:p w14:paraId="04809E07"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Lazar Brdan,</w:t>
            </w:r>
          </w:p>
          <w:p w14:paraId="553B1BAD"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komandir Policijske stanice</w:t>
            </w:r>
          </w:p>
          <w:p w14:paraId="57A1B156"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Mile Došenović,</w:t>
            </w:r>
          </w:p>
          <w:p w14:paraId="711D02E3"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Milan Lačman</w:t>
            </w:r>
          </w:p>
          <w:p w14:paraId="0104A5B8" w14:textId="77777777" w:rsidR="00BF7866" w:rsidRPr="006B7160" w:rsidRDefault="00BF7866" w:rsidP="000274B9">
            <w:pPr>
              <w:spacing w:line="276" w:lineRule="auto"/>
              <w:jc w:val="center"/>
              <w:rPr>
                <w:b/>
                <w:color w:val="000000" w:themeColor="text1"/>
                <w:szCs w:val="24"/>
                <w:lang w:val="hr-HR"/>
              </w:rPr>
            </w:pPr>
          </w:p>
        </w:tc>
      </w:tr>
      <w:tr w:rsidR="00BF7866" w:rsidRPr="006B7160" w14:paraId="7EB2AE09" w14:textId="77777777" w:rsidTr="00BF7866">
        <w:trPr>
          <w:trHeight w:val="350"/>
          <w:jc w:val="center"/>
        </w:trPr>
        <w:tc>
          <w:tcPr>
            <w:tcW w:w="1406" w:type="dxa"/>
            <w:shd w:val="clear" w:color="auto" w:fill="DBE5F1" w:themeFill="accent1" w:themeFillTint="33"/>
            <w:vAlign w:val="center"/>
          </w:tcPr>
          <w:p w14:paraId="4A558249" w14:textId="77777777" w:rsidR="00BF7866" w:rsidRPr="006B7160" w:rsidRDefault="00BF7866" w:rsidP="000274B9">
            <w:pPr>
              <w:spacing w:line="276" w:lineRule="auto"/>
              <w:jc w:val="center"/>
              <w:rPr>
                <w:b/>
                <w:color w:val="000000" w:themeColor="text1"/>
                <w:szCs w:val="24"/>
                <w:lang w:val="hr-HR"/>
              </w:rPr>
            </w:pPr>
          </w:p>
          <w:p w14:paraId="4D7418B3"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6.</w:t>
            </w:r>
            <w:r w:rsidR="00821674">
              <w:rPr>
                <w:b/>
                <w:color w:val="000000" w:themeColor="text1"/>
                <w:szCs w:val="24"/>
                <w:lang w:val="hr-HR"/>
              </w:rPr>
              <w:t xml:space="preserve"> </w:t>
            </w:r>
            <w:r w:rsidRPr="006B7160">
              <w:rPr>
                <w:b/>
                <w:color w:val="000000" w:themeColor="text1"/>
                <w:szCs w:val="24"/>
                <w:lang w:val="hr-HR"/>
              </w:rPr>
              <w:t>12.</w:t>
            </w:r>
            <w:r w:rsidR="00821674">
              <w:rPr>
                <w:b/>
                <w:color w:val="000000" w:themeColor="text1"/>
                <w:szCs w:val="24"/>
                <w:lang w:val="hr-HR"/>
              </w:rPr>
              <w:t xml:space="preserve"> </w:t>
            </w:r>
            <w:r w:rsidRPr="006B7160">
              <w:rPr>
                <w:b/>
                <w:color w:val="000000" w:themeColor="text1"/>
                <w:szCs w:val="24"/>
                <w:lang w:val="hr-HR"/>
              </w:rPr>
              <w:t>2023. godine</w:t>
            </w:r>
          </w:p>
          <w:p w14:paraId="79E47C04" w14:textId="77777777" w:rsidR="00BF7866" w:rsidRPr="006B7160" w:rsidRDefault="00BF7866" w:rsidP="000274B9">
            <w:pPr>
              <w:spacing w:line="276" w:lineRule="auto"/>
              <w:jc w:val="center"/>
              <w:rPr>
                <w:b/>
                <w:color w:val="000000" w:themeColor="text1"/>
                <w:szCs w:val="24"/>
                <w:lang w:val="hr-HR"/>
              </w:rPr>
            </w:pPr>
          </w:p>
        </w:tc>
        <w:tc>
          <w:tcPr>
            <w:tcW w:w="2814" w:type="dxa"/>
            <w:shd w:val="clear" w:color="auto" w:fill="DBE5F1" w:themeFill="accent1" w:themeFillTint="33"/>
            <w:vAlign w:val="center"/>
          </w:tcPr>
          <w:p w14:paraId="4D76A25C" w14:textId="77777777" w:rsidR="00BF7866" w:rsidRPr="006B7160" w:rsidRDefault="00BF7866" w:rsidP="000274B9">
            <w:pPr>
              <w:spacing w:line="276" w:lineRule="auto"/>
              <w:contextualSpacing/>
              <w:jc w:val="center"/>
              <w:rPr>
                <w:b/>
                <w:color w:val="000000" w:themeColor="text1"/>
                <w:szCs w:val="24"/>
                <w:lang w:val="hr-HR"/>
              </w:rPr>
            </w:pPr>
          </w:p>
          <w:p w14:paraId="5B3F7578" w14:textId="77777777" w:rsidR="00BF7866" w:rsidRPr="006B7160" w:rsidRDefault="00BF7866" w:rsidP="000274B9">
            <w:pPr>
              <w:spacing w:line="276" w:lineRule="auto"/>
              <w:contextualSpacing/>
              <w:jc w:val="center"/>
              <w:rPr>
                <w:b/>
                <w:color w:val="000000" w:themeColor="text1"/>
                <w:szCs w:val="24"/>
                <w:lang w:val="hr-HR"/>
              </w:rPr>
            </w:pPr>
            <w:r w:rsidRPr="006B7160">
              <w:rPr>
                <w:b/>
                <w:color w:val="000000" w:themeColor="text1"/>
                <w:szCs w:val="24"/>
                <w:lang w:val="hr-HR"/>
              </w:rPr>
              <w:t>Vedrana Pavlović,</w:t>
            </w:r>
          </w:p>
          <w:p w14:paraId="2C8A5277"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Vanja Burić,</w:t>
            </w:r>
          </w:p>
          <w:p w14:paraId="518A58D9"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Dejana Kozomara</w:t>
            </w:r>
          </w:p>
          <w:p w14:paraId="437F70D2" w14:textId="77777777" w:rsidR="00BF7866" w:rsidRPr="006B7160" w:rsidRDefault="00BF7866" w:rsidP="000274B9">
            <w:pPr>
              <w:spacing w:line="276" w:lineRule="auto"/>
              <w:ind w:left="360"/>
              <w:contextualSpacing/>
              <w:jc w:val="center"/>
              <w:rPr>
                <w:b/>
                <w:color w:val="000000" w:themeColor="text1"/>
                <w:szCs w:val="24"/>
                <w:lang w:val="hr-HR"/>
              </w:rPr>
            </w:pPr>
          </w:p>
        </w:tc>
        <w:tc>
          <w:tcPr>
            <w:tcW w:w="3281" w:type="dxa"/>
            <w:shd w:val="clear" w:color="auto" w:fill="DBE5F1" w:themeFill="accent1" w:themeFillTint="33"/>
            <w:vAlign w:val="center"/>
          </w:tcPr>
          <w:p w14:paraId="0B180906" w14:textId="77777777" w:rsidR="00BF7866" w:rsidRPr="006B7160" w:rsidRDefault="00BF7866" w:rsidP="000274B9">
            <w:pPr>
              <w:spacing w:line="276" w:lineRule="auto"/>
              <w:jc w:val="center"/>
              <w:rPr>
                <w:b/>
                <w:color w:val="000000" w:themeColor="text1"/>
                <w:szCs w:val="24"/>
                <w:lang w:val="hr-HR"/>
              </w:rPr>
            </w:pPr>
          </w:p>
          <w:p w14:paraId="341EF1C3"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Ministarstvo unutrašnjih poslova Republike Srpske,</w:t>
            </w:r>
          </w:p>
          <w:p w14:paraId="222DA3BA"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uprava Banja</w:t>
            </w:r>
            <w:r w:rsidR="00821674">
              <w:rPr>
                <w:b/>
                <w:color w:val="000000" w:themeColor="text1"/>
                <w:szCs w:val="24"/>
                <w:lang w:val="hr-HR"/>
              </w:rPr>
              <w:t xml:space="preserve"> L</w:t>
            </w:r>
            <w:r w:rsidRPr="006B7160">
              <w:rPr>
                <w:b/>
                <w:color w:val="000000" w:themeColor="text1"/>
                <w:szCs w:val="24"/>
                <w:lang w:val="hr-HR"/>
              </w:rPr>
              <w:t>uka,</w:t>
            </w:r>
          </w:p>
          <w:p w14:paraId="4BEEE0E6" w14:textId="77777777" w:rsidR="00BF7866" w:rsidRPr="006B7160" w:rsidRDefault="00BF7866" w:rsidP="000274B9">
            <w:pPr>
              <w:spacing w:line="276" w:lineRule="auto"/>
              <w:jc w:val="center"/>
              <w:rPr>
                <w:color w:val="000000" w:themeColor="text1"/>
                <w:szCs w:val="24"/>
                <w:lang w:val="hr-HR"/>
              </w:rPr>
            </w:pPr>
            <w:r w:rsidRPr="006B7160">
              <w:rPr>
                <w:b/>
                <w:color w:val="000000" w:themeColor="text1"/>
                <w:szCs w:val="24"/>
                <w:lang w:val="hr-HR"/>
              </w:rPr>
              <w:t>Policijska stanica Centar</w:t>
            </w:r>
          </w:p>
          <w:p w14:paraId="2636B897" w14:textId="77777777" w:rsidR="00BF7866" w:rsidRPr="006B7160" w:rsidRDefault="00BF7866" w:rsidP="000274B9">
            <w:pPr>
              <w:spacing w:line="276" w:lineRule="auto"/>
              <w:jc w:val="center"/>
              <w:rPr>
                <w:b/>
                <w:color w:val="000000" w:themeColor="text1"/>
                <w:szCs w:val="24"/>
                <w:lang w:val="hr-HR"/>
              </w:rPr>
            </w:pPr>
          </w:p>
        </w:tc>
        <w:tc>
          <w:tcPr>
            <w:tcW w:w="3884" w:type="dxa"/>
            <w:shd w:val="clear" w:color="auto" w:fill="DBE5F1" w:themeFill="accent1" w:themeFillTint="33"/>
            <w:vAlign w:val="center"/>
          </w:tcPr>
          <w:p w14:paraId="1C5434F3"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Milan Salamandija,</w:t>
            </w:r>
          </w:p>
          <w:p w14:paraId="65801BAD"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komandir Policijske stanice Centar</w:t>
            </w:r>
          </w:p>
        </w:tc>
      </w:tr>
      <w:tr w:rsidR="00BF7866" w:rsidRPr="006B7160" w14:paraId="70D17258" w14:textId="77777777" w:rsidTr="00BF7866">
        <w:trPr>
          <w:trHeight w:val="1248"/>
          <w:jc w:val="center"/>
        </w:trPr>
        <w:tc>
          <w:tcPr>
            <w:tcW w:w="1406" w:type="dxa"/>
            <w:shd w:val="clear" w:color="auto" w:fill="DBE5F1" w:themeFill="accent1" w:themeFillTint="33"/>
            <w:vAlign w:val="center"/>
          </w:tcPr>
          <w:p w14:paraId="27CB8895"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13.</w:t>
            </w:r>
            <w:r w:rsidR="00821674">
              <w:rPr>
                <w:b/>
                <w:color w:val="000000" w:themeColor="text1"/>
                <w:szCs w:val="24"/>
                <w:lang w:val="hr-HR"/>
              </w:rPr>
              <w:t xml:space="preserve"> </w:t>
            </w:r>
            <w:r w:rsidRPr="006B7160">
              <w:rPr>
                <w:b/>
                <w:color w:val="000000" w:themeColor="text1"/>
                <w:szCs w:val="24"/>
                <w:lang w:val="hr-HR"/>
              </w:rPr>
              <w:t>12.</w:t>
            </w:r>
            <w:r w:rsidR="00821674">
              <w:rPr>
                <w:b/>
                <w:color w:val="000000" w:themeColor="text1"/>
                <w:szCs w:val="24"/>
                <w:lang w:val="hr-HR"/>
              </w:rPr>
              <w:t xml:space="preserve"> </w:t>
            </w:r>
            <w:r w:rsidRPr="006B7160">
              <w:rPr>
                <w:b/>
                <w:color w:val="000000" w:themeColor="text1"/>
                <w:szCs w:val="24"/>
                <w:lang w:val="hr-HR"/>
              </w:rPr>
              <w:t>2023. godine</w:t>
            </w:r>
          </w:p>
        </w:tc>
        <w:tc>
          <w:tcPr>
            <w:tcW w:w="2814" w:type="dxa"/>
            <w:shd w:val="clear" w:color="auto" w:fill="DBE5F1" w:themeFill="accent1" w:themeFillTint="33"/>
            <w:vAlign w:val="center"/>
          </w:tcPr>
          <w:p w14:paraId="4643729A" w14:textId="77777777" w:rsidR="00BF7866" w:rsidRPr="006B7160" w:rsidRDefault="00BF7866" w:rsidP="000274B9">
            <w:pPr>
              <w:spacing w:line="276" w:lineRule="auto"/>
              <w:contextualSpacing/>
              <w:jc w:val="center"/>
              <w:rPr>
                <w:b/>
                <w:color w:val="000000" w:themeColor="text1"/>
                <w:szCs w:val="24"/>
                <w:lang w:val="hr-HR"/>
              </w:rPr>
            </w:pPr>
            <w:r w:rsidRPr="006B7160">
              <w:rPr>
                <w:b/>
                <w:color w:val="000000" w:themeColor="text1"/>
                <w:szCs w:val="24"/>
                <w:lang w:val="hr-HR"/>
              </w:rPr>
              <w:t>Vedrana Pavlović,</w:t>
            </w:r>
          </w:p>
          <w:p w14:paraId="249059CF"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Dejana Kozomara</w:t>
            </w:r>
          </w:p>
        </w:tc>
        <w:tc>
          <w:tcPr>
            <w:tcW w:w="3281" w:type="dxa"/>
            <w:shd w:val="clear" w:color="auto" w:fill="DBE5F1" w:themeFill="accent1" w:themeFillTint="33"/>
            <w:vAlign w:val="center"/>
          </w:tcPr>
          <w:p w14:paraId="50D22833" w14:textId="77777777" w:rsidR="00BF7866" w:rsidRPr="006B7160" w:rsidRDefault="00BF7866" w:rsidP="000274B9">
            <w:pPr>
              <w:spacing w:line="276" w:lineRule="auto"/>
              <w:jc w:val="center"/>
              <w:rPr>
                <w:b/>
                <w:color w:val="000000" w:themeColor="text1"/>
                <w:szCs w:val="24"/>
                <w:lang w:val="hr-HR"/>
              </w:rPr>
            </w:pPr>
          </w:p>
          <w:p w14:paraId="295D09BD" w14:textId="77777777" w:rsidR="00BF7866" w:rsidRPr="006B7160" w:rsidRDefault="00BF7866" w:rsidP="000274B9">
            <w:pPr>
              <w:spacing w:line="276" w:lineRule="auto"/>
              <w:jc w:val="center"/>
              <w:rPr>
                <w:b/>
                <w:color w:val="000000" w:themeColor="text1"/>
                <w:szCs w:val="24"/>
                <w:lang w:val="hr-HR"/>
              </w:rPr>
            </w:pPr>
          </w:p>
          <w:p w14:paraId="714B6FFF"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 xml:space="preserve">Policija Brčko </w:t>
            </w:r>
            <w:r w:rsidR="00821674">
              <w:rPr>
                <w:b/>
                <w:color w:val="000000" w:themeColor="text1"/>
                <w:szCs w:val="24"/>
                <w:lang w:val="hr-HR"/>
              </w:rPr>
              <w:t>d</w:t>
            </w:r>
            <w:r w:rsidRPr="006B7160">
              <w:rPr>
                <w:b/>
                <w:color w:val="000000" w:themeColor="text1"/>
                <w:szCs w:val="24"/>
                <w:lang w:val="hr-HR"/>
              </w:rPr>
              <w:t>istrikta Bosne i Hercegovine,</w:t>
            </w:r>
          </w:p>
          <w:p w14:paraId="76148FC1"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stanica Brčko</w:t>
            </w:r>
          </w:p>
          <w:p w14:paraId="0DDBE4B7" w14:textId="77777777" w:rsidR="00BF7866" w:rsidRPr="006B7160" w:rsidRDefault="00BF7866" w:rsidP="000274B9">
            <w:pPr>
              <w:spacing w:line="276" w:lineRule="auto"/>
              <w:jc w:val="center"/>
              <w:rPr>
                <w:b/>
                <w:color w:val="000000" w:themeColor="text1"/>
                <w:szCs w:val="24"/>
                <w:lang w:val="hr-HR"/>
              </w:rPr>
            </w:pPr>
          </w:p>
        </w:tc>
        <w:tc>
          <w:tcPr>
            <w:tcW w:w="3884" w:type="dxa"/>
            <w:shd w:val="clear" w:color="auto" w:fill="DBE5F1" w:themeFill="accent1" w:themeFillTint="33"/>
            <w:vAlign w:val="center"/>
          </w:tcPr>
          <w:p w14:paraId="47E1EEDC" w14:textId="77777777" w:rsidR="00BF7866" w:rsidRPr="006B7160" w:rsidRDefault="00BF7866" w:rsidP="000274B9">
            <w:pPr>
              <w:spacing w:line="276" w:lineRule="auto"/>
              <w:jc w:val="center"/>
              <w:rPr>
                <w:b/>
                <w:color w:val="000000" w:themeColor="text1"/>
                <w:szCs w:val="24"/>
                <w:lang w:val="hr-HR"/>
              </w:rPr>
            </w:pPr>
          </w:p>
          <w:p w14:paraId="41955878"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Senad Jašarević,</w:t>
            </w:r>
          </w:p>
          <w:p w14:paraId="196FD8AD"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zamjenik šefa Policije</w:t>
            </w:r>
          </w:p>
          <w:p w14:paraId="72D81998"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Refim Ibrahimović,</w:t>
            </w:r>
          </w:p>
          <w:p w14:paraId="675AD7A0"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zamjenik komandira Jedinice op</w:t>
            </w:r>
            <w:r w:rsidR="00821674">
              <w:rPr>
                <w:b/>
                <w:color w:val="000000" w:themeColor="text1"/>
                <w:szCs w:val="24"/>
                <w:lang w:val="hr-HR"/>
              </w:rPr>
              <w:t>ć</w:t>
            </w:r>
            <w:r w:rsidRPr="006B7160">
              <w:rPr>
                <w:b/>
                <w:color w:val="000000" w:themeColor="text1"/>
                <w:szCs w:val="24"/>
                <w:lang w:val="hr-HR"/>
              </w:rPr>
              <w:t>e policije</w:t>
            </w:r>
          </w:p>
          <w:p w14:paraId="230EF543"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Marko Vrhovac,</w:t>
            </w:r>
          </w:p>
          <w:p w14:paraId="0FE3C08B"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pomoćnik komandira Jedinice op</w:t>
            </w:r>
            <w:r w:rsidR="00821674">
              <w:rPr>
                <w:b/>
                <w:color w:val="000000" w:themeColor="text1"/>
                <w:szCs w:val="24"/>
                <w:lang w:val="hr-HR"/>
              </w:rPr>
              <w:t>ć</w:t>
            </w:r>
            <w:r w:rsidRPr="006B7160">
              <w:rPr>
                <w:b/>
                <w:color w:val="000000" w:themeColor="text1"/>
                <w:szCs w:val="24"/>
                <w:lang w:val="hr-HR"/>
              </w:rPr>
              <w:t>e policije</w:t>
            </w:r>
          </w:p>
          <w:p w14:paraId="2F5E46A0" w14:textId="77777777" w:rsidR="00BF7866" w:rsidRPr="006B7160" w:rsidRDefault="00BF7866" w:rsidP="000274B9">
            <w:pPr>
              <w:spacing w:line="276" w:lineRule="auto"/>
              <w:jc w:val="center"/>
              <w:rPr>
                <w:b/>
                <w:color w:val="000000" w:themeColor="text1"/>
                <w:szCs w:val="24"/>
                <w:lang w:val="hr-HR"/>
              </w:rPr>
            </w:pPr>
          </w:p>
          <w:p w14:paraId="4EC82F75" w14:textId="77777777" w:rsidR="00BF7866" w:rsidRPr="006B7160" w:rsidRDefault="00BF7866" w:rsidP="000274B9">
            <w:pPr>
              <w:spacing w:line="276" w:lineRule="auto"/>
              <w:jc w:val="center"/>
              <w:rPr>
                <w:b/>
                <w:color w:val="000000" w:themeColor="text1"/>
                <w:szCs w:val="24"/>
                <w:lang w:val="hr-HR"/>
              </w:rPr>
            </w:pPr>
          </w:p>
        </w:tc>
      </w:tr>
      <w:tr w:rsidR="00BF7866" w:rsidRPr="00597D8F" w14:paraId="7B2E4866" w14:textId="77777777" w:rsidTr="00BF7866">
        <w:trPr>
          <w:trHeight w:val="1779"/>
          <w:jc w:val="center"/>
        </w:trPr>
        <w:tc>
          <w:tcPr>
            <w:tcW w:w="1406" w:type="dxa"/>
            <w:shd w:val="clear" w:color="auto" w:fill="DBE5F1" w:themeFill="accent1" w:themeFillTint="33"/>
            <w:vAlign w:val="center"/>
          </w:tcPr>
          <w:p w14:paraId="2E1C87D1"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14.</w:t>
            </w:r>
            <w:r w:rsidR="00821674">
              <w:rPr>
                <w:b/>
                <w:color w:val="000000" w:themeColor="text1"/>
                <w:szCs w:val="24"/>
                <w:lang w:val="hr-HR"/>
              </w:rPr>
              <w:t xml:space="preserve"> </w:t>
            </w:r>
            <w:r w:rsidRPr="006B7160">
              <w:rPr>
                <w:b/>
                <w:color w:val="000000" w:themeColor="text1"/>
                <w:szCs w:val="24"/>
                <w:lang w:val="hr-HR"/>
              </w:rPr>
              <w:t>12.</w:t>
            </w:r>
            <w:r w:rsidR="00821674">
              <w:rPr>
                <w:b/>
                <w:color w:val="000000" w:themeColor="text1"/>
                <w:szCs w:val="24"/>
                <w:lang w:val="hr-HR"/>
              </w:rPr>
              <w:t xml:space="preserve"> </w:t>
            </w:r>
            <w:r w:rsidRPr="006B7160">
              <w:rPr>
                <w:b/>
                <w:color w:val="000000" w:themeColor="text1"/>
                <w:szCs w:val="24"/>
                <w:lang w:val="hr-HR"/>
              </w:rPr>
              <w:t>2023. godine</w:t>
            </w:r>
          </w:p>
        </w:tc>
        <w:tc>
          <w:tcPr>
            <w:tcW w:w="2814" w:type="dxa"/>
            <w:shd w:val="clear" w:color="auto" w:fill="DBE5F1" w:themeFill="accent1" w:themeFillTint="33"/>
            <w:vAlign w:val="center"/>
          </w:tcPr>
          <w:p w14:paraId="17931B7E" w14:textId="77777777" w:rsidR="00BF7866" w:rsidRPr="006B7160" w:rsidRDefault="00BF7866" w:rsidP="000274B9">
            <w:pPr>
              <w:spacing w:line="276" w:lineRule="auto"/>
              <w:contextualSpacing/>
              <w:jc w:val="center"/>
              <w:rPr>
                <w:b/>
                <w:color w:val="000000" w:themeColor="text1"/>
                <w:szCs w:val="24"/>
                <w:lang w:val="hr-HR"/>
              </w:rPr>
            </w:pPr>
            <w:r w:rsidRPr="006B7160">
              <w:rPr>
                <w:b/>
                <w:color w:val="000000" w:themeColor="text1"/>
                <w:szCs w:val="24"/>
                <w:lang w:val="hr-HR"/>
              </w:rPr>
              <w:t>Vedrana Pavlović,</w:t>
            </w:r>
          </w:p>
          <w:p w14:paraId="01927DF4" w14:textId="77777777" w:rsidR="00BF7866" w:rsidRPr="006B7160" w:rsidRDefault="00BF7866" w:rsidP="000274B9">
            <w:pPr>
              <w:spacing w:line="276" w:lineRule="auto"/>
              <w:ind w:left="360"/>
              <w:contextualSpacing/>
              <w:jc w:val="center"/>
              <w:rPr>
                <w:b/>
                <w:color w:val="000000" w:themeColor="text1"/>
                <w:szCs w:val="24"/>
                <w:lang w:val="hr-HR"/>
              </w:rPr>
            </w:pPr>
            <w:r w:rsidRPr="006B7160">
              <w:rPr>
                <w:b/>
                <w:color w:val="000000" w:themeColor="text1"/>
                <w:szCs w:val="24"/>
                <w:lang w:val="hr-HR"/>
              </w:rPr>
              <w:t>Dejana Kozomara</w:t>
            </w:r>
          </w:p>
          <w:p w14:paraId="6BF6B090" w14:textId="77777777" w:rsidR="00BF7866" w:rsidRPr="006B7160" w:rsidRDefault="00BF7866" w:rsidP="000274B9">
            <w:pPr>
              <w:spacing w:line="276" w:lineRule="auto"/>
              <w:contextualSpacing/>
              <w:jc w:val="center"/>
              <w:rPr>
                <w:b/>
                <w:color w:val="000000" w:themeColor="text1"/>
                <w:szCs w:val="24"/>
                <w:lang w:val="hr-HR"/>
              </w:rPr>
            </w:pPr>
          </w:p>
          <w:p w14:paraId="71E0639F" w14:textId="77777777" w:rsidR="00BF7866" w:rsidRPr="006B7160" w:rsidRDefault="00BF7866" w:rsidP="000274B9">
            <w:pPr>
              <w:spacing w:line="276" w:lineRule="auto"/>
              <w:ind w:left="360"/>
              <w:contextualSpacing/>
              <w:jc w:val="center"/>
              <w:rPr>
                <w:b/>
                <w:color w:val="000000" w:themeColor="text1"/>
                <w:szCs w:val="24"/>
                <w:lang w:val="hr-HR"/>
              </w:rPr>
            </w:pPr>
          </w:p>
        </w:tc>
        <w:tc>
          <w:tcPr>
            <w:tcW w:w="3281" w:type="dxa"/>
            <w:shd w:val="clear" w:color="auto" w:fill="DBE5F1" w:themeFill="accent1" w:themeFillTint="33"/>
            <w:vAlign w:val="center"/>
          </w:tcPr>
          <w:p w14:paraId="485AB1F0" w14:textId="77777777" w:rsidR="00BF7866" w:rsidRPr="006B7160" w:rsidRDefault="00BF7866" w:rsidP="000274B9">
            <w:pPr>
              <w:spacing w:line="276" w:lineRule="auto"/>
              <w:jc w:val="center"/>
              <w:rPr>
                <w:b/>
                <w:color w:val="000000" w:themeColor="text1"/>
                <w:szCs w:val="24"/>
                <w:lang w:val="hr-HR"/>
              </w:rPr>
            </w:pPr>
          </w:p>
          <w:p w14:paraId="5A6922AC"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Ministarstvo unutrašnjih poslova Republike Srpske,</w:t>
            </w:r>
          </w:p>
          <w:p w14:paraId="0E63FC33"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uprava Bijeljina,</w:t>
            </w:r>
          </w:p>
          <w:p w14:paraId="2CCEF098"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Policijska stanica Bijeljina 1</w:t>
            </w:r>
          </w:p>
        </w:tc>
        <w:tc>
          <w:tcPr>
            <w:tcW w:w="3884" w:type="dxa"/>
            <w:shd w:val="clear" w:color="auto" w:fill="DBE5F1" w:themeFill="accent1" w:themeFillTint="33"/>
            <w:vAlign w:val="center"/>
          </w:tcPr>
          <w:p w14:paraId="19F0B650" w14:textId="77777777" w:rsidR="00BF7866" w:rsidRPr="006B7160" w:rsidRDefault="00BF7866" w:rsidP="000274B9">
            <w:pPr>
              <w:spacing w:line="276" w:lineRule="auto"/>
              <w:jc w:val="center"/>
              <w:rPr>
                <w:b/>
                <w:color w:val="000000" w:themeColor="text1"/>
                <w:szCs w:val="24"/>
                <w:lang w:val="hr-HR"/>
              </w:rPr>
            </w:pPr>
          </w:p>
          <w:p w14:paraId="428ECC4A"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Duško Vasiljević,</w:t>
            </w:r>
          </w:p>
          <w:p w14:paraId="7B4019AE"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komandir Policijske stanice</w:t>
            </w:r>
          </w:p>
          <w:p w14:paraId="65263081"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Aleksandar Ibranović,</w:t>
            </w:r>
          </w:p>
          <w:p w14:paraId="051FAE4B" w14:textId="77777777" w:rsidR="00BF7866" w:rsidRPr="006B7160" w:rsidRDefault="00821674" w:rsidP="000274B9">
            <w:pPr>
              <w:spacing w:line="276" w:lineRule="auto"/>
              <w:jc w:val="center"/>
              <w:rPr>
                <w:b/>
                <w:color w:val="000000" w:themeColor="text1"/>
                <w:szCs w:val="24"/>
                <w:lang w:val="hr-HR"/>
              </w:rPr>
            </w:pPr>
            <w:r>
              <w:rPr>
                <w:b/>
                <w:color w:val="000000" w:themeColor="text1"/>
                <w:szCs w:val="24"/>
                <w:lang w:val="hr-HR"/>
              </w:rPr>
              <w:t>i</w:t>
            </w:r>
            <w:r w:rsidR="00BF7866" w:rsidRPr="006B7160">
              <w:rPr>
                <w:b/>
                <w:color w:val="000000" w:themeColor="text1"/>
                <w:szCs w:val="24"/>
                <w:lang w:val="hr-HR"/>
              </w:rPr>
              <w:t>nspektor Sektora policije</w:t>
            </w:r>
          </w:p>
          <w:p w14:paraId="2B6E162A"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Snježana Pančić,</w:t>
            </w:r>
          </w:p>
          <w:p w14:paraId="39551576" w14:textId="77777777" w:rsidR="00BF7866" w:rsidRPr="006B7160" w:rsidRDefault="00BF7866" w:rsidP="000274B9">
            <w:pPr>
              <w:spacing w:line="276" w:lineRule="auto"/>
              <w:jc w:val="center"/>
              <w:rPr>
                <w:b/>
                <w:color w:val="000000" w:themeColor="text1"/>
                <w:szCs w:val="24"/>
                <w:lang w:val="hr-HR"/>
              </w:rPr>
            </w:pPr>
            <w:r w:rsidRPr="006B7160">
              <w:rPr>
                <w:b/>
                <w:color w:val="000000" w:themeColor="text1"/>
                <w:szCs w:val="24"/>
                <w:lang w:val="hr-HR"/>
              </w:rPr>
              <w:t>načelnica Odjeljenja za materijalno-finansijske i tehničke poslove</w:t>
            </w:r>
          </w:p>
          <w:p w14:paraId="10251F4B" w14:textId="77777777" w:rsidR="00BF7866" w:rsidRPr="006B7160" w:rsidRDefault="00BF7866" w:rsidP="000274B9">
            <w:pPr>
              <w:spacing w:line="276" w:lineRule="auto"/>
              <w:jc w:val="center"/>
              <w:rPr>
                <w:b/>
                <w:color w:val="000000" w:themeColor="text1"/>
                <w:szCs w:val="24"/>
                <w:lang w:val="hr-HR"/>
              </w:rPr>
            </w:pPr>
          </w:p>
        </w:tc>
      </w:tr>
    </w:tbl>
    <w:p w14:paraId="399C6E30" w14:textId="77777777" w:rsidR="00BF7866" w:rsidRPr="006B7160" w:rsidRDefault="00BF7866" w:rsidP="001F0A91">
      <w:pPr>
        <w:spacing w:line="276" w:lineRule="auto"/>
        <w:jc w:val="center"/>
        <w:rPr>
          <w:b/>
          <w:color w:val="000000" w:themeColor="text1"/>
          <w:szCs w:val="24"/>
          <w:lang w:val="hr-HR"/>
        </w:rPr>
      </w:pPr>
    </w:p>
    <w:p w14:paraId="413BE81A" w14:textId="77777777" w:rsidR="00BF7866" w:rsidRPr="006B7160" w:rsidRDefault="00BF7866" w:rsidP="001F0A91">
      <w:pPr>
        <w:spacing w:line="276" w:lineRule="auto"/>
        <w:jc w:val="center"/>
        <w:rPr>
          <w:color w:val="000000" w:themeColor="text1"/>
          <w:szCs w:val="24"/>
          <w:lang w:val="hr-HR"/>
        </w:rPr>
      </w:pPr>
    </w:p>
    <w:p w14:paraId="3243FDEB" w14:textId="77777777" w:rsidR="00BF7866" w:rsidRPr="006B7160" w:rsidRDefault="00BF7866" w:rsidP="001F0A91">
      <w:pPr>
        <w:spacing w:line="276" w:lineRule="auto"/>
        <w:jc w:val="center"/>
        <w:rPr>
          <w:color w:val="000000" w:themeColor="text1"/>
          <w:szCs w:val="24"/>
          <w:lang w:val="hr-HR"/>
        </w:rPr>
      </w:pPr>
    </w:p>
    <w:p w14:paraId="7570FD5B" w14:textId="77777777" w:rsidR="00071DFB" w:rsidRPr="006B7160" w:rsidRDefault="00071DFB" w:rsidP="009D0011">
      <w:pPr>
        <w:spacing w:line="276" w:lineRule="auto"/>
        <w:rPr>
          <w:b/>
          <w:color w:val="000000" w:themeColor="text1"/>
          <w:szCs w:val="24"/>
          <w:lang w:val="hr-HR"/>
        </w:rPr>
      </w:pPr>
    </w:p>
    <w:p w14:paraId="0AB475DC" w14:textId="77777777" w:rsidR="00071DFB" w:rsidRPr="006B7160" w:rsidRDefault="00071DFB" w:rsidP="001F0A91">
      <w:pPr>
        <w:spacing w:line="276" w:lineRule="auto"/>
        <w:jc w:val="center"/>
        <w:rPr>
          <w:b/>
          <w:color w:val="000000" w:themeColor="text1"/>
          <w:szCs w:val="24"/>
          <w:lang w:val="hr-HR"/>
        </w:rPr>
      </w:pPr>
    </w:p>
    <w:p w14:paraId="481A3EAE" w14:textId="77777777" w:rsidR="00071DFB" w:rsidRPr="006B7160" w:rsidRDefault="00071DFB" w:rsidP="001F0A91">
      <w:pPr>
        <w:spacing w:line="276" w:lineRule="auto"/>
        <w:jc w:val="center"/>
        <w:rPr>
          <w:b/>
          <w:color w:val="000000" w:themeColor="text1"/>
          <w:szCs w:val="24"/>
          <w:lang w:val="hr-HR"/>
        </w:rPr>
      </w:pPr>
    </w:p>
    <w:p w14:paraId="31E3772C" w14:textId="77777777" w:rsidR="00071DFB" w:rsidRPr="006B7160" w:rsidRDefault="00071DFB" w:rsidP="001F0A91">
      <w:pPr>
        <w:spacing w:line="276" w:lineRule="auto"/>
        <w:jc w:val="center"/>
        <w:rPr>
          <w:b/>
          <w:color w:val="000000" w:themeColor="text1"/>
          <w:szCs w:val="24"/>
          <w:lang w:val="hr-HR"/>
        </w:rPr>
      </w:pPr>
    </w:p>
    <w:p w14:paraId="7E5FA447" w14:textId="77777777" w:rsidR="00071DFB" w:rsidRPr="006B7160" w:rsidRDefault="00071DFB" w:rsidP="001F0A91">
      <w:pPr>
        <w:spacing w:line="276" w:lineRule="auto"/>
        <w:jc w:val="center"/>
        <w:rPr>
          <w:b/>
          <w:color w:val="000000" w:themeColor="text1"/>
          <w:szCs w:val="24"/>
          <w:lang w:val="hr-HR"/>
        </w:rPr>
      </w:pPr>
    </w:p>
    <w:p w14:paraId="362E3B11" w14:textId="77777777" w:rsidR="00071DFB" w:rsidRPr="006B7160" w:rsidRDefault="00071DFB" w:rsidP="001F0A91">
      <w:pPr>
        <w:spacing w:line="276" w:lineRule="auto"/>
        <w:jc w:val="center"/>
        <w:rPr>
          <w:b/>
          <w:color w:val="000000" w:themeColor="text1"/>
          <w:szCs w:val="24"/>
          <w:lang w:val="hr-HR"/>
        </w:rPr>
      </w:pPr>
    </w:p>
    <w:p w14:paraId="269CDE02" w14:textId="77777777" w:rsidR="00071DFB" w:rsidRPr="006B7160" w:rsidRDefault="00071DFB" w:rsidP="001F0A91">
      <w:pPr>
        <w:spacing w:line="276" w:lineRule="auto"/>
        <w:jc w:val="center"/>
        <w:rPr>
          <w:b/>
          <w:color w:val="000000" w:themeColor="text1"/>
          <w:szCs w:val="24"/>
          <w:lang w:val="hr-HR"/>
        </w:rPr>
      </w:pPr>
    </w:p>
    <w:p w14:paraId="6AFDBC9B" w14:textId="77777777" w:rsidR="00071DFB" w:rsidRPr="006B7160" w:rsidRDefault="00071DFB" w:rsidP="001F0A91">
      <w:pPr>
        <w:spacing w:line="276" w:lineRule="auto"/>
        <w:jc w:val="center"/>
        <w:rPr>
          <w:b/>
          <w:color w:val="000000" w:themeColor="text1"/>
          <w:szCs w:val="24"/>
          <w:lang w:val="hr-HR"/>
        </w:rPr>
      </w:pPr>
    </w:p>
    <w:p w14:paraId="233963E5" w14:textId="77777777" w:rsidR="00071DFB" w:rsidRPr="006B7160" w:rsidRDefault="00071DFB" w:rsidP="001F0A91">
      <w:pPr>
        <w:spacing w:line="276" w:lineRule="auto"/>
        <w:jc w:val="center"/>
        <w:rPr>
          <w:b/>
          <w:color w:val="000000" w:themeColor="text1"/>
          <w:szCs w:val="24"/>
          <w:lang w:val="hr-HR"/>
        </w:rPr>
      </w:pPr>
    </w:p>
    <w:p w14:paraId="6BBA1D15" w14:textId="77777777" w:rsidR="00071DFB" w:rsidRPr="006B7160" w:rsidRDefault="00071DFB" w:rsidP="001F0A91">
      <w:pPr>
        <w:spacing w:line="276" w:lineRule="auto"/>
        <w:jc w:val="center"/>
        <w:rPr>
          <w:b/>
          <w:color w:val="000000" w:themeColor="text1"/>
          <w:szCs w:val="24"/>
          <w:lang w:val="hr-HR"/>
        </w:rPr>
      </w:pPr>
    </w:p>
    <w:p w14:paraId="5DFAA71D" w14:textId="77777777" w:rsidR="00071DFB" w:rsidRPr="006B7160" w:rsidRDefault="00071DFB" w:rsidP="001F0A91">
      <w:pPr>
        <w:spacing w:line="276" w:lineRule="auto"/>
        <w:jc w:val="center"/>
        <w:rPr>
          <w:color w:val="000000" w:themeColor="text1"/>
          <w:szCs w:val="24"/>
          <w:lang w:val="hr-HR"/>
        </w:rPr>
      </w:pPr>
    </w:p>
    <w:sectPr w:rsidR="00071DFB" w:rsidRPr="006B7160" w:rsidSect="00FB5EE8">
      <w:headerReference w:type="even" r:id="rId10"/>
      <w:footerReference w:type="even" r:id="rId11"/>
      <w:footerReference w:type="default" r:id="rId12"/>
      <w:headerReference w:type="first" r:id="rId13"/>
      <w:footerReference w:type="first" r:id="rId14"/>
      <w:type w:val="continuous"/>
      <w:pgSz w:w="11907" w:h="16840" w:code="9"/>
      <w:pgMar w:top="1440" w:right="1440" w:bottom="1440" w:left="1440" w:header="56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BBFA6" w14:textId="77777777" w:rsidR="00B265F7" w:rsidRDefault="00B265F7">
      <w:r>
        <w:separator/>
      </w:r>
    </w:p>
  </w:endnote>
  <w:endnote w:type="continuationSeparator" w:id="0">
    <w:p w14:paraId="3EDF2854" w14:textId="77777777" w:rsidR="00B265F7" w:rsidRDefault="00B26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8A528" w14:textId="77777777" w:rsidR="00334A3A" w:rsidRDefault="00E95176" w:rsidP="00AA3E50">
    <w:pPr>
      <w:pStyle w:val="Footer"/>
      <w:framePr w:wrap="around" w:vAnchor="text" w:hAnchor="margin" w:xAlign="center" w:y="1"/>
      <w:rPr>
        <w:rStyle w:val="PageNumber"/>
      </w:rPr>
    </w:pPr>
    <w:r>
      <w:rPr>
        <w:rStyle w:val="PageNumber"/>
      </w:rPr>
      <w:fldChar w:fldCharType="begin"/>
    </w:r>
    <w:r w:rsidR="00334A3A">
      <w:rPr>
        <w:rStyle w:val="PageNumber"/>
      </w:rPr>
      <w:instrText xml:space="preserve">PAGE  </w:instrText>
    </w:r>
    <w:r>
      <w:rPr>
        <w:rStyle w:val="PageNumber"/>
      </w:rPr>
      <w:fldChar w:fldCharType="end"/>
    </w:r>
  </w:p>
  <w:p w14:paraId="3D549406" w14:textId="77777777" w:rsidR="00334A3A" w:rsidRDefault="00334A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C494F" w14:textId="77777777" w:rsidR="00334A3A" w:rsidRDefault="00E95176">
    <w:pPr>
      <w:pStyle w:val="Footer"/>
      <w:jc w:val="right"/>
    </w:pPr>
    <w:r>
      <w:fldChar w:fldCharType="begin"/>
    </w:r>
    <w:r w:rsidR="008466ED">
      <w:instrText xml:space="preserve"> PAGE   \* MERGEFORMAT </w:instrText>
    </w:r>
    <w:r>
      <w:fldChar w:fldCharType="separate"/>
    </w:r>
    <w:r w:rsidR="008744B4">
      <w:rPr>
        <w:noProof/>
      </w:rPr>
      <w:t>56</w:t>
    </w:r>
    <w:r>
      <w:rPr>
        <w:noProof/>
      </w:rPr>
      <w:fldChar w:fldCharType="end"/>
    </w:r>
  </w:p>
  <w:p w14:paraId="0735522A" w14:textId="77777777" w:rsidR="00334A3A" w:rsidRDefault="00334A3A" w:rsidP="000C2036">
    <w:pPr>
      <w:pStyle w:val="Footer"/>
      <w:tabs>
        <w:tab w:val="left" w:pos="70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81906" w14:textId="77777777" w:rsidR="00334A3A" w:rsidRDefault="00334A3A" w:rsidP="002B46AB">
    <w:pPr>
      <w:jc w:val="center"/>
      <w:rPr>
        <w:i/>
        <w:spacing w:val="-12"/>
        <w:sz w:val="18"/>
        <w:szCs w:val="18"/>
        <w:lang w:val="hr-HR"/>
      </w:rPr>
    </w:pPr>
    <w:r>
      <w:rPr>
        <w:i/>
        <w:spacing w:val="-12"/>
        <w:sz w:val="18"/>
        <w:szCs w:val="18"/>
        <w:lang w:val="hr-HR"/>
      </w:rPr>
      <w:t>__________________________________________________________________________________________________________________</w:t>
    </w:r>
  </w:p>
  <w:p w14:paraId="18A4A8BD" w14:textId="77777777" w:rsidR="00334A3A" w:rsidRPr="009B23BD" w:rsidRDefault="00334A3A" w:rsidP="002B46AB">
    <w:pPr>
      <w:jc w:val="center"/>
      <w:rPr>
        <w:i/>
        <w:spacing w:val="-12"/>
        <w:sz w:val="17"/>
        <w:szCs w:val="17"/>
        <w:lang w:val="hr-HR"/>
      </w:rPr>
    </w:pPr>
    <w:r w:rsidRPr="009B23BD">
      <w:rPr>
        <w:i/>
        <w:spacing w:val="-12"/>
        <w:sz w:val="17"/>
        <w:szCs w:val="17"/>
        <w:lang w:val="hr-HR"/>
      </w:rPr>
      <w:t>Sjedište institucije Banja Luka, Akademika Jovana Surutke 13, 78000 Banja Luka, BiH,</w:t>
    </w:r>
    <w:r w:rsidR="006B7160">
      <w:rPr>
        <w:i/>
        <w:spacing w:val="-12"/>
        <w:sz w:val="17"/>
        <w:szCs w:val="17"/>
        <w:lang w:val="hr-HR"/>
      </w:rPr>
      <w:t xml:space="preserve"> t</w:t>
    </w:r>
    <w:r w:rsidRPr="009B23BD">
      <w:rPr>
        <w:i/>
        <w:spacing w:val="-12"/>
        <w:sz w:val="17"/>
        <w:szCs w:val="17"/>
        <w:lang w:val="hr-HR"/>
      </w:rPr>
      <w:t>el./</w:t>
    </w:r>
    <w:r w:rsidR="006B7160">
      <w:rPr>
        <w:i/>
        <w:spacing w:val="-12"/>
        <w:sz w:val="17"/>
        <w:szCs w:val="17"/>
        <w:lang w:val="hr-HR"/>
      </w:rPr>
      <w:t>f</w:t>
    </w:r>
    <w:r w:rsidRPr="009B23BD">
      <w:rPr>
        <w:i/>
        <w:spacing w:val="-12"/>
        <w:sz w:val="17"/>
        <w:szCs w:val="17"/>
        <w:lang w:val="hr-HR"/>
      </w:rPr>
      <w:t>aks: +387 51 303 992; e-mail: bl.ombudsmen@ombudsmen.gov.ba</w:t>
    </w:r>
  </w:p>
  <w:p w14:paraId="7FEA1EEB" w14:textId="77777777" w:rsidR="00334A3A" w:rsidRPr="009B23BD" w:rsidRDefault="00334A3A" w:rsidP="002B46AB">
    <w:pPr>
      <w:jc w:val="center"/>
      <w:rPr>
        <w:i/>
        <w:spacing w:val="-12"/>
        <w:sz w:val="17"/>
        <w:szCs w:val="17"/>
        <w:lang w:val="hr-HR"/>
      </w:rPr>
    </w:pPr>
    <w:r w:rsidRPr="009B23BD">
      <w:rPr>
        <w:i/>
        <w:spacing w:val="-12"/>
        <w:sz w:val="17"/>
        <w:szCs w:val="17"/>
        <w:lang w:val="hr-HR"/>
      </w:rPr>
      <w:t xml:space="preserve">Područni ured Sarajevo, </w:t>
    </w:r>
    <w:r>
      <w:rPr>
        <w:i/>
        <w:spacing w:val="-12"/>
        <w:sz w:val="17"/>
        <w:szCs w:val="17"/>
        <w:lang w:val="hr-HR"/>
      </w:rPr>
      <w:t>Dubrovačka</w:t>
    </w:r>
    <w:r w:rsidRPr="009B23BD">
      <w:rPr>
        <w:i/>
        <w:spacing w:val="-12"/>
        <w:sz w:val="17"/>
        <w:szCs w:val="17"/>
        <w:lang w:val="hr-HR"/>
      </w:rPr>
      <w:t xml:space="preserve"> </w:t>
    </w:r>
    <w:r>
      <w:rPr>
        <w:i/>
        <w:spacing w:val="-12"/>
        <w:sz w:val="17"/>
        <w:szCs w:val="17"/>
        <w:lang w:val="hr-HR"/>
      </w:rPr>
      <w:t>6</w:t>
    </w:r>
    <w:r w:rsidRPr="009B23BD">
      <w:rPr>
        <w:i/>
        <w:spacing w:val="-12"/>
        <w:sz w:val="17"/>
        <w:szCs w:val="17"/>
        <w:lang w:val="hr-HR"/>
      </w:rPr>
      <w:t xml:space="preserve">, 71000 Sarajevo, BiH, </w:t>
    </w:r>
    <w:r w:rsidR="006B7160">
      <w:rPr>
        <w:i/>
        <w:spacing w:val="-12"/>
        <w:sz w:val="17"/>
        <w:szCs w:val="17"/>
        <w:lang w:val="hr-HR"/>
      </w:rPr>
      <w:t>t</w:t>
    </w:r>
    <w:r w:rsidRPr="009B23BD">
      <w:rPr>
        <w:i/>
        <w:spacing w:val="-12"/>
        <w:sz w:val="17"/>
        <w:szCs w:val="17"/>
        <w:lang w:val="hr-HR"/>
      </w:rPr>
      <w:t xml:space="preserve">el.: +387 33 666 006, </w:t>
    </w:r>
    <w:r w:rsidR="006B7160">
      <w:rPr>
        <w:i/>
        <w:spacing w:val="-12"/>
        <w:sz w:val="17"/>
        <w:szCs w:val="17"/>
        <w:lang w:val="hr-HR"/>
      </w:rPr>
      <w:t>f</w:t>
    </w:r>
    <w:r w:rsidRPr="009B23BD">
      <w:rPr>
        <w:i/>
        <w:spacing w:val="-12"/>
        <w:sz w:val="17"/>
        <w:szCs w:val="17"/>
        <w:lang w:val="hr-HR"/>
      </w:rPr>
      <w:t xml:space="preserve">aks: +387 33 666 007; e-mail: </w:t>
    </w:r>
    <w:r>
      <w:rPr>
        <w:i/>
        <w:spacing w:val="-12"/>
        <w:sz w:val="17"/>
        <w:szCs w:val="17"/>
        <w:lang w:val="hr-HR"/>
      </w:rPr>
      <w:t>sa.</w:t>
    </w:r>
    <w:hyperlink r:id="rId1" w:history="1">
      <w:r w:rsidRPr="009B23BD">
        <w:rPr>
          <w:rStyle w:val="Hyperlink"/>
          <w:i/>
          <w:color w:val="auto"/>
          <w:spacing w:val="-12"/>
          <w:sz w:val="17"/>
          <w:szCs w:val="17"/>
          <w:u w:val="none"/>
          <w:lang w:val="hr-HR"/>
        </w:rPr>
        <w:t>ombudsmen@ombudsmen.gov.ba</w:t>
      </w:r>
    </w:hyperlink>
  </w:p>
  <w:p w14:paraId="53B1096B" w14:textId="77777777" w:rsidR="00334A3A" w:rsidRPr="009B23BD" w:rsidRDefault="00334A3A" w:rsidP="002B46AB">
    <w:pPr>
      <w:jc w:val="center"/>
      <w:rPr>
        <w:i/>
        <w:spacing w:val="-12"/>
        <w:sz w:val="17"/>
        <w:szCs w:val="17"/>
        <w:lang w:val="hr-HR"/>
      </w:rPr>
    </w:pPr>
    <w:r w:rsidRPr="009B23BD">
      <w:rPr>
        <w:i/>
        <w:spacing w:val="-12"/>
        <w:sz w:val="17"/>
        <w:szCs w:val="17"/>
        <w:lang w:val="hr-HR"/>
      </w:rPr>
      <w:t xml:space="preserve">Područni ured Mostar, Kneza Višeslava b.b., 88000 Mostar, BiH, </w:t>
    </w:r>
    <w:r w:rsidR="006B7160">
      <w:rPr>
        <w:i/>
        <w:spacing w:val="-12"/>
        <w:sz w:val="17"/>
        <w:szCs w:val="17"/>
        <w:lang w:val="hr-HR"/>
      </w:rPr>
      <w:t>t</w:t>
    </w:r>
    <w:r w:rsidRPr="009B23BD">
      <w:rPr>
        <w:i/>
        <w:spacing w:val="-12"/>
        <w:sz w:val="17"/>
        <w:szCs w:val="17"/>
        <w:lang w:val="hr-HR"/>
      </w:rPr>
      <w:t>el./</w:t>
    </w:r>
    <w:r w:rsidR="006B7160">
      <w:rPr>
        <w:i/>
        <w:spacing w:val="-12"/>
        <w:sz w:val="17"/>
        <w:szCs w:val="17"/>
        <w:lang w:val="hr-HR"/>
      </w:rPr>
      <w:t>f</w:t>
    </w:r>
    <w:r w:rsidRPr="009B23BD">
      <w:rPr>
        <w:i/>
        <w:spacing w:val="-12"/>
        <w:sz w:val="17"/>
        <w:szCs w:val="17"/>
        <w:lang w:val="hr-HR"/>
      </w:rPr>
      <w:t>aks: +387 36 334 248; e-mail: mo.ombudsmen@ombudsmen.gov.ba</w:t>
    </w:r>
  </w:p>
  <w:p w14:paraId="49C32503" w14:textId="77777777" w:rsidR="00334A3A" w:rsidRPr="009B23BD" w:rsidRDefault="00334A3A" w:rsidP="00EA2F32">
    <w:pPr>
      <w:pStyle w:val="Footer"/>
      <w:tabs>
        <w:tab w:val="clear" w:pos="4320"/>
        <w:tab w:val="clear" w:pos="8640"/>
      </w:tabs>
      <w:jc w:val="center"/>
      <w:rPr>
        <w:i/>
        <w:spacing w:val="-12"/>
        <w:sz w:val="17"/>
        <w:szCs w:val="17"/>
        <w:lang w:val="hr-HR"/>
      </w:rPr>
    </w:pPr>
    <w:r w:rsidRPr="009B23BD">
      <w:rPr>
        <w:i/>
        <w:spacing w:val="-12"/>
        <w:sz w:val="17"/>
        <w:szCs w:val="17"/>
        <w:lang w:val="hr-HR"/>
      </w:rPr>
      <w:t xml:space="preserve">Područni ured Brčko </w:t>
    </w:r>
    <w:r w:rsidR="006B7160">
      <w:rPr>
        <w:i/>
        <w:spacing w:val="-12"/>
        <w:sz w:val="17"/>
        <w:szCs w:val="17"/>
        <w:lang w:val="hr-HR"/>
      </w:rPr>
      <w:t>d</w:t>
    </w:r>
    <w:r w:rsidRPr="009B23BD">
      <w:rPr>
        <w:i/>
        <w:spacing w:val="-12"/>
        <w:sz w:val="17"/>
        <w:szCs w:val="17"/>
        <w:lang w:val="hr-HR"/>
      </w:rPr>
      <w:t xml:space="preserve">istrikt, Trg mladih 8/1, 76000 Brčko, BiH, </w:t>
    </w:r>
    <w:r w:rsidR="006B7160">
      <w:rPr>
        <w:i/>
        <w:spacing w:val="-12"/>
        <w:sz w:val="17"/>
        <w:szCs w:val="17"/>
        <w:lang w:val="hr-HR"/>
      </w:rPr>
      <w:t>t</w:t>
    </w:r>
    <w:r w:rsidRPr="009B23BD">
      <w:rPr>
        <w:i/>
        <w:spacing w:val="-12"/>
        <w:sz w:val="17"/>
        <w:szCs w:val="17"/>
        <w:lang w:val="hr-HR"/>
      </w:rPr>
      <w:t>el./</w:t>
    </w:r>
    <w:r w:rsidR="006B7160">
      <w:rPr>
        <w:i/>
        <w:spacing w:val="-12"/>
        <w:sz w:val="17"/>
        <w:szCs w:val="17"/>
        <w:lang w:val="hr-HR"/>
      </w:rPr>
      <w:t>f</w:t>
    </w:r>
    <w:r w:rsidRPr="009B23BD">
      <w:rPr>
        <w:i/>
        <w:spacing w:val="-12"/>
        <w:sz w:val="17"/>
        <w:szCs w:val="17"/>
        <w:lang w:val="hr-HR"/>
      </w:rPr>
      <w:t>aks: +387 49 217 347; e-mail: br.ombudsmen@ombudsmen.gov.ba</w:t>
    </w:r>
  </w:p>
  <w:p w14:paraId="5E6FC771" w14:textId="77777777" w:rsidR="00334A3A" w:rsidRPr="009B23BD" w:rsidRDefault="00334A3A" w:rsidP="00EA2F32">
    <w:pPr>
      <w:pStyle w:val="Footer"/>
      <w:tabs>
        <w:tab w:val="clear" w:pos="4320"/>
        <w:tab w:val="clear" w:pos="8640"/>
      </w:tabs>
      <w:jc w:val="center"/>
      <w:rPr>
        <w:i/>
        <w:spacing w:val="-12"/>
        <w:sz w:val="17"/>
        <w:szCs w:val="17"/>
        <w:lang w:val="hr-HR"/>
      </w:rPr>
    </w:pPr>
    <w:r w:rsidRPr="009B23BD">
      <w:rPr>
        <w:i/>
        <w:spacing w:val="-12"/>
        <w:sz w:val="17"/>
        <w:szCs w:val="17"/>
        <w:lang w:val="hr-HR"/>
      </w:rPr>
      <w:t xml:space="preserve">Terenski ured Livno, Gabrijela Jurkića bb, 80100 Livno, BiH, </w:t>
    </w:r>
    <w:r w:rsidR="006B7160">
      <w:rPr>
        <w:i/>
        <w:spacing w:val="-12"/>
        <w:sz w:val="17"/>
        <w:szCs w:val="17"/>
        <w:lang w:val="hr-HR"/>
      </w:rPr>
      <w:t>t</w:t>
    </w:r>
    <w:r w:rsidRPr="009B23BD">
      <w:rPr>
        <w:i/>
        <w:spacing w:val="-12"/>
        <w:sz w:val="17"/>
        <w:szCs w:val="17"/>
        <w:lang w:val="hr-HR"/>
      </w:rPr>
      <w:t xml:space="preserve">el.: +387 34 201 911, </w:t>
    </w:r>
    <w:r w:rsidR="006B7160">
      <w:rPr>
        <w:i/>
        <w:spacing w:val="-12"/>
        <w:sz w:val="17"/>
        <w:szCs w:val="17"/>
        <w:lang w:val="hr-HR"/>
      </w:rPr>
      <w:t>f</w:t>
    </w:r>
    <w:r w:rsidRPr="009B23BD">
      <w:rPr>
        <w:i/>
        <w:spacing w:val="-12"/>
        <w:sz w:val="17"/>
        <w:szCs w:val="17"/>
        <w:lang w:val="hr-HR"/>
      </w:rPr>
      <w:t>aks: +387 34 203 237; e-mail: li.ombudsmen@ombudsmen.gov.ba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CE329" w14:textId="77777777" w:rsidR="00B265F7" w:rsidRDefault="00B265F7">
      <w:r>
        <w:separator/>
      </w:r>
    </w:p>
  </w:footnote>
  <w:footnote w:type="continuationSeparator" w:id="0">
    <w:p w14:paraId="532D41B3" w14:textId="77777777" w:rsidR="00B265F7" w:rsidRDefault="00B265F7">
      <w:r>
        <w:continuationSeparator/>
      </w:r>
    </w:p>
  </w:footnote>
  <w:footnote w:id="1">
    <w:p w14:paraId="4C81FF92" w14:textId="77777777" w:rsidR="00334A3A" w:rsidRPr="00AE48CA" w:rsidRDefault="00334A3A">
      <w:pPr>
        <w:pStyle w:val="FootnoteText"/>
        <w:rPr>
          <w:lang w:val="hr-HR"/>
        </w:rPr>
      </w:pPr>
      <w:r w:rsidRPr="00AE48CA">
        <w:rPr>
          <w:rStyle w:val="FootnoteReference"/>
          <w:lang w:val="hr-HR"/>
        </w:rPr>
        <w:footnoteRef/>
      </w:r>
      <w:r w:rsidRPr="00AE48CA">
        <w:rPr>
          <w:lang w:val="hr-HR"/>
        </w:rPr>
        <w:t xml:space="preserve"> Član 1. Zakona o ombudsmenu za ljudska prava Bosne i Hercegovine</w:t>
      </w:r>
      <w:r w:rsidR="00AE48CA" w:rsidRPr="00AE48CA">
        <w:rPr>
          <w:lang w:val="hr-HR"/>
        </w:rPr>
        <w:t>.</w:t>
      </w:r>
    </w:p>
  </w:footnote>
  <w:footnote w:id="2">
    <w:p w14:paraId="32365663" w14:textId="77777777" w:rsidR="00334A3A" w:rsidRPr="00AE48CA" w:rsidRDefault="00334A3A" w:rsidP="0036100E">
      <w:pPr>
        <w:pStyle w:val="FootnoteText"/>
        <w:rPr>
          <w:lang w:val="hr-HR"/>
        </w:rPr>
      </w:pPr>
      <w:r w:rsidRPr="00AE48CA">
        <w:rPr>
          <w:rStyle w:val="FootnoteReference"/>
          <w:lang w:val="hr-HR"/>
        </w:rPr>
        <w:footnoteRef/>
      </w:r>
      <w:r w:rsidRPr="00AE48CA">
        <w:rPr>
          <w:lang w:val="hr-HR"/>
        </w:rPr>
        <w:t xml:space="preserve"> Zakon o zabrani diskriminacije, „Službeni glasnik Bi</w:t>
      </w:r>
      <w:r w:rsidR="00AE48CA" w:rsidRPr="00AE48CA">
        <w:rPr>
          <w:lang w:val="hr-HR"/>
        </w:rPr>
        <w:t>H</w:t>
      </w:r>
      <w:r w:rsidR="00012DCD">
        <w:rPr>
          <w:lang w:val="hr-HR"/>
        </w:rPr>
        <w:t>“</w:t>
      </w:r>
      <w:r w:rsidRPr="00AE48CA">
        <w:rPr>
          <w:lang w:val="hr-HR"/>
        </w:rPr>
        <w:t>, br</w:t>
      </w:r>
      <w:r w:rsidR="00AE48CA">
        <w:rPr>
          <w:lang w:val="hr-HR"/>
        </w:rPr>
        <w:t>.</w:t>
      </w:r>
      <w:r w:rsidRPr="00AE48CA">
        <w:rPr>
          <w:lang w:val="hr-HR"/>
        </w:rPr>
        <w:t xml:space="preserve"> 59/09 i 66/16</w:t>
      </w:r>
      <w:r w:rsidR="00AE48CA">
        <w:rPr>
          <w:lang w:val="hr-HR"/>
        </w:rPr>
        <w:t>.</w:t>
      </w:r>
    </w:p>
  </w:footnote>
  <w:footnote w:id="3">
    <w:p w14:paraId="699CDF57" w14:textId="77777777" w:rsidR="00334A3A" w:rsidRPr="00AE48CA" w:rsidRDefault="00334A3A" w:rsidP="0036100E">
      <w:pPr>
        <w:pStyle w:val="FootnoteText"/>
        <w:rPr>
          <w:lang w:val="hr-HR"/>
        </w:rPr>
      </w:pPr>
      <w:r w:rsidRPr="00AE48CA">
        <w:rPr>
          <w:rStyle w:val="FootnoteReference"/>
          <w:lang w:val="hr-HR"/>
        </w:rPr>
        <w:footnoteRef/>
      </w:r>
      <w:r w:rsidRPr="00AE48CA">
        <w:rPr>
          <w:lang w:val="hr-HR"/>
        </w:rPr>
        <w:t xml:space="preserve"> Zakon o slobodi pristupa informacijama na nivou institucija Bosne i Hercegovine, </w:t>
      </w:r>
      <w:r w:rsidR="00AE48CA">
        <w:rPr>
          <w:lang w:val="hr-HR"/>
        </w:rPr>
        <w:t>„</w:t>
      </w:r>
      <w:r w:rsidRPr="00AE48CA">
        <w:rPr>
          <w:lang w:val="hr-HR"/>
        </w:rPr>
        <w:t>Službeni glasnik BiH</w:t>
      </w:r>
      <w:r w:rsidR="00AE48CA">
        <w:rPr>
          <w:lang w:val="hr-HR"/>
        </w:rPr>
        <w:t>“</w:t>
      </w:r>
      <w:r w:rsidRPr="00AE48CA">
        <w:rPr>
          <w:lang w:val="hr-HR"/>
        </w:rPr>
        <w:t>, broj 61/23</w:t>
      </w:r>
      <w:r w:rsidR="00AE48CA">
        <w:rPr>
          <w:lang w:val="hr-HR"/>
        </w:rPr>
        <w:t>.</w:t>
      </w:r>
    </w:p>
  </w:footnote>
  <w:footnote w:id="4">
    <w:p w14:paraId="42310278" w14:textId="77777777" w:rsidR="00334A3A" w:rsidRPr="00AE48CA" w:rsidRDefault="00334A3A" w:rsidP="0036100E">
      <w:pPr>
        <w:pStyle w:val="FootnoteText"/>
        <w:rPr>
          <w:lang w:val="hr-HR"/>
        </w:rPr>
      </w:pPr>
      <w:r w:rsidRPr="00AE48CA">
        <w:rPr>
          <w:rStyle w:val="FootnoteReference"/>
          <w:lang w:val="hr-HR"/>
        </w:rPr>
        <w:footnoteRef/>
      </w:r>
      <w:r w:rsidRPr="00AE48CA">
        <w:rPr>
          <w:lang w:val="hr-HR"/>
        </w:rPr>
        <w:t xml:space="preserve"> Zakon o slobodi pristupa informacijama Federacije Bosne i Hercegovine, „Službene novine Federacije Bosne i Hercegovine“, br</w:t>
      </w:r>
      <w:r w:rsidR="00AE48CA">
        <w:rPr>
          <w:lang w:val="hr-HR"/>
        </w:rPr>
        <w:t>.</w:t>
      </w:r>
      <w:r w:rsidRPr="00AE48CA">
        <w:rPr>
          <w:lang w:val="hr-HR"/>
        </w:rPr>
        <w:t xml:space="preserve"> 32/01 i 48/11</w:t>
      </w:r>
      <w:r w:rsidR="00AE48CA">
        <w:rPr>
          <w:lang w:val="hr-HR"/>
        </w:rPr>
        <w:t>.</w:t>
      </w:r>
    </w:p>
  </w:footnote>
  <w:footnote w:id="5">
    <w:p w14:paraId="6D3884B7" w14:textId="77777777" w:rsidR="00334A3A" w:rsidRPr="00AE48CA" w:rsidRDefault="00334A3A" w:rsidP="0036100E">
      <w:pPr>
        <w:pStyle w:val="FootnoteText"/>
        <w:rPr>
          <w:lang w:val="hr-HR"/>
        </w:rPr>
      </w:pPr>
      <w:r w:rsidRPr="00AE48CA">
        <w:rPr>
          <w:rStyle w:val="FootnoteReference"/>
          <w:lang w:val="hr-HR"/>
        </w:rPr>
        <w:footnoteRef/>
      </w:r>
      <w:r w:rsidRPr="00AE48CA">
        <w:rPr>
          <w:lang w:val="hr-HR"/>
        </w:rPr>
        <w:t xml:space="preserve"> Zakon o slobodi pristupa informacijama Republike Srpske, „Sl. glasnik Republike Srpske“, br</w:t>
      </w:r>
      <w:r w:rsidR="00AE48CA">
        <w:rPr>
          <w:lang w:val="hr-HR"/>
        </w:rPr>
        <w:t xml:space="preserve">. </w:t>
      </w:r>
      <w:r w:rsidRPr="00AE48CA">
        <w:rPr>
          <w:lang w:val="hr-HR"/>
        </w:rPr>
        <w:t>20/2001</w:t>
      </w:r>
      <w:r w:rsidR="00AE48CA">
        <w:rPr>
          <w:lang w:val="hr-HR"/>
        </w:rPr>
        <w:t>.</w:t>
      </w:r>
    </w:p>
  </w:footnote>
  <w:footnote w:id="6">
    <w:p w14:paraId="2C48597E" w14:textId="77777777" w:rsidR="00334A3A" w:rsidRPr="00AE48CA" w:rsidRDefault="00334A3A" w:rsidP="0036100E">
      <w:pPr>
        <w:pStyle w:val="FootnoteText"/>
        <w:rPr>
          <w:lang w:val="hr-HR"/>
        </w:rPr>
      </w:pPr>
      <w:r w:rsidRPr="00AE48CA">
        <w:rPr>
          <w:rStyle w:val="FootnoteReference"/>
          <w:lang w:val="hr-HR"/>
        </w:rPr>
        <w:footnoteRef/>
      </w:r>
      <w:r w:rsidRPr="00AE48CA">
        <w:rPr>
          <w:lang w:val="hr-HR"/>
        </w:rPr>
        <w:t xml:space="preserve"> Zakon o ministarskim imenovanjima, imenovanjima Vijeća ministara i drugim imenovanjima Bosne i Hercegovine, „Službeni glasnik BiH“, br</w:t>
      </w:r>
      <w:r w:rsidR="00AE48CA">
        <w:rPr>
          <w:lang w:val="hr-HR"/>
        </w:rPr>
        <w:t>.</w:t>
      </w:r>
      <w:r w:rsidRPr="00AE48CA">
        <w:rPr>
          <w:lang w:val="hr-HR"/>
        </w:rPr>
        <w:t xml:space="preserve"> 37/03</w:t>
      </w:r>
      <w:r w:rsidR="00AE48CA">
        <w:rPr>
          <w:lang w:val="hr-HR"/>
        </w:rPr>
        <w:t>.</w:t>
      </w:r>
    </w:p>
  </w:footnote>
  <w:footnote w:id="7">
    <w:p w14:paraId="6E9DF7BC" w14:textId="77777777" w:rsidR="00334A3A" w:rsidRPr="00AE48CA" w:rsidRDefault="00334A3A" w:rsidP="0036100E">
      <w:pPr>
        <w:pStyle w:val="FootnoteText"/>
        <w:rPr>
          <w:lang w:val="hr-HR"/>
        </w:rPr>
      </w:pPr>
      <w:r w:rsidRPr="00AE48CA">
        <w:rPr>
          <w:rStyle w:val="FootnoteReference"/>
          <w:lang w:val="hr-HR"/>
        </w:rPr>
        <w:footnoteRef/>
      </w:r>
      <w:r w:rsidRPr="00AE48CA">
        <w:rPr>
          <w:lang w:val="hr-HR"/>
        </w:rPr>
        <w:t xml:space="preserve"> Zakon o vladinim, ministarskim i drugim imenovanjima Federacije Bosne i Hercegovine, „Službene novine</w:t>
      </w:r>
      <w:r w:rsidR="00E97A68">
        <w:rPr>
          <w:lang w:val="hr-HR"/>
        </w:rPr>
        <w:t xml:space="preserve"> </w:t>
      </w:r>
      <w:r w:rsidRPr="00AE48CA">
        <w:rPr>
          <w:lang w:val="hr-HR"/>
        </w:rPr>
        <w:t>FBiH“</w:t>
      </w:r>
      <w:r w:rsidR="00AE48CA">
        <w:rPr>
          <w:lang w:val="hr-HR"/>
        </w:rPr>
        <w:t>,</w:t>
      </w:r>
      <w:r w:rsidRPr="00AE48CA">
        <w:rPr>
          <w:lang w:val="hr-HR"/>
        </w:rPr>
        <w:t xml:space="preserve"> br</w:t>
      </w:r>
      <w:r w:rsidR="00AE48CA">
        <w:rPr>
          <w:lang w:val="hr-HR"/>
        </w:rPr>
        <w:t>.</w:t>
      </w:r>
      <w:r w:rsidRPr="00AE48CA">
        <w:rPr>
          <w:lang w:val="hr-HR"/>
        </w:rPr>
        <w:t xml:space="preserve"> 12/03 i 34/04</w:t>
      </w:r>
      <w:r w:rsidR="00AE48CA">
        <w:rPr>
          <w:lang w:val="hr-HR"/>
        </w:rPr>
        <w:t>.</w:t>
      </w:r>
    </w:p>
  </w:footnote>
  <w:footnote w:id="8">
    <w:p w14:paraId="3D35D3A5" w14:textId="77777777" w:rsidR="00334A3A" w:rsidRPr="00AE48CA" w:rsidRDefault="00334A3A" w:rsidP="0036100E">
      <w:pPr>
        <w:pStyle w:val="FootnoteText"/>
        <w:rPr>
          <w:lang w:val="hr-HR"/>
        </w:rPr>
      </w:pPr>
      <w:r w:rsidRPr="00AE48CA">
        <w:rPr>
          <w:rStyle w:val="FootnoteReference"/>
          <w:lang w:val="hr-HR"/>
        </w:rPr>
        <w:footnoteRef/>
      </w:r>
      <w:r w:rsidR="00AE48CA">
        <w:rPr>
          <w:lang w:val="hr-HR"/>
        </w:rPr>
        <w:t xml:space="preserve"> </w:t>
      </w:r>
      <w:r w:rsidRPr="00AE48CA">
        <w:rPr>
          <w:lang w:val="hr-HR"/>
        </w:rPr>
        <w:t>Zakon o vladinim, ministarskim i drugim imenovanjima Republike Srpske, „Službeni glasnik RS</w:t>
      </w:r>
      <w:r w:rsidR="00AE48CA">
        <w:rPr>
          <w:lang w:val="hr-HR"/>
        </w:rPr>
        <w:t>-a</w:t>
      </w:r>
      <w:r w:rsidRPr="00AE48CA">
        <w:rPr>
          <w:lang w:val="hr-HR"/>
        </w:rPr>
        <w:t>“, br</w:t>
      </w:r>
      <w:r w:rsidR="00AE48CA">
        <w:rPr>
          <w:lang w:val="hr-HR"/>
        </w:rPr>
        <w:t>.</w:t>
      </w:r>
      <w:r w:rsidRPr="00AE48CA">
        <w:rPr>
          <w:lang w:val="hr-HR"/>
        </w:rPr>
        <w:t xml:space="preserve"> 41/03</w:t>
      </w:r>
      <w:r w:rsidR="00AE48CA">
        <w:rPr>
          <w:lang w:val="hr-HR"/>
        </w:rPr>
        <w:t>.</w:t>
      </w:r>
    </w:p>
  </w:footnote>
  <w:footnote w:id="9">
    <w:p w14:paraId="55052D98" w14:textId="77777777" w:rsidR="00334A3A" w:rsidRPr="004F4836" w:rsidRDefault="00334A3A">
      <w:pPr>
        <w:pStyle w:val="FootnoteText"/>
        <w:rPr>
          <w:lang w:val="bs-Latn-BA"/>
        </w:rPr>
      </w:pPr>
      <w:r w:rsidRPr="004F4836">
        <w:rPr>
          <w:rStyle w:val="FootnoteReference"/>
        </w:rPr>
        <w:footnoteRef/>
      </w:r>
      <w:r w:rsidRPr="00597D8F">
        <w:rPr>
          <w:lang w:val="hr-HR"/>
        </w:rPr>
        <w:t xml:space="preserve"> Po članu 24, države mogu, nakon ratifikacije, don</w:t>
      </w:r>
      <w:r w:rsidR="00AF2993" w:rsidRPr="00597D8F">
        <w:rPr>
          <w:lang w:val="hr-HR"/>
        </w:rPr>
        <w:t>ijeti</w:t>
      </w:r>
      <w:r w:rsidRPr="00597D8F">
        <w:rPr>
          <w:lang w:val="hr-HR"/>
        </w:rPr>
        <w:t xml:space="preserve"> deklaraciju kojom </w:t>
      </w:r>
      <w:r w:rsidR="00D41BDE" w:rsidRPr="00597D8F">
        <w:rPr>
          <w:lang w:val="hr-HR"/>
        </w:rPr>
        <w:t>odgađaju</w:t>
      </w:r>
      <w:r w:rsidRPr="00597D8F">
        <w:rPr>
          <w:lang w:val="hr-HR"/>
        </w:rPr>
        <w:t xml:space="preserve"> izvršenje svojih obaveza u pogledu bilo nacionalnih mehanizama za prevenciju bilo Međunarodnog po</w:t>
      </w:r>
      <w:r w:rsidR="00D41BDE" w:rsidRPr="00597D8F">
        <w:rPr>
          <w:lang w:val="hr-HR"/>
        </w:rPr>
        <w:t>t</w:t>
      </w:r>
      <w:r w:rsidRPr="00597D8F">
        <w:rPr>
          <w:lang w:val="hr-HR"/>
        </w:rPr>
        <w:t xml:space="preserve">komiteta za tri godine, uz mogućnost da Komitet protiv torture dozvoli dalje produženje od dvije godine. Države ne mogu </w:t>
      </w:r>
      <w:r w:rsidR="00D41BDE" w:rsidRPr="00597D8F">
        <w:rPr>
          <w:lang w:val="hr-HR"/>
        </w:rPr>
        <w:t>odgoditi</w:t>
      </w:r>
      <w:r w:rsidRPr="00597D8F">
        <w:rPr>
          <w:lang w:val="hr-HR"/>
        </w:rPr>
        <w:t xml:space="preserve"> svoje obaveze u pogledu oboje: i nacionalnih mehanizama i Međunarodnog po</w:t>
      </w:r>
      <w:r w:rsidR="00D41BDE" w:rsidRPr="00597D8F">
        <w:rPr>
          <w:lang w:val="hr-HR"/>
        </w:rPr>
        <w:t>t</w:t>
      </w:r>
      <w:r w:rsidRPr="00597D8F">
        <w:rPr>
          <w:lang w:val="hr-HR"/>
        </w:rPr>
        <w:t xml:space="preserve">komiteta. Svako </w:t>
      </w:r>
      <w:r w:rsidR="00D41BDE" w:rsidRPr="00597D8F">
        <w:rPr>
          <w:lang w:val="hr-HR"/>
        </w:rPr>
        <w:t>odgađanje</w:t>
      </w:r>
      <w:r w:rsidRPr="00597D8F">
        <w:rPr>
          <w:lang w:val="hr-HR"/>
        </w:rPr>
        <w:t xml:space="preserve"> se mora zahtijevati samo u vrijeme ratifikacije</w:t>
      </w:r>
      <w:r w:rsidR="00D41BDE" w:rsidRPr="00597D8F">
        <w:rPr>
          <w:lang w:val="hr-HR"/>
        </w:rPr>
        <w:t>,</w:t>
      </w:r>
      <w:r w:rsidRPr="00597D8F">
        <w:rPr>
          <w:lang w:val="hr-HR"/>
        </w:rPr>
        <w:t xml:space="preserve"> a nikako kasnije.</w:t>
      </w:r>
    </w:p>
  </w:footnote>
  <w:footnote w:id="10">
    <w:p w14:paraId="42B2F317" w14:textId="77777777" w:rsidR="00334A3A" w:rsidRPr="004F4836" w:rsidRDefault="00334A3A" w:rsidP="009076AC">
      <w:pPr>
        <w:pStyle w:val="FootnoteText"/>
        <w:rPr>
          <w:lang w:val="bs-Latn-BA"/>
        </w:rPr>
      </w:pPr>
      <w:r w:rsidRPr="004F4836">
        <w:rPr>
          <w:rStyle w:val="FootnoteReference"/>
        </w:rPr>
        <w:footnoteRef/>
      </w:r>
      <w:r w:rsidRPr="00597D8F">
        <w:rPr>
          <w:lang w:val="bs-Latn-BA"/>
        </w:rPr>
        <w:t xml:space="preserve"> </w:t>
      </w:r>
      <w:r w:rsidRPr="004F4836">
        <w:rPr>
          <w:lang w:val="bs-Latn-BA"/>
        </w:rPr>
        <w:t>Stupio na snagu 14.</w:t>
      </w:r>
      <w:r w:rsidR="00D41BDE">
        <w:rPr>
          <w:lang w:val="bs-Latn-BA"/>
        </w:rPr>
        <w:t xml:space="preserve"> </w:t>
      </w:r>
      <w:r w:rsidRPr="004F4836">
        <w:rPr>
          <w:lang w:val="bs-Latn-BA"/>
        </w:rPr>
        <w:t>9.</w:t>
      </w:r>
      <w:r w:rsidR="00D41BDE">
        <w:rPr>
          <w:lang w:val="bs-Latn-BA"/>
        </w:rPr>
        <w:t xml:space="preserve"> </w:t>
      </w:r>
      <w:r w:rsidRPr="004F4836">
        <w:rPr>
          <w:lang w:val="bs-Latn-BA"/>
        </w:rPr>
        <w:t>2023</w:t>
      </w:r>
      <w:r w:rsidR="00D41BDE">
        <w:rPr>
          <w:lang w:val="bs-Latn-BA"/>
        </w:rPr>
        <w:t>.</w:t>
      </w:r>
      <w:r w:rsidRPr="004F4836">
        <w:rPr>
          <w:lang w:val="bs-Latn-BA"/>
        </w:rPr>
        <w:t xml:space="preserve"> g</w:t>
      </w:r>
      <w:r w:rsidR="00D41BDE">
        <w:rPr>
          <w:lang w:val="bs-Latn-BA"/>
        </w:rPr>
        <w:t>.</w:t>
      </w:r>
      <w:r w:rsidRPr="004F4836">
        <w:rPr>
          <w:lang w:val="bs-Latn-BA"/>
        </w:rPr>
        <w:t xml:space="preserve"> </w:t>
      </w:r>
    </w:p>
  </w:footnote>
  <w:footnote w:id="11">
    <w:p w14:paraId="66248F25" w14:textId="77777777" w:rsidR="00334A3A" w:rsidRPr="00093C89" w:rsidRDefault="00334A3A">
      <w:pPr>
        <w:pStyle w:val="FootnoteText"/>
        <w:rPr>
          <w:sz w:val="16"/>
          <w:szCs w:val="16"/>
          <w:lang w:val="hr-HR"/>
        </w:rPr>
      </w:pPr>
      <w:r w:rsidRPr="00093C89">
        <w:rPr>
          <w:rStyle w:val="FootnoteReference"/>
          <w:sz w:val="16"/>
          <w:szCs w:val="16"/>
          <w:lang w:val="hr-HR"/>
        </w:rPr>
        <w:footnoteRef/>
      </w:r>
      <w:r w:rsidRPr="00093C89">
        <w:rPr>
          <w:sz w:val="16"/>
          <w:szCs w:val="16"/>
          <w:lang w:val="hr-HR"/>
        </w:rPr>
        <w:t xml:space="preserve"> Izvještaj dostupan na</w:t>
      </w:r>
      <w:r w:rsidR="00D41BDE" w:rsidRPr="00093C89">
        <w:rPr>
          <w:sz w:val="16"/>
          <w:szCs w:val="16"/>
          <w:lang w:val="hr-HR"/>
        </w:rPr>
        <w:t>:</w:t>
      </w:r>
      <w:r w:rsidRPr="00093C89">
        <w:rPr>
          <w:sz w:val="16"/>
          <w:szCs w:val="16"/>
          <w:lang w:val="hr-HR"/>
        </w:rPr>
        <w:t xml:space="preserve"> https://www.ombudsmen.gov.ba/documents/obmudsmen_doc2019041708251344bos.pdf</w:t>
      </w:r>
      <w:r w:rsidR="002C3C06" w:rsidRPr="00093C89">
        <w:rPr>
          <w:sz w:val="16"/>
          <w:szCs w:val="16"/>
          <w:lang w:val="hr-HR"/>
        </w:rPr>
        <w:t>.</w:t>
      </w:r>
    </w:p>
  </w:footnote>
  <w:footnote w:id="12">
    <w:p w14:paraId="23947DD2" w14:textId="77777777" w:rsidR="00334A3A" w:rsidRPr="00093C89" w:rsidRDefault="00334A3A">
      <w:pPr>
        <w:pStyle w:val="FootnoteText"/>
        <w:rPr>
          <w:sz w:val="16"/>
          <w:szCs w:val="16"/>
          <w:lang w:val="hr-HR"/>
        </w:rPr>
      </w:pPr>
      <w:r w:rsidRPr="00093C89">
        <w:rPr>
          <w:rStyle w:val="FootnoteReference"/>
          <w:sz w:val="16"/>
          <w:szCs w:val="16"/>
          <w:lang w:val="hr-HR"/>
        </w:rPr>
        <w:footnoteRef/>
      </w:r>
      <w:r w:rsidRPr="00093C89">
        <w:rPr>
          <w:sz w:val="16"/>
          <w:szCs w:val="16"/>
          <w:lang w:val="hr-HR"/>
        </w:rPr>
        <w:t xml:space="preserve"> Policijska uprava Banja Luka, Policijska uprava Prijedor, Policijska uprava Doboj i Policijska uprava Bijeljina</w:t>
      </w:r>
      <w:r w:rsidR="002C3C06" w:rsidRPr="00093C89">
        <w:rPr>
          <w:sz w:val="16"/>
          <w:szCs w:val="16"/>
          <w:lang w:val="hr-HR"/>
        </w:rPr>
        <w:t>.</w:t>
      </w:r>
    </w:p>
  </w:footnote>
  <w:footnote w:id="13">
    <w:p w14:paraId="12ABB30A" w14:textId="77777777" w:rsidR="00334A3A" w:rsidRPr="00093C89" w:rsidRDefault="00334A3A">
      <w:pPr>
        <w:pStyle w:val="FootnoteText"/>
        <w:rPr>
          <w:sz w:val="16"/>
          <w:szCs w:val="16"/>
          <w:lang w:val="hr-HR"/>
        </w:rPr>
      </w:pPr>
      <w:r w:rsidRPr="00093C89">
        <w:rPr>
          <w:rStyle w:val="FootnoteReference"/>
          <w:sz w:val="16"/>
          <w:szCs w:val="16"/>
          <w:lang w:val="hr-HR"/>
        </w:rPr>
        <w:footnoteRef/>
      </w:r>
      <w:r w:rsidRPr="00093C89">
        <w:rPr>
          <w:sz w:val="16"/>
          <w:szCs w:val="16"/>
          <w:lang w:val="hr-HR"/>
        </w:rPr>
        <w:t xml:space="preserve"> Policijska uprava Sarajevo, Policijska uprava Zenica, Policijska uprava Mostar, Policijska uprava Travnik i Policijska uprava Tuzla</w:t>
      </w:r>
      <w:r w:rsidR="002C3C06" w:rsidRPr="00093C89">
        <w:rPr>
          <w:sz w:val="16"/>
          <w:szCs w:val="16"/>
          <w:lang w:val="hr-HR"/>
        </w:rPr>
        <w:t>.</w:t>
      </w:r>
    </w:p>
  </w:footnote>
  <w:footnote w:id="14">
    <w:p w14:paraId="600040A0" w14:textId="77777777" w:rsidR="00334A3A" w:rsidRPr="00F95860" w:rsidRDefault="00334A3A">
      <w:pPr>
        <w:pStyle w:val="FootnoteText"/>
        <w:rPr>
          <w:sz w:val="16"/>
          <w:szCs w:val="16"/>
          <w:lang w:val="hr-HR"/>
        </w:rPr>
      </w:pPr>
      <w:r w:rsidRPr="00F95860">
        <w:rPr>
          <w:rStyle w:val="FootnoteReference"/>
          <w:sz w:val="16"/>
          <w:szCs w:val="16"/>
          <w:lang w:val="hr-HR"/>
        </w:rPr>
        <w:footnoteRef/>
      </w:r>
      <w:r w:rsidRPr="00F95860">
        <w:rPr>
          <w:sz w:val="16"/>
          <w:szCs w:val="16"/>
          <w:lang w:val="hr-HR"/>
        </w:rPr>
        <w:t xml:space="preserve"> Usvojena </w:t>
      </w:r>
      <w:r w:rsidRPr="00DB3715">
        <w:rPr>
          <w:sz w:val="16"/>
          <w:szCs w:val="16"/>
          <w:lang w:val="hr-HR"/>
        </w:rPr>
        <w:t xml:space="preserve">posebnom </w:t>
      </w:r>
      <w:r w:rsidR="00DB3715">
        <w:rPr>
          <w:sz w:val="16"/>
          <w:szCs w:val="16"/>
          <w:lang w:val="hr-HR"/>
        </w:rPr>
        <w:t>r</w:t>
      </w:r>
      <w:r w:rsidRPr="00DB3715">
        <w:rPr>
          <w:sz w:val="16"/>
          <w:szCs w:val="16"/>
          <w:lang w:val="hr-HR"/>
        </w:rPr>
        <w:t>ezolucijom</w:t>
      </w:r>
      <w:r w:rsidRPr="00F95860">
        <w:rPr>
          <w:sz w:val="16"/>
          <w:szCs w:val="16"/>
          <w:lang w:val="hr-HR"/>
        </w:rPr>
        <w:t xml:space="preserve"> Generalne skupštine Ujedinjenih na</w:t>
      </w:r>
      <w:r w:rsidR="00DF7162" w:rsidRPr="00F95860">
        <w:rPr>
          <w:sz w:val="16"/>
          <w:szCs w:val="16"/>
          <w:lang w:val="hr-HR"/>
        </w:rPr>
        <w:t>roda</w:t>
      </w:r>
      <w:r w:rsidRPr="00F95860">
        <w:rPr>
          <w:sz w:val="16"/>
          <w:szCs w:val="16"/>
          <w:lang w:val="hr-HR"/>
        </w:rPr>
        <w:t xml:space="preserve"> 10. decembra 1948. </w:t>
      </w:r>
      <w:r w:rsidR="00F95860">
        <w:rPr>
          <w:sz w:val="16"/>
          <w:szCs w:val="16"/>
          <w:lang w:val="hr-HR"/>
        </w:rPr>
        <w:t>g</w:t>
      </w:r>
      <w:r w:rsidRPr="00F95860">
        <w:rPr>
          <w:sz w:val="16"/>
          <w:szCs w:val="16"/>
          <w:lang w:val="hr-HR"/>
        </w:rPr>
        <w:t>odine</w:t>
      </w:r>
      <w:r w:rsidR="00F95860">
        <w:rPr>
          <w:sz w:val="16"/>
          <w:szCs w:val="16"/>
          <w:lang w:val="hr-HR"/>
        </w:rPr>
        <w:t>.</w:t>
      </w:r>
    </w:p>
  </w:footnote>
  <w:footnote w:id="15">
    <w:p w14:paraId="04BC2A99" w14:textId="77777777" w:rsidR="00334A3A" w:rsidRPr="00F95860" w:rsidRDefault="00334A3A">
      <w:pPr>
        <w:pStyle w:val="FootnoteText"/>
        <w:rPr>
          <w:sz w:val="16"/>
          <w:szCs w:val="16"/>
          <w:lang w:val="hr-HR"/>
        </w:rPr>
      </w:pPr>
      <w:r w:rsidRPr="00F95860">
        <w:rPr>
          <w:rStyle w:val="FootnoteReference"/>
          <w:sz w:val="16"/>
          <w:szCs w:val="16"/>
          <w:lang w:val="hr-HR"/>
        </w:rPr>
        <w:footnoteRef/>
      </w:r>
      <w:r w:rsidRPr="00F95860">
        <w:rPr>
          <w:sz w:val="16"/>
          <w:szCs w:val="16"/>
          <w:lang w:val="hr-HR"/>
        </w:rPr>
        <w:t xml:space="preserve"> Odobrena i predložena za potpis, ratifikaciju i pristupanje Rezolucijom Generalne skupštine 39/46 od 10. decembra 1984. Stupila na snagu 26. juna 1987, u skladu s članom 27 (1)</w:t>
      </w:r>
      <w:r w:rsidR="00DF7162" w:rsidRPr="00F95860">
        <w:rPr>
          <w:sz w:val="16"/>
          <w:szCs w:val="16"/>
          <w:lang w:val="hr-HR"/>
        </w:rPr>
        <w:t>.</w:t>
      </w:r>
    </w:p>
  </w:footnote>
  <w:footnote w:id="16">
    <w:p w14:paraId="41BAD559" w14:textId="77777777" w:rsidR="00334A3A" w:rsidRPr="00F95860" w:rsidRDefault="00334A3A">
      <w:pPr>
        <w:pStyle w:val="FootnoteText"/>
        <w:rPr>
          <w:sz w:val="16"/>
          <w:szCs w:val="16"/>
          <w:lang w:val="hr-HR"/>
        </w:rPr>
      </w:pPr>
      <w:r w:rsidRPr="00F95860">
        <w:rPr>
          <w:rStyle w:val="FootnoteReference"/>
          <w:sz w:val="16"/>
          <w:szCs w:val="16"/>
          <w:lang w:val="hr-HR"/>
        </w:rPr>
        <w:footnoteRef/>
      </w:r>
      <w:r w:rsidRPr="00F95860">
        <w:rPr>
          <w:sz w:val="16"/>
          <w:szCs w:val="16"/>
          <w:lang w:val="hr-HR"/>
        </w:rPr>
        <w:t xml:space="preserve"> Usvojen od strane Ujedinjenih na</w:t>
      </w:r>
      <w:r w:rsidR="00DF7162" w:rsidRPr="00F95860">
        <w:rPr>
          <w:sz w:val="16"/>
          <w:szCs w:val="16"/>
          <w:lang w:val="hr-HR"/>
        </w:rPr>
        <w:t>roda</w:t>
      </w:r>
      <w:r w:rsidRPr="00F95860">
        <w:rPr>
          <w:sz w:val="16"/>
          <w:szCs w:val="16"/>
          <w:lang w:val="hr-HR"/>
        </w:rPr>
        <w:t xml:space="preserve"> 2002. godine, ratifi</w:t>
      </w:r>
      <w:r w:rsidR="00F95860" w:rsidRPr="00F95860">
        <w:rPr>
          <w:sz w:val="16"/>
          <w:szCs w:val="16"/>
          <w:lang w:val="hr-HR"/>
        </w:rPr>
        <w:t>cir</w:t>
      </w:r>
      <w:r w:rsidRPr="00F95860">
        <w:rPr>
          <w:sz w:val="16"/>
          <w:szCs w:val="16"/>
          <w:lang w:val="hr-HR"/>
        </w:rPr>
        <w:t xml:space="preserve">an od strane Bosne i Hercegovine 2009. </w:t>
      </w:r>
      <w:r w:rsidR="00F95860" w:rsidRPr="00F95860">
        <w:rPr>
          <w:sz w:val="16"/>
          <w:szCs w:val="16"/>
          <w:lang w:val="hr-HR"/>
        </w:rPr>
        <w:t>g</w:t>
      </w:r>
      <w:r w:rsidRPr="00F95860">
        <w:rPr>
          <w:sz w:val="16"/>
          <w:szCs w:val="16"/>
          <w:lang w:val="hr-HR"/>
        </w:rPr>
        <w:t>odine</w:t>
      </w:r>
      <w:r w:rsidR="00F95860" w:rsidRPr="00F95860">
        <w:rPr>
          <w:sz w:val="16"/>
          <w:szCs w:val="16"/>
          <w:lang w:val="hr-HR"/>
        </w:rPr>
        <w:t>.</w:t>
      </w:r>
    </w:p>
  </w:footnote>
  <w:footnote w:id="17">
    <w:p w14:paraId="37977FCA" w14:textId="77777777" w:rsidR="00334A3A" w:rsidRPr="00F95860" w:rsidRDefault="00334A3A">
      <w:pPr>
        <w:pStyle w:val="FootnoteText"/>
        <w:rPr>
          <w:sz w:val="16"/>
          <w:szCs w:val="16"/>
          <w:lang w:val="hr-HR"/>
        </w:rPr>
      </w:pPr>
      <w:r w:rsidRPr="00F95860">
        <w:rPr>
          <w:rStyle w:val="FootnoteReference"/>
          <w:sz w:val="16"/>
          <w:szCs w:val="16"/>
          <w:lang w:val="hr-HR"/>
        </w:rPr>
        <w:footnoteRef/>
      </w:r>
      <w:r w:rsidRPr="00F95860">
        <w:rPr>
          <w:sz w:val="16"/>
          <w:szCs w:val="16"/>
          <w:lang w:val="hr-HR"/>
        </w:rPr>
        <w:t xml:space="preserve"> Rim, 4. novembra 1950. </w:t>
      </w:r>
      <w:r w:rsidR="00F95860" w:rsidRPr="00F95860">
        <w:rPr>
          <w:sz w:val="16"/>
          <w:szCs w:val="16"/>
          <w:lang w:val="hr-HR"/>
        </w:rPr>
        <w:t>g</w:t>
      </w:r>
      <w:r w:rsidRPr="00F95860">
        <w:rPr>
          <w:sz w:val="16"/>
          <w:szCs w:val="16"/>
          <w:lang w:val="hr-HR"/>
        </w:rPr>
        <w:t>odine</w:t>
      </w:r>
      <w:r w:rsidR="00F95860" w:rsidRPr="00F95860">
        <w:rPr>
          <w:sz w:val="16"/>
          <w:szCs w:val="16"/>
          <w:lang w:val="hr-HR"/>
        </w:rPr>
        <w:t>.</w:t>
      </w:r>
    </w:p>
  </w:footnote>
  <w:footnote w:id="18">
    <w:p w14:paraId="4A0E34A9" w14:textId="77777777" w:rsidR="00334A3A" w:rsidRPr="00F95860" w:rsidRDefault="00334A3A">
      <w:pPr>
        <w:pStyle w:val="FootnoteText"/>
        <w:rPr>
          <w:color w:val="000000" w:themeColor="text1"/>
          <w:sz w:val="16"/>
          <w:szCs w:val="16"/>
          <w:lang w:val="hr-HR"/>
        </w:rPr>
      </w:pPr>
      <w:r w:rsidRPr="00F95860">
        <w:rPr>
          <w:rStyle w:val="FootnoteReference"/>
          <w:sz w:val="16"/>
          <w:szCs w:val="16"/>
          <w:lang w:val="hr-HR"/>
        </w:rPr>
        <w:footnoteRef/>
      </w:r>
      <w:r w:rsidRPr="00F95860">
        <w:rPr>
          <w:sz w:val="16"/>
          <w:szCs w:val="16"/>
          <w:lang w:val="hr-HR"/>
        </w:rPr>
        <w:t xml:space="preserve"> Preporuka br. (2006) 2 Komiteta ministara zemljama članicama u vezi sa zatvorskim pravilima</w:t>
      </w:r>
      <w:r w:rsidR="00DB3715">
        <w:rPr>
          <w:sz w:val="16"/>
          <w:szCs w:val="16"/>
          <w:lang w:val="hr-HR"/>
        </w:rPr>
        <w:t>,</w:t>
      </w:r>
      <w:r w:rsidRPr="00F95860">
        <w:rPr>
          <w:sz w:val="16"/>
          <w:szCs w:val="16"/>
          <w:lang w:val="hr-HR"/>
        </w:rPr>
        <w:t xml:space="preserve"> usvojena na sjednici održanoj 11. januara 2006. </w:t>
      </w:r>
      <w:r w:rsidR="00965047" w:rsidRPr="00F95860">
        <w:rPr>
          <w:sz w:val="16"/>
          <w:szCs w:val="16"/>
          <w:lang w:val="hr-HR"/>
        </w:rPr>
        <w:t>g</w:t>
      </w:r>
      <w:r w:rsidRPr="00F95860">
        <w:rPr>
          <w:sz w:val="16"/>
          <w:szCs w:val="16"/>
          <w:lang w:val="hr-HR"/>
        </w:rPr>
        <w:t>odine</w:t>
      </w:r>
      <w:r w:rsidR="00965047" w:rsidRPr="00F95860">
        <w:rPr>
          <w:color w:val="000000" w:themeColor="text1"/>
          <w:sz w:val="16"/>
          <w:szCs w:val="16"/>
          <w:lang w:val="hr-HR"/>
        </w:rPr>
        <w:t>,</w:t>
      </w:r>
      <w:r w:rsidR="00F95860">
        <w:rPr>
          <w:color w:val="000000" w:themeColor="text1"/>
          <w:sz w:val="16"/>
          <w:szCs w:val="16"/>
          <w:lang w:val="hr-HR"/>
        </w:rPr>
        <w:t xml:space="preserve"> </w:t>
      </w:r>
      <w:r w:rsidR="00965047" w:rsidRPr="00F95860">
        <w:rPr>
          <w:color w:val="000000" w:themeColor="text1"/>
          <w:sz w:val="16"/>
          <w:szCs w:val="16"/>
          <w:lang w:val="hr-HR"/>
        </w:rPr>
        <w:t>a izm</w:t>
      </w:r>
      <w:r w:rsidR="00F95860" w:rsidRPr="00F95860">
        <w:rPr>
          <w:color w:val="000000" w:themeColor="text1"/>
          <w:sz w:val="16"/>
          <w:szCs w:val="16"/>
          <w:lang w:val="hr-HR"/>
        </w:rPr>
        <w:t>i</w:t>
      </w:r>
      <w:r w:rsidR="00965047" w:rsidRPr="00F95860">
        <w:rPr>
          <w:color w:val="000000" w:themeColor="text1"/>
          <w:sz w:val="16"/>
          <w:szCs w:val="16"/>
          <w:lang w:val="hr-HR"/>
        </w:rPr>
        <w:t>jenjena od strane Komiteta ministara 1.</w:t>
      </w:r>
      <w:r w:rsidR="00F95860">
        <w:rPr>
          <w:color w:val="000000" w:themeColor="text1"/>
          <w:sz w:val="16"/>
          <w:szCs w:val="16"/>
          <w:lang w:val="hr-HR"/>
        </w:rPr>
        <w:t xml:space="preserve"> </w:t>
      </w:r>
      <w:r w:rsidR="00965047" w:rsidRPr="00F95860">
        <w:rPr>
          <w:color w:val="000000" w:themeColor="text1"/>
          <w:sz w:val="16"/>
          <w:szCs w:val="16"/>
          <w:lang w:val="hr-HR"/>
        </w:rPr>
        <w:t>jula 2020</w:t>
      </w:r>
      <w:r w:rsidR="00F95860">
        <w:rPr>
          <w:color w:val="000000" w:themeColor="text1"/>
          <w:sz w:val="16"/>
          <w:szCs w:val="16"/>
          <w:lang w:val="hr-HR"/>
        </w:rPr>
        <w:t>.</w:t>
      </w:r>
      <w:r w:rsidR="00965047" w:rsidRPr="00F95860">
        <w:rPr>
          <w:color w:val="000000" w:themeColor="text1"/>
          <w:sz w:val="16"/>
          <w:szCs w:val="16"/>
          <w:lang w:val="hr-HR"/>
        </w:rPr>
        <w:t xml:space="preserve"> godine na 13</w:t>
      </w:r>
      <w:r w:rsidR="00DD6111" w:rsidRPr="00F95860">
        <w:rPr>
          <w:color w:val="000000" w:themeColor="text1"/>
          <w:sz w:val="16"/>
          <w:szCs w:val="16"/>
          <w:lang w:val="hr-HR"/>
        </w:rPr>
        <w:t>80.</w:t>
      </w:r>
      <w:r w:rsidR="00F95860">
        <w:rPr>
          <w:color w:val="000000" w:themeColor="text1"/>
          <w:sz w:val="16"/>
          <w:szCs w:val="16"/>
          <w:lang w:val="hr-HR"/>
        </w:rPr>
        <w:t xml:space="preserve"> </w:t>
      </w:r>
      <w:r w:rsidR="00DD6111" w:rsidRPr="00F95860">
        <w:rPr>
          <w:color w:val="000000" w:themeColor="text1"/>
          <w:sz w:val="16"/>
          <w:szCs w:val="16"/>
          <w:lang w:val="hr-HR"/>
        </w:rPr>
        <w:t>sjednici zamjenika ministara</w:t>
      </w:r>
      <w:r w:rsidR="00F95860">
        <w:rPr>
          <w:color w:val="000000" w:themeColor="text1"/>
          <w:sz w:val="16"/>
          <w:szCs w:val="16"/>
          <w:lang w:val="hr-HR"/>
        </w:rPr>
        <w:t>.</w:t>
      </w:r>
    </w:p>
  </w:footnote>
  <w:footnote w:id="19">
    <w:p w14:paraId="1E070DCA" w14:textId="77777777" w:rsidR="00334A3A" w:rsidRPr="009A70AE" w:rsidRDefault="00334A3A" w:rsidP="0041397F">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Član 5 Univerzalne deklaracije o ljudskim pravima</w:t>
      </w:r>
      <w:r w:rsidR="00EA4C1A">
        <w:rPr>
          <w:sz w:val="16"/>
          <w:szCs w:val="16"/>
          <w:lang w:val="hr-HR"/>
        </w:rPr>
        <w:t>.</w:t>
      </w:r>
    </w:p>
  </w:footnote>
  <w:footnote w:id="20">
    <w:p w14:paraId="0FA8C26C" w14:textId="77777777" w:rsidR="00334A3A" w:rsidRPr="009A70AE" w:rsidRDefault="00334A3A" w:rsidP="0041397F">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Član 9 Univerzalne deklaracije o ljudskim pravima</w:t>
      </w:r>
      <w:r w:rsidR="00EA4C1A">
        <w:rPr>
          <w:sz w:val="16"/>
          <w:szCs w:val="16"/>
          <w:lang w:val="hr-HR"/>
        </w:rPr>
        <w:t>.</w:t>
      </w:r>
    </w:p>
  </w:footnote>
  <w:footnote w:id="21">
    <w:p w14:paraId="58375A03" w14:textId="77777777" w:rsidR="00334A3A" w:rsidRPr="009A70AE" w:rsidRDefault="00334A3A" w:rsidP="0041397F">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Član 1 Konvencije protiv torture i drugih surovih, neljudskih ili ponižavajućih kazni i postupaka</w:t>
      </w:r>
      <w:r w:rsidR="00EA4C1A">
        <w:rPr>
          <w:sz w:val="16"/>
          <w:szCs w:val="16"/>
          <w:lang w:val="hr-HR"/>
        </w:rPr>
        <w:t>.</w:t>
      </w:r>
    </w:p>
  </w:footnote>
  <w:footnote w:id="22">
    <w:p w14:paraId="5E850871" w14:textId="77777777" w:rsidR="00334A3A" w:rsidRPr="009A70AE" w:rsidRDefault="00334A3A" w:rsidP="0041397F">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Član 2 Konvencije protiv torture i drugih surovih, neljudskih ili ponižavajućih kazni i postupaka</w:t>
      </w:r>
      <w:r w:rsidR="00EA4C1A">
        <w:rPr>
          <w:sz w:val="16"/>
          <w:szCs w:val="16"/>
          <w:lang w:val="hr-HR"/>
        </w:rPr>
        <w:t>.</w:t>
      </w:r>
    </w:p>
  </w:footnote>
  <w:footnote w:id="23">
    <w:p w14:paraId="30A1D1B6" w14:textId="77777777" w:rsidR="00334A3A" w:rsidRPr="009A70AE" w:rsidRDefault="00334A3A" w:rsidP="0041397F">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Član 3 Evropske konvencije o ljudskim pravima i osnovnim slobodama</w:t>
      </w:r>
      <w:r w:rsidR="00A959A8">
        <w:rPr>
          <w:sz w:val="16"/>
          <w:szCs w:val="16"/>
          <w:lang w:val="hr-HR"/>
        </w:rPr>
        <w:t>.</w:t>
      </w:r>
    </w:p>
  </w:footnote>
  <w:footnote w:id="24">
    <w:p w14:paraId="4AF6F3DB" w14:textId="77777777" w:rsidR="00334A3A" w:rsidRPr="009A70AE" w:rsidRDefault="00334A3A" w:rsidP="0041397F">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Član 5 stav 1 EKLJP</w:t>
      </w:r>
      <w:r w:rsidR="00A959A8">
        <w:rPr>
          <w:sz w:val="16"/>
          <w:szCs w:val="16"/>
          <w:lang w:val="hr-HR"/>
        </w:rPr>
        <w:t xml:space="preserve">: </w:t>
      </w:r>
      <w:r w:rsidR="00A959A8" w:rsidRPr="00A959A8">
        <w:rPr>
          <w:i/>
          <w:iCs/>
          <w:sz w:val="16"/>
          <w:szCs w:val="16"/>
          <w:lang w:val="hr-HR"/>
        </w:rPr>
        <w:t>„U</w:t>
      </w:r>
      <w:r w:rsidRPr="00A959A8">
        <w:rPr>
          <w:i/>
          <w:iCs/>
          <w:sz w:val="16"/>
          <w:szCs w:val="16"/>
          <w:lang w:val="hr-HR"/>
        </w:rPr>
        <w:t xml:space="preserve"> slučaju</w:t>
      </w:r>
      <w:r w:rsidRPr="009A70AE">
        <w:rPr>
          <w:i/>
          <w:sz w:val="16"/>
          <w:szCs w:val="16"/>
          <w:lang w:val="hr-HR"/>
        </w:rPr>
        <w:t xml:space="preserve"> zakonitog lišenj</w:t>
      </w:r>
      <w:r w:rsidR="00A959A8">
        <w:rPr>
          <w:i/>
          <w:sz w:val="16"/>
          <w:szCs w:val="16"/>
          <w:lang w:val="hr-HR"/>
        </w:rPr>
        <w:t>a</w:t>
      </w:r>
      <w:r w:rsidRPr="009A70AE">
        <w:rPr>
          <w:i/>
          <w:sz w:val="16"/>
          <w:szCs w:val="16"/>
          <w:lang w:val="hr-HR"/>
        </w:rPr>
        <w:t xml:space="preserve"> slobode na osnovu presude nadležnog suda, u slučaju zakonitog hapšenja ili lišenja slobode zbog neizvršenja zakonite sudske odluke ili radi obezbjeđenja ispunjenja neke obaveze propisane zakonom, u slučaju zakonitog hapšenja ili lišenja slobode radi privođenja lica pred nadležnu sudsku vlast zbog opravdane sumnje da je izvršilo krivično djelo, ili kada se to opravdano smatra potrebnim kako bi se preduprijedilo izvršenje krivičnog dijela ili bjekstvo po njegovom izvršenju, u slučaju lišenja slobode maloljetnog lica na osnovu zakonite odluke u svrhu vaspitnog nadzora ili zakonitog lišenja slobode radi njegovog privođenja nadležnom organu, u slučaju zakonitog lišenja slobode da bi se spriječilo širenje zaraznih bolesti, kao i zakonitog lišenja slobode duševno poremećenih lica, alkoholičara ili uživalaca droga ili skitnica, u slučaju zakonitog hapšenja ili lišenja slobode lica da bi se spriječio njegov neovlašćeni ulazak u zemlju, ili lica protiv koga se preduzimaju mjere u cilju deportacije ili ekstradicije</w:t>
      </w:r>
      <w:r w:rsidR="00A959A8">
        <w:rPr>
          <w:i/>
          <w:sz w:val="16"/>
          <w:szCs w:val="16"/>
          <w:lang w:val="hr-HR"/>
        </w:rPr>
        <w:t>.“</w:t>
      </w:r>
    </w:p>
  </w:footnote>
  <w:footnote w:id="25">
    <w:p w14:paraId="7EF5EFFF" w14:textId="77777777" w:rsidR="00334A3A" w:rsidRPr="00DD6111" w:rsidRDefault="00334A3A" w:rsidP="0041397F">
      <w:pPr>
        <w:pStyle w:val="FootnoteText"/>
        <w:rPr>
          <w:color w:val="000000" w:themeColor="text1"/>
          <w:sz w:val="16"/>
          <w:szCs w:val="16"/>
          <w:lang w:val="hr-HR"/>
        </w:rPr>
      </w:pPr>
      <w:r w:rsidRPr="009A70AE">
        <w:rPr>
          <w:rStyle w:val="FootnoteReference"/>
          <w:sz w:val="16"/>
          <w:szCs w:val="16"/>
          <w:lang w:val="hr-HR"/>
        </w:rPr>
        <w:footnoteRef/>
      </w:r>
      <w:r w:rsidRPr="009A70AE">
        <w:rPr>
          <w:sz w:val="16"/>
          <w:szCs w:val="16"/>
          <w:lang w:val="hr-HR"/>
        </w:rPr>
        <w:t xml:space="preserve"> Član 5 stav 2 EKLJP</w:t>
      </w:r>
      <w:r w:rsidR="00A959A8">
        <w:rPr>
          <w:sz w:val="16"/>
          <w:szCs w:val="16"/>
          <w:lang w:val="hr-HR"/>
        </w:rPr>
        <w:t>-a.</w:t>
      </w:r>
    </w:p>
  </w:footnote>
  <w:footnote w:id="26">
    <w:p w14:paraId="3C0508DE" w14:textId="77777777" w:rsidR="00334A3A" w:rsidRPr="00DD6111" w:rsidRDefault="00334A3A" w:rsidP="0041397F">
      <w:pPr>
        <w:pStyle w:val="FootnoteText"/>
        <w:rPr>
          <w:color w:val="000000" w:themeColor="text1"/>
          <w:sz w:val="16"/>
          <w:szCs w:val="16"/>
          <w:lang w:val="hr-HR"/>
        </w:rPr>
      </w:pPr>
      <w:r w:rsidRPr="00DD6111">
        <w:rPr>
          <w:rStyle w:val="FootnoteReference"/>
          <w:color w:val="000000" w:themeColor="text1"/>
          <w:sz w:val="16"/>
          <w:szCs w:val="16"/>
          <w:lang w:val="hr-HR"/>
        </w:rPr>
        <w:footnoteRef/>
      </w:r>
      <w:r w:rsidRPr="00DD6111">
        <w:rPr>
          <w:color w:val="000000" w:themeColor="text1"/>
          <w:sz w:val="16"/>
          <w:szCs w:val="16"/>
          <w:lang w:val="hr-HR"/>
        </w:rPr>
        <w:t xml:space="preserve"> </w:t>
      </w:r>
      <w:r w:rsidRPr="00675AC3">
        <w:rPr>
          <w:color w:val="000000" w:themeColor="text1"/>
          <w:sz w:val="16"/>
          <w:szCs w:val="16"/>
          <w:lang w:val="hr-HR"/>
        </w:rPr>
        <w:t>10</w:t>
      </w:r>
      <w:r w:rsidR="006226FB" w:rsidRPr="00675AC3">
        <w:rPr>
          <w:color w:val="000000" w:themeColor="text1"/>
          <w:sz w:val="16"/>
          <w:szCs w:val="16"/>
          <w:lang w:val="hr-HR"/>
        </w:rPr>
        <w:t xml:space="preserve">, </w:t>
      </w:r>
      <w:r w:rsidRPr="00675AC3">
        <w:rPr>
          <w:color w:val="000000" w:themeColor="text1"/>
          <w:sz w:val="16"/>
          <w:szCs w:val="16"/>
          <w:lang w:val="hr-HR"/>
        </w:rPr>
        <w:t>3.</w:t>
      </w:r>
      <w:r w:rsidRPr="00DD6111">
        <w:rPr>
          <w:color w:val="000000" w:themeColor="text1"/>
          <w:sz w:val="16"/>
          <w:szCs w:val="16"/>
          <w:lang w:val="hr-HR"/>
        </w:rPr>
        <w:t xml:space="preserve"> Evropska zatvorska pravila</w:t>
      </w:r>
      <w:r w:rsidR="00A959A8">
        <w:rPr>
          <w:color w:val="000000" w:themeColor="text1"/>
          <w:sz w:val="16"/>
          <w:szCs w:val="16"/>
          <w:lang w:val="hr-HR"/>
        </w:rPr>
        <w:t>.</w:t>
      </w:r>
    </w:p>
  </w:footnote>
  <w:footnote w:id="27">
    <w:p w14:paraId="2831F09C" w14:textId="77777777" w:rsidR="00334A3A" w:rsidRPr="009A70AE" w:rsidRDefault="00334A3A" w:rsidP="0041397F">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I dio, Temeljna načela br.</w:t>
      </w:r>
      <w:r w:rsidR="00A959A8">
        <w:rPr>
          <w:sz w:val="16"/>
          <w:szCs w:val="16"/>
          <w:lang w:val="hr-HR"/>
        </w:rPr>
        <w:t xml:space="preserve"> </w:t>
      </w:r>
      <w:r w:rsidRPr="009A70AE">
        <w:rPr>
          <w:sz w:val="16"/>
          <w:szCs w:val="16"/>
          <w:lang w:val="hr-HR"/>
        </w:rPr>
        <w:t>1, 2 i 6, Evropska zatvorska pravila</w:t>
      </w:r>
      <w:r w:rsidR="00A959A8">
        <w:rPr>
          <w:sz w:val="16"/>
          <w:szCs w:val="16"/>
          <w:lang w:val="hr-HR"/>
        </w:rPr>
        <w:t>.</w:t>
      </w:r>
    </w:p>
  </w:footnote>
  <w:footnote w:id="28">
    <w:p w14:paraId="1EE860D9" w14:textId="77777777" w:rsidR="00334A3A" w:rsidRPr="009A70AE" w:rsidRDefault="00334A3A" w:rsidP="0041397F">
      <w:pPr>
        <w:pStyle w:val="FootnoteText"/>
        <w:rPr>
          <w:sz w:val="16"/>
          <w:szCs w:val="16"/>
          <w:lang w:val="hr-HR"/>
        </w:rPr>
      </w:pPr>
      <w:r w:rsidRPr="009A70AE">
        <w:rPr>
          <w:rStyle w:val="FootnoteReference"/>
          <w:sz w:val="16"/>
          <w:szCs w:val="16"/>
          <w:lang w:val="hr-HR"/>
        </w:rPr>
        <w:footnoteRef/>
      </w:r>
      <w:r>
        <w:rPr>
          <w:sz w:val="16"/>
          <w:szCs w:val="16"/>
          <w:lang w:val="hr-HR"/>
        </w:rPr>
        <w:t xml:space="preserve"> II dio, Us</w:t>
      </w:r>
      <w:r w:rsidRPr="009A70AE">
        <w:rPr>
          <w:sz w:val="16"/>
          <w:szCs w:val="16"/>
          <w:lang w:val="hr-HR"/>
        </w:rPr>
        <w:t>lovi za zatvaranje, 18.1., Ibidem</w:t>
      </w:r>
      <w:r w:rsidR="00A959A8">
        <w:rPr>
          <w:sz w:val="16"/>
          <w:szCs w:val="16"/>
          <w:lang w:val="hr-HR"/>
        </w:rPr>
        <w:t>.</w:t>
      </w:r>
    </w:p>
  </w:footnote>
  <w:footnote w:id="29">
    <w:p w14:paraId="53D825F2" w14:textId="77777777" w:rsidR="00F35B75" w:rsidRPr="00F35B75" w:rsidRDefault="00F35B75">
      <w:pPr>
        <w:pStyle w:val="FootnoteText"/>
        <w:rPr>
          <w:sz w:val="16"/>
          <w:szCs w:val="16"/>
          <w:lang w:val="bs-Latn-BA"/>
        </w:rPr>
      </w:pPr>
      <w:r>
        <w:rPr>
          <w:rStyle w:val="FootnoteReference"/>
        </w:rPr>
        <w:footnoteRef/>
      </w:r>
      <w:r w:rsidR="007D0CEA" w:rsidRPr="00597D8F">
        <w:rPr>
          <w:sz w:val="16"/>
          <w:szCs w:val="16"/>
          <w:lang w:val="fr-FR"/>
        </w:rPr>
        <w:t xml:space="preserve"> </w:t>
      </w:r>
      <w:r w:rsidRPr="00597D8F">
        <w:rPr>
          <w:sz w:val="16"/>
          <w:szCs w:val="16"/>
          <w:lang w:val="fr-FR"/>
        </w:rPr>
        <w:t>Preuzeto</w:t>
      </w:r>
      <w:r w:rsidR="007D0CEA" w:rsidRPr="00597D8F">
        <w:rPr>
          <w:sz w:val="16"/>
          <w:szCs w:val="16"/>
          <w:lang w:val="fr-FR"/>
        </w:rPr>
        <w:t xml:space="preserve">: </w:t>
      </w:r>
      <w:r w:rsidRPr="00597D8F">
        <w:rPr>
          <w:sz w:val="16"/>
          <w:szCs w:val="16"/>
          <w:lang w:val="fr-FR"/>
        </w:rPr>
        <w:t>https://www.irmct.org/sites/default/files/documents/Standardna-minimalna-pravila-Ujedinjenih-naroda-za-postupanje-sa-zatvorenicima-Mandela-rules.pdf</w:t>
      </w:r>
      <w:r w:rsidR="007D0CEA">
        <w:rPr>
          <w:sz w:val="16"/>
          <w:szCs w:val="16"/>
          <w:lang w:val="hr-HR" w:eastAsia="bs-Latn-BA"/>
        </w:rPr>
        <w:t>.</w:t>
      </w:r>
    </w:p>
  </w:footnote>
  <w:footnote w:id="30">
    <w:p w14:paraId="263488D6" w14:textId="77777777" w:rsidR="00334A3A" w:rsidRPr="009A70AE" w:rsidRDefault="00334A3A" w:rsidP="0035784A">
      <w:pPr>
        <w:rPr>
          <w:sz w:val="16"/>
          <w:szCs w:val="16"/>
          <w:lang w:val="hr-HR" w:eastAsia="bs-Latn-BA"/>
        </w:rPr>
      </w:pPr>
      <w:r w:rsidRPr="009A70AE">
        <w:rPr>
          <w:rStyle w:val="FootnoteReference"/>
          <w:sz w:val="16"/>
          <w:szCs w:val="16"/>
          <w:lang w:val="hr-HR"/>
        </w:rPr>
        <w:footnoteRef/>
      </w:r>
      <w:r w:rsidRPr="009A70AE">
        <w:rPr>
          <w:sz w:val="16"/>
          <w:szCs w:val="16"/>
          <w:lang w:val="hr-HR"/>
        </w:rPr>
        <w:t xml:space="preserve"> </w:t>
      </w:r>
      <w:r w:rsidRPr="009A70AE">
        <w:rPr>
          <w:sz w:val="16"/>
          <w:szCs w:val="16"/>
          <w:lang w:val="hr-HR" w:eastAsia="bs-Latn-BA"/>
        </w:rPr>
        <w:t>Aneks 4 Opšteg okvirnog sporazuma za mir u Bosni i Hercegovini</w:t>
      </w:r>
      <w:r w:rsidR="007D0CEA">
        <w:rPr>
          <w:sz w:val="16"/>
          <w:szCs w:val="16"/>
          <w:lang w:val="hr-HR" w:eastAsia="bs-Latn-BA"/>
        </w:rPr>
        <w:t>.</w:t>
      </w:r>
    </w:p>
  </w:footnote>
  <w:footnote w:id="31">
    <w:p w14:paraId="48723E00"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Član </w:t>
      </w:r>
      <w:r w:rsidR="00675AC3">
        <w:rPr>
          <w:sz w:val="16"/>
          <w:szCs w:val="16"/>
          <w:lang w:val="hr-HR"/>
        </w:rPr>
        <w:t>2,</w:t>
      </w:r>
      <w:r w:rsidRPr="009A70AE">
        <w:rPr>
          <w:sz w:val="16"/>
          <w:szCs w:val="16"/>
          <w:lang w:val="hr-HR"/>
        </w:rPr>
        <w:t xml:space="preserve"> stav </w:t>
      </w:r>
      <w:r w:rsidR="00675AC3">
        <w:rPr>
          <w:sz w:val="16"/>
          <w:szCs w:val="16"/>
          <w:lang w:val="hr-HR"/>
        </w:rPr>
        <w:t>3,</w:t>
      </w:r>
      <w:r w:rsidRPr="009A70AE">
        <w:rPr>
          <w:sz w:val="16"/>
          <w:szCs w:val="16"/>
          <w:lang w:val="hr-HR"/>
        </w:rPr>
        <w:t xml:space="preserve"> tačka b) Ustava Bosne i Hercegovine</w:t>
      </w:r>
      <w:r w:rsidR="007D0CEA">
        <w:rPr>
          <w:sz w:val="16"/>
          <w:szCs w:val="16"/>
          <w:lang w:val="hr-HR"/>
        </w:rPr>
        <w:t>.</w:t>
      </w:r>
    </w:p>
  </w:footnote>
  <w:footnote w:id="32">
    <w:p w14:paraId="61C1720B"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w:t>
      </w:r>
      <w:r w:rsidR="00BD5FE0">
        <w:rPr>
          <w:sz w:val="16"/>
          <w:szCs w:val="16"/>
          <w:lang w:val="hr-HR"/>
        </w:rPr>
        <w:t>„</w:t>
      </w:r>
      <w:r w:rsidRPr="009A70AE">
        <w:rPr>
          <w:sz w:val="16"/>
          <w:szCs w:val="16"/>
          <w:lang w:val="hr-HR"/>
        </w:rPr>
        <w:t>Službeni glasnik Republike Srpske</w:t>
      </w:r>
      <w:r w:rsidR="00BD5FE0">
        <w:rPr>
          <w:sz w:val="16"/>
          <w:szCs w:val="16"/>
          <w:lang w:val="hr-HR"/>
        </w:rPr>
        <w:t>“</w:t>
      </w:r>
      <w:r w:rsidR="007D0CEA">
        <w:rPr>
          <w:sz w:val="16"/>
          <w:szCs w:val="16"/>
          <w:lang w:val="hr-HR"/>
        </w:rPr>
        <w:t>,</w:t>
      </w:r>
      <w:r w:rsidRPr="009A70AE">
        <w:rPr>
          <w:sz w:val="16"/>
          <w:szCs w:val="16"/>
          <w:lang w:val="hr-HR"/>
        </w:rPr>
        <w:t xml:space="preserve"> br. 21/92</w:t>
      </w:r>
      <w:r w:rsidR="007D0CEA">
        <w:rPr>
          <w:sz w:val="16"/>
          <w:szCs w:val="16"/>
          <w:lang w:val="hr-HR"/>
        </w:rPr>
        <w:t xml:space="preserve"> –</w:t>
      </w:r>
      <w:r w:rsidRPr="009A70AE">
        <w:rPr>
          <w:sz w:val="16"/>
          <w:szCs w:val="16"/>
          <w:lang w:val="hr-HR"/>
        </w:rPr>
        <w:t xml:space="preserve"> prečišćen tekst, 28/94, 8/96, 13/96, 16/96, 21/96, 21/02, 26/02, 30/02, 31/02, 69/02, 31/03, 98/03, 115/05, 117/05</w:t>
      </w:r>
      <w:r w:rsidR="007D0CEA">
        <w:rPr>
          <w:sz w:val="16"/>
          <w:szCs w:val="16"/>
          <w:lang w:val="hr-HR"/>
        </w:rPr>
        <w:t>.</w:t>
      </w:r>
    </w:p>
  </w:footnote>
  <w:footnote w:id="33">
    <w:p w14:paraId="55410D5A"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Član 14 Ustava Republike Srpske</w:t>
      </w:r>
      <w:r w:rsidR="007D0CEA">
        <w:rPr>
          <w:sz w:val="16"/>
          <w:szCs w:val="16"/>
          <w:lang w:val="hr-HR"/>
        </w:rPr>
        <w:t>.</w:t>
      </w:r>
    </w:p>
  </w:footnote>
  <w:footnote w:id="34">
    <w:p w14:paraId="3BAA0B1D"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w:t>
      </w:r>
      <w:r w:rsidR="00BD5FE0">
        <w:rPr>
          <w:sz w:val="16"/>
          <w:szCs w:val="16"/>
          <w:lang w:val="hr-HR"/>
        </w:rPr>
        <w:t>„</w:t>
      </w:r>
      <w:r w:rsidRPr="009A70AE">
        <w:rPr>
          <w:sz w:val="16"/>
          <w:szCs w:val="16"/>
          <w:lang w:val="hr-HR"/>
        </w:rPr>
        <w:t>Službeni glasnik Federacije Bosne i Hercegovine</w:t>
      </w:r>
      <w:r w:rsidR="00BD5FE0">
        <w:rPr>
          <w:sz w:val="16"/>
          <w:szCs w:val="16"/>
          <w:lang w:val="hr-HR"/>
        </w:rPr>
        <w:t>“</w:t>
      </w:r>
      <w:r w:rsidRPr="009A70AE">
        <w:rPr>
          <w:sz w:val="16"/>
          <w:szCs w:val="16"/>
          <w:lang w:val="hr-HR"/>
        </w:rPr>
        <w:t>, br. 21/92 – prečišćen tekst 28/94, 8/96, 13/96, 15/96, 16/96, 21/96, 21/02, 26/02, 30/02, 31/02, 69/02, 63/03, 9/04, 20/04, 20/04, 33/04, 71/05, 72/05, 88/08, 79/22, 80/22 i 31/23</w:t>
      </w:r>
      <w:r w:rsidR="007D0CEA">
        <w:rPr>
          <w:sz w:val="16"/>
          <w:szCs w:val="16"/>
          <w:lang w:val="hr-HR"/>
        </w:rPr>
        <w:t>.</w:t>
      </w:r>
    </w:p>
  </w:footnote>
  <w:footnote w:id="35">
    <w:p w14:paraId="05793413" w14:textId="77777777" w:rsidR="00334A3A" w:rsidRPr="00FD43BA"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Član </w:t>
      </w:r>
      <w:r w:rsidRPr="00FD43BA">
        <w:rPr>
          <w:sz w:val="16"/>
          <w:szCs w:val="16"/>
          <w:lang w:val="hr-HR"/>
        </w:rPr>
        <w:t>1</w:t>
      </w:r>
      <w:r w:rsidR="0093022E">
        <w:rPr>
          <w:sz w:val="16"/>
          <w:szCs w:val="16"/>
          <w:lang w:val="hr-HR"/>
        </w:rPr>
        <w:t>,</w:t>
      </w:r>
      <w:r w:rsidRPr="00FD43BA">
        <w:rPr>
          <w:sz w:val="16"/>
          <w:szCs w:val="16"/>
          <w:lang w:val="hr-HR"/>
        </w:rPr>
        <w:t xml:space="preserve"> stav 2</w:t>
      </w:r>
      <w:r w:rsidR="0093022E">
        <w:rPr>
          <w:sz w:val="16"/>
          <w:szCs w:val="16"/>
          <w:lang w:val="hr-HR"/>
        </w:rPr>
        <w:t>,</w:t>
      </w:r>
      <w:r w:rsidRPr="00FD43BA">
        <w:rPr>
          <w:sz w:val="16"/>
          <w:szCs w:val="16"/>
          <w:lang w:val="hr-HR"/>
        </w:rPr>
        <w:t xml:space="preserve"> tačka</w:t>
      </w:r>
      <w:r w:rsidR="00E97A68">
        <w:rPr>
          <w:sz w:val="16"/>
          <w:szCs w:val="16"/>
          <w:lang w:val="hr-HR"/>
        </w:rPr>
        <w:t xml:space="preserve"> </w:t>
      </w:r>
      <w:r w:rsidRPr="00FD43BA">
        <w:rPr>
          <w:sz w:val="16"/>
          <w:szCs w:val="16"/>
          <w:lang w:val="hr-HR"/>
        </w:rPr>
        <w:t>f) Ustava Federacije Bosne i Hercegovine</w:t>
      </w:r>
      <w:r w:rsidR="007D0CEA">
        <w:rPr>
          <w:sz w:val="16"/>
          <w:szCs w:val="16"/>
          <w:lang w:val="hr-HR"/>
        </w:rPr>
        <w:t>.</w:t>
      </w:r>
    </w:p>
  </w:footnote>
  <w:footnote w:id="36">
    <w:p w14:paraId="15CF7CE5" w14:textId="77777777" w:rsidR="00334A3A" w:rsidRPr="00FD43BA" w:rsidRDefault="00334A3A">
      <w:pPr>
        <w:pStyle w:val="FootnoteText"/>
        <w:rPr>
          <w:lang w:val="bs-Latn-BA"/>
        </w:rPr>
      </w:pPr>
      <w:r w:rsidRPr="00FD43BA">
        <w:rPr>
          <w:rStyle w:val="FootnoteReference"/>
          <w:sz w:val="16"/>
          <w:szCs w:val="16"/>
        </w:rPr>
        <w:footnoteRef/>
      </w:r>
      <w:r w:rsidRPr="00FD43BA">
        <w:rPr>
          <w:sz w:val="16"/>
          <w:szCs w:val="16"/>
        </w:rPr>
        <w:t xml:space="preserve"> </w:t>
      </w:r>
      <w:r w:rsidRPr="00FD43BA">
        <w:rPr>
          <w:sz w:val="16"/>
          <w:szCs w:val="16"/>
          <w:lang w:val="bs-Latn-BA"/>
        </w:rPr>
        <w:t>Član 13</w:t>
      </w:r>
      <w:r w:rsidR="0093022E">
        <w:rPr>
          <w:sz w:val="16"/>
          <w:szCs w:val="16"/>
          <w:lang w:val="bs-Latn-BA"/>
        </w:rPr>
        <w:t>,</w:t>
      </w:r>
      <w:r w:rsidRPr="00FD43BA">
        <w:rPr>
          <w:sz w:val="16"/>
          <w:szCs w:val="16"/>
          <w:lang w:val="bs-Latn-BA"/>
        </w:rPr>
        <w:t xml:space="preserve"> stav 4. Statuta Brčko distrikta Bosne i Hercegovin</w:t>
      </w:r>
      <w:r w:rsidR="0093022E">
        <w:rPr>
          <w:sz w:val="16"/>
          <w:szCs w:val="16"/>
          <w:lang w:val="bs-Latn-BA"/>
        </w:rPr>
        <w:t>e.</w:t>
      </w:r>
    </w:p>
  </w:footnote>
  <w:footnote w:id="37">
    <w:p w14:paraId="53F71550"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„Službeni glasnik Republike Srpske“, br. 64/17,104/2018 –</w:t>
      </w:r>
      <w:r w:rsidR="007D0CEA">
        <w:rPr>
          <w:sz w:val="16"/>
          <w:szCs w:val="16"/>
          <w:lang w:val="hr-HR"/>
        </w:rPr>
        <w:t xml:space="preserve"> </w:t>
      </w:r>
      <w:r w:rsidRPr="009A70AE">
        <w:rPr>
          <w:sz w:val="16"/>
          <w:szCs w:val="16"/>
          <w:lang w:val="hr-HR"/>
        </w:rPr>
        <w:t>odluka Ustavnog suda, 15/2021 i 73/2023</w:t>
      </w:r>
      <w:r w:rsidR="007D0CEA">
        <w:rPr>
          <w:sz w:val="16"/>
          <w:szCs w:val="16"/>
          <w:lang w:val="hr-HR"/>
        </w:rPr>
        <w:t>.</w:t>
      </w:r>
    </w:p>
  </w:footnote>
  <w:footnote w:id="38">
    <w:p w14:paraId="48F979C6"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„Službene novine Federacije Bosne i Hercegovine“, br. 36/03, 37/03, 21/04, 69/04, 18/05, 42/10, 42/11, 59/14, 76/14,46/2014,75/2017 i 31/2023</w:t>
      </w:r>
      <w:r w:rsidR="007D0CEA">
        <w:rPr>
          <w:sz w:val="16"/>
          <w:szCs w:val="16"/>
          <w:lang w:val="hr-HR"/>
        </w:rPr>
        <w:t>.</w:t>
      </w:r>
    </w:p>
  </w:footnote>
  <w:footnote w:id="39">
    <w:p w14:paraId="25C1875C"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„Službeni glasnik Brčko distrikta Bosne i Hercegovine“, br</w:t>
      </w:r>
      <w:r w:rsidR="0093022E">
        <w:rPr>
          <w:sz w:val="16"/>
          <w:szCs w:val="16"/>
          <w:lang w:val="hr-HR"/>
        </w:rPr>
        <w:t xml:space="preserve">. </w:t>
      </w:r>
      <w:r w:rsidRPr="009A70AE">
        <w:rPr>
          <w:sz w:val="16"/>
          <w:szCs w:val="16"/>
          <w:lang w:val="hr-HR"/>
        </w:rPr>
        <w:t>19/2020</w:t>
      </w:r>
      <w:r w:rsidR="007D0CEA">
        <w:rPr>
          <w:sz w:val="16"/>
          <w:szCs w:val="16"/>
          <w:lang w:val="hr-HR"/>
        </w:rPr>
        <w:t xml:space="preserve"> – </w:t>
      </w:r>
      <w:r w:rsidRPr="009A70AE">
        <w:rPr>
          <w:sz w:val="16"/>
          <w:szCs w:val="16"/>
          <w:lang w:val="hr-HR"/>
        </w:rPr>
        <w:t>prečišćen tekst</w:t>
      </w:r>
      <w:r w:rsidR="007D0CEA">
        <w:rPr>
          <w:sz w:val="16"/>
          <w:szCs w:val="16"/>
          <w:lang w:val="hr-HR"/>
        </w:rPr>
        <w:t>.</w:t>
      </w:r>
    </w:p>
  </w:footnote>
  <w:footnote w:id="40">
    <w:p w14:paraId="0C729384"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„Službeni glasnik Republike Srpske“, br.</w:t>
      </w:r>
      <w:r w:rsidR="007D0CEA">
        <w:rPr>
          <w:sz w:val="16"/>
          <w:szCs w:val="16"/>
          <w:lang w:val="hr-HR"/>
        </w:rPr>
        <w:t xml:space="preserve"> </w:t>
      </w:r>
      <w:r w:rsidRPr="009A70AE">
        <w:rPr>
          <w:sz w:val="16"/>
          <w:szCs w:val="16"/>
          <w:lang w:val="hr-HR"/>
        </w:rPr>
        <w:t>63/14, 36/2015</w:t>
      </w:r>
      <w:r w:rsidR="007D0CEA">
        <w:rPr>
          <w:sz w:val="16"/>
          <w:szCs w:val="16"/>
          <w:lang w:val="hr-HR"/>
        </w:rPr>
        <w:t xml:space="preserve"> – </w:t>
      </w:r>
      <w:r w:rsidRPr="009A70AE">
        <w:rPr>
          <w:sz w:val="16"/>
          <w:szCs w:val="16"/>
          <w:lang w:val="hr-HR"/>
        </w:rPr>
        <w:t>odluka Ustavnog suda,</w:t>
      </w:r>
      <w:r w:rsidR="007D0CEA">
        <w:rPr>
          <w:sz w:val="16"/>
          <w:szCs w:val="16"/>
          <w:lang w:val="hr-HR"/>
        </w:rPr>
        <w:t xml:space="preserve"> </w:t>
      </w:r>
      <w:r w:rsidRPr="009A70AE">
        <w:rPr>
          <w:sz w:val="16"/>
          <w:szCs w:val="16"/>
          <w:lang w:val="hr-HR"/>
        </w:rPr>
        <w:t>110/2016, 100/2017, 19/2021 i 90/2023</w:t>
      </w:r>
      <w:r w:rsidR="007D0CEA">
        <w:rPr>
          <w:sz w:val="16"/>
          <w:szCs w:val="16"/>
          <w:lang w:val="hr-HR"/>
        </w:rPr>
        <w:t>.</w:t>
      </w:r>
    </w:p>
  </w:footnote>
  <w:footnote w:id="41">
    <w:p w14:paraId="2291E02F"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„Službene novine Federacije Bosne i Hercegovine“, br. 63/14 i 37/2010</w:t>
      </w:r>
      <w:r w:rsidR="007D0CEA">
        <w:rPr>
          <w:sz w:val="16"/>
          <w:szCs w:val="16"/>
          <w:lang w:val="hr-HR"/>
        </w:rPr>
        <w:t xml:space="preserve"> – </w:t>
      </w:r>
      <w:r w:rsidRPr="009A70AE">
        <w:rPr>
          <w:sz w:val="16"/>
          <w:szCs w:val="16"/>
          <w:lang w:val="hr-HR"/>
        </w:rPr>
        <w:t>ispravka</w:t>
      </w:r>
      <w:r w:rsidR="007D0CEA">
        <w:rPr>
          <w:sz w:val="16"/>
          <w:szCs w:val="16"/>
          <w:lang w:val="hr-HR"/>
        </w:rPr>
        <w:t>.</w:t>
      </w:r>
    </w:p>
  </w:footnote>
  <w:footnote w:id="42">
    <w:p w14:paraId="51522B83" w14:textId="77777777" w:rsidR="00334A3A" w:rsidRPr="009A70AE" w:rsidRDefault="00334A3A" w:rsidP="0035784A">
      <w:pPr>
        <w:rPr>
          <w:sz w:val="16"/>
          <w:szCs w:val="16"/>
          <w:lang w:val="hr-HR"/>
        </w:rPr>
      </w:pPr>
      <w:r w:rsidRPr="009A70AE">
        <w:rPr>
          <w:rStyle w:val="FootnoteReference"/>
          <w:sz w:val="16"/>
          <w:szCs w:val="16"/>
          <w:lang w:val="hr-HR"/>
        </w:rPr>
        <w:footnoteRef/>
      </w:r>
      <w:r w:rsidRPr="009A70AE">
        <w:rPr>
          <w:sz w:val="16"/>
          <w:szCs w:val="16"/>
          <w:lang w:val="hr-HR"/>
        </w:rPr>
        <w:t xml:space="preserve"> „Službeni glasnik Brčko distrikta Bosne i Hercegovine“, br. 24/07, 29/16 i 6/22</w:t>
      </w:r>
      <w:r w:rsidR="007D0CEA">
        <w:rPr>
          <w:sz w:val="16"/>
          <w:szCs w:val="16"/>
          <w:lang w:val="hr-HR"/>
        </w:rPr>
        <w:t>.</w:t>
      </w:r>
    </w:p>
  </w:footnote>
  <w:footnote w:id="43">
    <w:p w14:paraId="585C2285"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„Službeni glasnik Republike Srpske“</w:t>
      </w:r>
      <w:r w:rsidR="007D0CEA">
        <w:rPr>
          <w:sz w:val="16"/>
          <w:szCs w:val="16"/>
          <w:lang w:val="hr-HR"/>
        </w:rPr>
        <w:t>,</w:t>
      </w:r>
      <w:r w:rsidRPr="009A70AE">
        <w:rPr>
          <w:sz w:val="16"/>
          <w:szCs w:val="16"/>
          <w:lang w:val="hr-HR"/>
        </w:rPr>
        <w:t xml:space="preserve"> br. 53/12, 91/17, 66/18 i 15/2021</w:t>
      </w:r>
      <w:r w:rsidR="007D0CEA">
        <w:rPr>
          <w:sz w:val="16"/>
          <w:szCs w:val="16"/>
          <w:lang w:val="hr-HR"/>
        </w:rPr>
        <w:t>.</w:t>
      </w:r>
    </w:p>
  </w:footnote>
  <w:footnote w:id="44">
    <w:p w14:paraId="61A531AA"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„Službene novine Federacije Bosne i Hercegovine“</w:t>
      </w:r>
      <w:r w:rsidR="007D0CEA">
        <w:rPr>
          <w:sz w:val="16"/>
          <w:szCs w:val="16"/>
          <w:lang w:val="hr-HR"/>
        </w:rPr>
        <w:t>,</w:t>
      </w:r>
      <w:r w:rsidRPr="009A70AE">
        <w:rPr>
          <w:sz w:val="16"/>
          <w:szCs w:val="16"/>
          <w:lang w:val="hr-HR"/>
        </w:rPr>
        <w:t xml:space="preserve"> br.</w:t>
      </w:r>
      <w:r w:rsidR="007D0CEA">
        <w:rPr>
          <w:sz w:val="16"/>
          <w:szCs w:val="16"/>
          <w:lang w:val="hr-HR"/>
        </w:rPr>
        <w:t xml:space="preserve"> </w:t>
      </w:r>
      <w:r w:rsidRPr="009A70AE">
        <w:rPr>
          <w:sz w:val="16"/>
          <w:szCs w:val="16"/>
          <w:lang w:val="hr-HR"/>
        </w:rPr>
        <w:t>35/03, 37/03, 56/03, 78/04, 28/05, 55/06, 27/07, 53/07, 09/09, 12/10, 08/13, 59/14 i 74/2020</w:t>
      </w:r>
      <w:r w:rsidR="007D0CEA">
        <w:rPr>
          <w:sz w:val="16"/>
          <w:szCs w:val="16"/>
          <w:lang w:val="hr-HR"/>
        </w:rPr>
        <w:t>.</w:t>
      </w:r>
    </w:p>
  </w:footnote>
  <w:footnote w:id="45">
    <w:p w14:paraId="196F2F6F"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„Službeni glasnik Brčko distrikta Bosne i Hercegovine“</w:t>
      </w:r>
      <w:r w:rsidR="007D0CEA">
        <w:rPr>
          <w:sz w:val="16"/>
          <w:szCs w:val="16"/>
          <w:lang w:val="hr-HR"/>
        </w:rPr>
        <w:t>,</w:t>
      </w:r>
      <w:r w:rsidRPr="009A70AE">
        <w:rPr>
          <w:sz w:val="16"/>
          <w:szCs w:val="16"/>
          <w:lang w:val="hr-HR"/>
        </w:rPr>
        <w:t xml:space="preserve"> br.</w:t>
      </w:r>
      <w:r w:rsidR="007D0CEA">
        <w:rPr>
          <w:sz w:val="16"/>
          <w:szCs w:val="16"/>
          <w:lang w:val="hr-HR"/>
        </w:rPr>
        <w:t xml:space="preserve"> </w:t>
      </w:r>
      <w:r w:rsidRPr="009A70AE">
        <w:rPr>
          <w:sz w:val="16"/>
          <w:szCs w:val="16"/>
          <w:lang w:val="hr-HR"/>
        </w:rPr>
        <w:t>34/13</w:t>
      </w:r>
      <w:r w:rsidR="007D0CEA">
        <w:rPr>
          <w:sz w:val="16"/>
          <w:szCs w:val="16"/>
          <w:lang w:val="hr-HR"/>
        </w:rPr>
        <w:t xml:space="preserve"> –</w:t>
      </w:r>
      <w:r w:rsidRPr="009A70AE">
        <w:rPr>
          <w:sz w:val="16"/>
          <w:szCs w:val="16"/>
          <w:lang w:val="hr-HR"/>
        </w:rPr>
        <w:t xml:space="preserve"> prečišćen tekst, 27/14, 3/2019 i 16/2020</w:t>
      </w:r>
      <w:r w:rsidR="007D0CEA">
        <w:rPr>
          <w:sz w:val="16"/>
          <w:szCs w:val="16"/>
          <w:lang w:val="hr-HR"/>
        </w:rPr>
        <w:t>.</w:t>
      </w:r>
    </w:p>
  </w:footnote>
  <w:footnote w:id="46">
    <w:p w14:paraId="597B85A5"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„Službeni glasnik Republike Srpske“, br. 57/16, 110/16, 58/2019, 82/2019,18/2022 – odluka Ustavnog suda i 22/2023</w:t>
      </w:r>
      <w:r w:rsidR="007D0CEA">
        <w:rPr>
          <w:sz w:val="16"/>
          <w:szCs w:val="16"/>
          <w:lang w:val="hr-HR"/>
        </w:rPr>
        <w:t>.</w:t>
      </w:r>
    </w:p>
  </w:footnote>
  <w:footnote w:id="47">
    <w:p w14:paraId="72C3005A"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„Službene novine Federacije Bosne i Hercegovine“, br</w:t>
      </w:r>
      <w:r w:rsidR="007D0CEA">
        <w:rPr>
          <w:sz w:val="16"/>
          <w:szCs w:val="16"/>
          <w:lang w:val="hr-HR"/>
        </w:rPr>
        <w:t>.</w:t>
      </w:r>
      <w:r w:rsidRPr="009A70AE">
        <w:rPr>
          <w:sz w:val="16"/>
          <w:szCs w:val="16"/>
          <w:lang w:val="hr-HR"/>
        </w:rPr>
        <w:t xml:space="preserve"> 81/14 i 21/03</w:t>
      </w:r>
      <w:r w:rsidR="007D0CEA">
        <w:rPr>
          <w:sz w:val="16"/>
          <w:szCs w:val="16"/>
          <w:lang w:val="hr-HR"/>
        </w:rPr>
        <w:t>.</w:t>
      </w:r>
    </w:p>
  </w:footnote>
  <w:footnote w:id="48">
    <w:p w14:paraId="3DF16EBD"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„Službeni glasnik Brčko distrikta Bosne i Hercegovine“, </w:t>
      </w:r>
      <w:r w:rsidRPr="009A70AE">
        <w:rPr>
          <w:iCs/>
          <w:sz w:val="16"/>
          <w:szCs w:val="16"/>
          <w:lang w:val="hr-HR"/>
        </w:rPr>
        <w:t>br. 18/2020</w:t>
      </w:r>
      <w:r w:rsidR="007D0CEA">
        <w:rPr>
          <w:iCs/>
          <w:sz w:val="16"/>
          <w:szCs w:val="16"/>
          <w:lang w:val="hr-HR"/>
        </w:rPr>
        <w:t xml:space="preserve"> – </w:t>
      </w:r>
      <w:r w:rsidRPr="009A70AE">
        <w:rPr>
          <w:iCs/>
          <w:sz w:val="16"/>
          <w:szCs w:val="16"/>
          <w:lang w:val="hr-HR"/>
        </w:rPr>
        <w:t>prečišćen tekst, 41/2020, 6/2021 i 6/2023</w:t>
      </w:r>
      <w:r w:rsidR="007D0CEA">
        <w:rPr>
          <w:iCs/>
          <w:sz w:val="16"/>
          <w:szCs w:val="16"/>
          <w:lang w:val="hr-HR"/>
        </w:rPr>
        <w:t>.</w:t>
      </w:r>
    </w:p>
  </w:footnote>
  <w:footnote w:id="49">
    <w:p w14:paraId="72320DD1"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„Službeni glasnik Bosne i Hercegovine“, br. 6/06, 75/06, 44/07, 84/09, 48/10, 18/13, 8/17, 89/17, 9/18 i 46/23</w:t>
      </w:r>
      <w:r w:rsidR="007D0CEA">
        <w:rPr>
          <w:sz w:val="16"/>
          <w:szCs w:val="16"/>
          <w:lang w:val="hr-HR"/>
        </w:rPr>
        <w:t>.</w:t>
      </w:r>
    </w:p>
  </w:footnote>
  <w:footnote w:id="50">
    <w:p w14:paraId="0548FDDF"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„Službeni glasnik Republike Srpske“, br. 11/15 i 58/19</w:t>
      </w:r>
      <w:r w:rsidR="007D0CEA">
        <w:rPr>
          <w:sz w:val="16"/>
          <w:szCs w:val="16"/>
          <w:lang w:val="hr-HR"/>
        </w:rPr>
        <w:t>.</w:t>
      </w:r>
    </w:p>
  </w:footnote>
  <w:footnote w:id="51">
    <w:p w14:paraId="5C3FF9B3"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w:t>
      </w:r>
      <w:r w:rsidR="0093022E">
        <w:rPr>
          <w:sz w:val="16"/>
          <w:szCs w:val="16"/>
          <w:lang w:val="hr-HR"/>
        </w:rPr>
        <w:t>„</w:t>
      </w:r>
      <w:r w:rsidRPr="009A70AE">
        <w:rPr>
          <w:sz w:val="16"/>
          <w:szCs w:val="16"/>
          <w:lang w:val="hr-HR"/>
        </w:rPr>
        <w:t>Službeni glasnik Brčko distrikta Bosne i Hercegovine</w:t>
      </w:r>
      <w:r w:rsidR="0093022E">
        <w:rPr>
          <w:sz w:val="16"/>
          <w:szCs w:val="16"/>
          <w:lang w:val="hr-HR"/>
        </w:rPr>
        <w:t>“</w:t>
      </w:r>
      <w:r w:rsidRPr="009A70AE">
        <w:rPr>
          <w:sz w:val="16"/>
          <w:szCs w:val="16"/>
          <w:lang w:val="hr-HR"/>
        </w:rPr>
        <w:t>, br. 32/09 i 14/10</w:t>
      </w:r>
      <w:r w:rsidR="007D0CEA">
        <w:rPr>
          <w:sz w:val="16"/>
          <w:szCs w:val="16"/>
          <w:lang w:val="hr-HR"/>
        </w:rPr>
        <w:t>.</w:t>
      </w:r>
    </w:p>
  </w:footnote>
  <w:footnote w:id="52">
    <w:p w14:paraId="1D5B2FE1"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„Službene novine Kantona Sarajevo“, br. 18/07, 7/08 i 34/2020</w:t>
      </w:r>
      <w:r w:rsidR="007D0CEA">
        <w:rPr>
          <w:sz w:val="16"/>
          <w:szCs w:val="16"/>
          <w:lang w:val="hr-HR"/>
        </w:rPr>
        <w:t>.</w:t>
      </w:r>
    </w:p>
  </w:footnote>
  <w:footnote w:id="53">
    <w:p w14:paraId="4E489B23" w14:textId="77777777" w:rsidR="00334A3A" w:rsidRPr="009A70AE" w:rsidRDefault="00334A3A" w:rsidP="0035784A">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„Službene novine Zeničko-dobojskog kantona“, br. 12/16</w:t>
      </w:r>
      <w:r w:rsidR="007D0CEA">
        <w:rPr>
          <w:sz w:val="16"/>
          <w:szCs w:val="16"/>
          <w:lang w:val="hr-HR"/>
        </w:rPr>
        <w:t xml:space="preserve"> – </w:t>
      </w:r>
      <w:r w:rsidRPr="009A70AE">
        <w:rPr>
          <w:sz w:val="16"/>
          <w:szCs w:val="16"/>
          <w:lang w:val="hr-HR"/>
        </w:rPr>
        <w:t>prečišćen tekst, 6/2017 i 10/2021</w:t>
      </w:r>
      <w:r w:rsidR="007D0CEA">
        <w:rPr>
          <w:sz w:val="16"/>
          <w:szCs w:val="16"/>
          <w:lang w:val="hr-HR"/>
        </w:rPr>
        <w:t>.</w:t>
      </w:r>
    </w:p>
  </w:footnote>
  <w:footnote w:id="54">
    <w:p w14:paraId="527463BB" w14:textId="77777777" w:rsidR="00334A3A" w:rsidRPr="009A70AE" w:rsidRDefault="00334A3A" w:rsidP="0035784A">
      <w:pPr>
        <w:pStyle w:val="FootnoteText"/>
        <w:rPr>
          <w:color w:val="000000" w:themeColor="text1"/>
          <w:sz w:val="16"/>
          <w:szCs w:val="16"/>
          <w:lang w:val="hr-HR"/>
        </w:rPr>
      </w:pPr>
      <w:r w:rsidRPr="009A70AE">
        <w:rPr>
          <w:rStyle w:val="FootnoteReference"/>
          <w:color w:val="000000" w:themeColor="text1"/>
          <w:sz w:val="16"/>
          <w:szCs w:val="16"/>
          <w:lang w:val="hr-HR"/>
        </w:rPr>
        <w:footnoteRef/>
      </w:r>
      <w:r w:rsidRPr="009A70AE">
        <w:rPr>
          <w:color w:val="000000" w:themeColor="text1"/>
          <w:sz w:val="16"/>
          <w:szCs w:val="16"/>
          <w:lang w:val="hr-HR"/>
        </w:rPr>
        <w:t xml:space="preserve"> ,,Službene novine Srednjobosanskog kantona“</w:t>
      </w:r>
      <w:r w:rsidR="007D0CEA">
        <w:rPr>
          <w:color w:val="000000" w:themeColor="text1"/>
          <w:sz w:val="16"/>
          <w:szCs w:val="16"/>
          <w:lang w:val="hr-HR"/>
        </w:rPr>
        <w:t>,</w:t>
      </w:r>
      <w:r w:rsidRPr="009A70AE">
        <w:rPr>
          <w:color w:val="000000" w:themeColor="text1"/>
          <w:sz w:val="16"/>
          <w:szCs w:val="16"/>
          <w:lang w:val="hr-HR"/>
        </w:rPr>
        <w:t xml:space="preserve"> br</w:t>
      </w:r>
      <w:r w:rsidR="007D0CEA">
        <w:rPr>
          <w:color w:val="000000" w:themeColor="text1"/>
          <w:sz w:val="16"/>
          <w:szCs w:val="16"/>
          <w:lang w:val="hr-HR"/>
        </w:rPr>
        <w:t>.</w:t>
      </w:r>
      <w:r w:rsidRPr="009A70AE">
        <w:rPr>
          <w:color w:val="000000" w:themeColor="text1"/>
          <w:sz w:val="16"/>
          <w:szCs w:val="16"/>
          <w:lang w:val="hr-HR"/>
        </w:rPr>
        <w:t xml:space="preserve"> 3/10</w:t>
      </w:r>
      <w:r w:rsidR="007D0CEA">
        <w:rPr>
          <w:color w:val="000000" w:themeColor="text1"/>
          <w:sz w:val="16"/>
          <w:szCs w:val="16"/>
          <w:lang w:val="hr-HR"/>
        </w:rPr>
        <w:t>.</w:t>
      </w:r>
    </w:p>
  </w:footnote>
  <w:footnote w:id="55">
    <w:p w14:paraId="5622EADA" w14:textId="77777777" w:rsidR="00334A3A" w:rsidRPr="009A70AE" w:rsidRDefault="00334A3A" w:rsidP="0035784A">
      <w:pPr>
        <w:pStyle w:val="FootnoteText"/>
        <w:rPr>
          <w:bCs/>
          <w:color w:val="000000" w:themeColor="text1"/>
          <w:sz w:val="16"/>
          <w:szCs w:val="16"/>
          <w:lang w:val="hr-HR"/>
        </w:rPr>
      </w:pPr>
      <w:r w:rsidRPr="009A70AE">
        <w:rPr>
          <w:rStyle w:val="FootnoteReference"/>
          <w:color w:val="000000" w:themeColor="text1"/>
          <w:sz w:val="16"/>
          <w:szCs w:val="16"/>
          <w:lang w:val="hr-HR"/>
        </w:rPr>
        <w:footnoteRef/>
      </w:r>
      <w:r w:rsidRPr="009A70AE">
        <w:rPr>
          <w:color w:val="000000" w:themeColor="text1"/>
          <w:sz w:val="16"/>
          <w:szCs w:val="16"/>
          <w:lang w:val="hr-HR"/>
        </w:rPr>
        <w:t xml:space="preserve"> „Službene novine</w:t>
      </w:r>
      <w:r w:rsidRPr="009A70AE">
        <w:rPr>
          <w:bCs/>
          <w:color w:val="000000" w:themeColor="text1"/>
          <w:sz w:val="16"/>
          <w:szCs w:val="16"/>
          <w:lang w:val="hr-HR"/>
        </w:rPr>
        <w:t xml:space="preserve"> Tuzlanskog </w:t>
      </w:r>
      <w:r w:rsidR="007D0CEA">
        <w:rPr>
          <w:bCs/>
          <w:color w:val="000000" w:themeColor="text1"/>
          <w:sz w:val="16"/>
          <w:szCs w:val="16"/>
          <w:lang w:val="hr-HR"/>
        </w:rPr>
        <w:t>k</w:t>
      </w:r>
      <w:r w:rsidRPr="009A70AE">
        <w:rPr>
          <w:bCs/>
          <w:color w:val="000000" w:themeColor="text1"/>
          <w:sz w:val="16"/>
          <w:szCs w:val="16"/>
          <w:lang w:val="hr-HR"/>
        </w:rPr>
        <w:t>antona</w:t>
      </w:r>
      <w:r w:rsidR="00676BEB">
        <w:rPr>
          <w:bCs/>
          <w:color w:val="000000" w:themeColor="text1"/>
          <w:sz w:val="16"/>
          <w:szCs w:val="16"/>
          <w:lang w:val="hr-HR"/>
        </w:rPr>
        <w:t>“</w:t>
      </w:r>
      <w:r w:rsidRPr="009A70AE">
        <w:rPr>
          <w:bCs/>
          <w:color w:val="000000" w:themeColor="text1"/>
          <w:sz w:val="16"/>
          <w:szCs w:val="16"/>
          <w:lang w:val="hr-HR"/>
        </w:rPr>
        <w:t>, br. 11/01, 11/07, 4/11 i 5/21</w:t>
      </w:r>
      <w:r w:rsidR="00676BEB">
        <w:rPr>
          <w:bCs/>
          <w:color w:val="000000" w:themeColor="text1"/>
          <w:sz w:val="16"/>
          <w:szCs w:val="16"/>
          <w:lang w:val="hr-HR"/>
        </w:rPr>
        <w:t>.</w:t>
      </w:r>
    </w:p>
  </w:footnote>
  <w:footnote w:id="56">
    <w:p w14:paraId="149898F2" w14:textId="77777777" w:rsidR="00334A3A" w:rsidRPr="009A70AE" w:rsidRDefault="00334A3A" w:rsidP="0035784A">
      <w:pPr>
        <w:pStyle w:val="FootnoteText"/>
        <w:rPr>
          <w:color w:val="000000" w:themeColor="text1"/>
          <w:sz w:val="16"/>
          <w:szCs w:val="16"/>
          <w:lang w:val="hr-HR"/>
        </w:rPr>
      </w:pPr>
      <w:r w:rsidRPr="009A70AE">
        <w:rPr>
          <w:rStyle w:val="FootnoteReference"/>
          <w:color w:val="000000" w:themeColor="text1"/>
          <w:sz w:val="16"/>
          <w:szCs w:val="16"/>
          <w:lang w:val="hr-HR"/>
        </w:rPr>
        <w:footnoteRef/>
      </w:r>
      <w:r w:rsidRPr="009A70AE">
        <w:rPr>
          <w:color w:val="000000" w:themeColor="text1"/>
          <w:sz w:val="16"/>
          <w:szCs w:val="16"/>
          <w:lang w:val="hr-HR"/>
        </w:rPr>
        <w:t xml:space="preserve"> „Službene novine Hercegovačko-neretvanskog kantona“, br</w:t>
      </w:r>
      <w:r w:rsidR="00676BEB">
        <w:rPr>
          <w:color w:val="000000" w:themeColor="text1"/>
          <w:sz w:val="16"/>
          <w:szCs w:val="16"/>
          <w:lang w:val="hr-HR"/>
        </w:rPr>
        <w:t>.</w:t>
      </w:r>
      <w:r w:rsidRPr="009A70AE">
        <w:rPr>
          <w:color w:val="000000" w:themeColor="text1"/>
          <w:sz w:val="16"/>
          <w:szCs w:val="16"/>
          <w:lang w:val="hr-HR"/>
        </w:rPr>
        <w:t xml:space="preserve"> 9/09</w:t>
      </w:r>
      <w:r w:rsidR="00676BEB">
        <w:rPr>
          <w:color w:val="000000" w:themeColor="text1"/>
          <w:sz w:val="16"/>
          <w:szCs w:val="16"/>
          <w:lang w:val="hr-HR"/>
        </w:rPr>
        <w:t>.</w:t>
      </w:r>
    </w:p>
  </w:footnote>
  <w:footnote w:id="57">
    <w:p w14:paraId="3D303708" w14:textId="77777777" w:rsidR="00334A3A" w:rsidRPr="009A70AE" w:rsidRDefault="00334A3A">
      <w:pPr>
        <w:pStyle w:val="FootnoteText"/>
        <w:rPr>
          <w:sz w:val="16"/>
          <w:szCs w:val="16"/>
          <w:lang w:val="bs-Latn-BA"/>
        </w:rPr>
      </w:pPr>
      <w:r w:rsidRPr="009A70AE">
        <w:rPr>
          <w:rStyle w:val="FootnoteReference"/>
          <w:sz w:val="16"/>
          <w:szCs w:val="16"/>
        </w:rPr>
        <w:footnoteRef/>
      </w:r>
      <w:r w:rsidRPr="009A70AE">
        <w:rPr>
          <w:sz w:val="16"/>
          <w:szCs w:val="16"/>
        </w:rPr>
        <w:t xml:space="preserve"> Član 2 Zakona o policiji i unutrašnjim poslovima Republike Srpske</w:t>
      </w:r>
      <w:r w:rsidR="00520BAF">
        <w:rPr>
          <w:sz w:val="16"/>
          <w:szCs w:val="16"/>
        </w:rPr>
        <w:t>.</w:t>
      </w:r>
    </w:p>
  </w:footnote>
  <w:footnote w:id="58">
    <w:p w14:paraId="7DBC13CE" w14:textId="77777777" w:rsidR="00334A3A" w:rsidRPr="009A70AE" w:rsidRDefault="00334A3A" w:rsidP="00F3226E">
      <w:pPr>
        <w:pStyle w:val="FootnoteText"/>
        <w:rPr>
          <w:sz w:val="16"/>
          <w:szCs w:val="16"/>
          <w:lang w:val="bs-Latn-BA"/>
        </w:rPr>
      </w:pPr>
      <w:r w:rsidRPr="009A70AE">
        <w:rPr>
          <w:rStyle w:val="FootnoteReference"/>
          <w:sz w:val="16"/>
          <w:szCs w:val="16"/>
        </w:rPr>
        <w:footnoteRef/>
      </w:r>
      <w:r w:rsidRPr="009A70AE">
        <w:rPr>
          <w:sz w:val="16"/>
          <w:szCs w:val="16"/>
        </w:rPr>
        <w:t xml:space="preserve"> Akt br</w:t>
      </w:r>
      <w:r w:rsidR="00DC015A">
        <w:rPr>
          <w:sz w:val="16"/>
          <w:szCs w:val="16"/>
        </w:rPr>
        <w:t>.</w:t>
      </w:r>
      <w:r w:rsidRPr="009A70AE">
        <w:rPr>
          <w:sz w:val="16"/>
          <w:szCs w:val="16"/>
        </w:rPr>
        <w:t xml:space="preserve"> S/M-2-1-052-5442/23 od 10.</w:t>
      </w:r>
      <w:r w:rsidR="00520BAF">
        <w:rPr>
          <w:sz w:val="16"/>
          <w:szCs w:val="16"/>
        </w:rPr>
        <w:t xml:space="preserve"> </w:t>
      </w:r>
      <w:r w:rsidRPr="009A70AE">
        <w:rPr>
          <w:sz w:val="16"/>
          <w:szCs w:val="16"/>
        </w:rPr>
        <w:t>1.</w:t>
      </w:r>
      <w:r w:rsidR="00520BAF">
        <w:rPr>
          <w:sz w:val="16"/>
          <w:szCs w:val="16"/>
        </w:rPr>
        <w:t xml:space="preserve"> </w:t>
      </w:r>
      <w:r w:rsidRPr="009A70AE">
        <w:rPr>
          <w:sz w:val="16"/>
          <w:szCs w:val="16"/>
        </w:rPr>
        <w:t>2024</w:t>
      </w:r>
      <w:r w:rsidR="00520BAF">
        <w:rPr>
          <w:sz w:val="16"/>
          <w:szCs w:val="16"/>
        </w:rPr>
        <w:t>.</w:t>
      </w:r>
      <w:r w:rsidRPr="009A70AE">
        <w:rPr>
          <w:sz w:val="16"/>
          <w:szCs w:val="16"/>
        </w:rPr>
        <w:t xml:space="preserve"> </w:t>
      </w:r>
      <w:r w:rsidR="00DC015A">
        <w:rPr>
          <w:sz w:val="16"/>
          <w:szCs w:val="16"/>
        </w:rPr>
        <w:t>g</w:t>
      </w:r>
      <w:r w:rsidRPr="009A70AE">
        <w:rPr>
          <w:sz w:val="16"/>
          <w:szCs w:val="16"/>
        </w:rPr>
        <w:t>odine</w:t>
      </w:r>
      <w:r w:rsidR="00520BAF">
        <w:rPr>
          <w:sz w:val="16"/>
          <w:szCs w:val="16"/>
        </w:rPr>
        <w:t>.</w:t>
      </w:r>
      <w:r w:rsidRPr="009A70AE">
        <w:rPr>
          <w:sz w:val="16"/>
          <w:szCs w:val="16"/>
        </w:rPr>
        <w:t xml:space="preserve"> </w:t>
      </w:r>
    </w:p>
  </w:footnote>
  <w:footnote w:id="59">
    <w:p w14:paraId="3350C73D" w14:textId="77777777" w:rsidR="00334A3A" w:rsidRPr="009A70AE" w:rsidRDefault="00334A3A" w:rsidP="00FF21A3">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w:t>
      </w:r>
      <w:r w:rsidR="00A01E63">
        <w:rPr>
          <w:sz w:val="16"/>
          <w:szCs w:val="16"/>
          <w:lang w:val="hr-HR"/>
        </w:rPr>
        <w:t>K</w:t>
      </w:r>
      <w:r w:rsidRPr="009A70AE">
        <w:rPr>
          <w:sz w:val="16"/>
          <w:szCs w:val="16"/>
          <w:lang w:val="hr-HR"/>
        </w:rPr>
        <w:t>omandir Policijske stanice Centar, Banja Luka, Milan Salamadija.</w:t>
      </w:r>
    </w:p>
  </w:footnote>
  <w:footnote w:id="60">
    <w:p w14:paraId="3CF83D50" w14:textId="77777777" w:rsidR="00334A3A" w:rsidRPr="00597D8F" w:rsidRDefault="00334A3A" w:rsidP="00FF21A3">
      <w:pPr>
        <w:pStyle w:val="FootnoteText"/>
        <w:rPr>
          <w:sz w:val="16"/>
          <w:szCs w:val="16"/>
          <w:lang w:val="bs-Latn-BA"/>
        </w:rPr>
      </w:pPr>
      <w:r w:rsidRPr="009A70AE">
        <w:rPr>
          <w:rStyle w:val="FootnoteReference"/>
          <w:sz w:val="16"/>
          <w:szCs w:val="16"/>
        </w:rPr>
        <w:footnoteRef/>
      </w:r>
      <w:r w:rsidRPr="00597D8F">
        <w:rPr>
          <w:sz w:val="16"/>
          <w:szCs w:val="16"/>
          <w:lang w:val="bs-Latn-BA"/>
        </w:rPr>
        <w:t xml:space="preserve"> </w:t>
      </w:r>
      <w:r w:rsidRPr="009A70AE">
        <w:rPr>
          <w:sz w:val="16"/>
          <w:szCs w:val="16"/>
          <w:lang w:val="hr-HR"/>
        </w:rPr>
        <w:t>89 policijskih službenika, 5 vođa sektora, 5 šefova smjena, 2 zamjenika, 4 pomoćnika, 8 krim inspektora, 1 radnik MTS i 1 čistačica</w:t>
      </w:r>
      <w:r w:rsidR="00A01E63">
        <w:rPr>
          <w:sz w:val="16"/>
          <w:szCs w:val="16"/>
          <w:lang w:val="hr-HR"/>
        </w:rPr>
        <w:t>.</w:t>
      </w:r>
    </w:p>
  </w:footnote>
  <w:footnote w:id="61">
    <w:p w14:paraId="1A54EAD9" w14:textId="77777777" w:rsidR="00334A3A" w:rsidRPr="009A70AE" w:rsidRDefault="00334A3A" w:rsidP="005144C2">
      <w:pPr>
        <w:pStyle w:val="FootnoteText"/>
        <w:rPr>
          <w:sz w:val="16"/>
          <w:szCs w:val="16"/>
          <w:lang w:val="hr-HR"/>
        </w:rPr>
      </w:pPr>
      <w:r w:rsidRPr="009A70AE">
        <w:rPr>
          <w:rStyle w:val="FootnoteReference"/>
          <w:sz w:val="16"/>
          <w:szCs w:val="16"/>
        </w:rPr>
        <w:footnoteRef/>
      </w:r>
      <w:r w:rsidRPr="00597D8F">
        <w:rPr>
          <w:sz w:val="16"/>
          <w:szCs w:val="16"/>
          <w:lang w:val="bs-Latn-BA"/>
        </w:rPr>
        <w:t xml:space="preserve"> </w:t>
      </w:r>
      <w:r w:rsidRPr="009A70AE">
        <w:rPr>
          <w:sz w:val="16"/>
          <w:szCs w:val="16"/>
          <w:lang w:val="hr-HR"/>
        </w:rPr>
        <w:t>Uputstvo o postupanju sa licima lišenim slobode donijelo je Ministarstvo unutrašnjih poslova Republike Srpske dana 22.</w:t>
      </w:r>
      <w:r w:rsidR="006F401C">
        <w:rPr>
          <w:sz w:val="16"/>
          <w:szCs w:val="16"/>
          <w:lang w:val="hr-HR"/>
        </w:rPr>
        <w:t xml:space="preserve"> </w:t>
      </w:r>
      <w:r w:rsidRPr="009A70AE">
        <w:rPr>
          <w:sz w:val="16"/>
          <w:szCs w:val="16"/>
          <w:lang w:val="hr-HR"/>
        </w:rPr>
        <w:t>6.</w:t>
      </w:r>
      <w:r w:rsidR="006F401C">
        <w:rPr>
          <w:sz w:val="16"/>
          <w:szCs w:val="16"/>
          <w:lang w:val="hr-HR"/>
        </w:rPr>
        <w:t xml:space="preserve"> </w:t>
      </w:r>
      <w:r w:rsidRPr="009A70AE">
        <w:rPr>
          <w:sz w:val="16"/>
          <w:szCs w:val="16"/>
          <w:lang w:val="hr-HR"/>
        </w:rPr>
        <w:t xml:space="preserve">2018. godine. Ovim </w:t>
      </w:r>
      <w:r w:rsidR="006F401C">
        <w:rPr>
          <w:sz w:val="16"/>
          <w:szCs w:val="16"/>
          <w:lang w:val="hr-HR"/>
        </w:rPr>
        <w:t>u</w:t>
      </w:r>
      <w:r w:rsidRPr="009A70AE">
        <w:rPr>
          <w:sz w:val="16"/>
          <w:szCs w:val="16"/>
          <w:lang w:val="hr-HR"/>
        </w:rPr>
        <w:t>putstvom propisan</w:t>
      </w:r>
      <w:r w:rsidR="000405BF">
        <w:rPr>
          <w:sz w:val="16"/>
          <w:szCs w:val="16"/>
          <w:lang w:val="hr-HR"/>
        </w:rPr>
        <w:t>i su:</w:t>
      </w:r>
      <w:r w:rsidRPr="009A70AE">
        <w:rPr>
          <w:sz w:val="16"/>
          <w:szCs w:val="16"/>
          <w:lang w:val="hr-HR"/>
        </w:rPr>
        <w:t xml:space="preserve"> način prihvata lica lišenih slobode u prostorije organizaci</w:t>
      </w:r>
      <w:r w:rsidR="000405BF">
        <w:rPr>
          <w:sz w:val="16"/>
          <w:szCs w:val="16"/>
          <w:lang w:val="hr-HR"/>
        </w:rPr>
        <w:t>jske</w:t>
      </w:r>
      <w:r w:rsidRPr="009A70AE">
        <w:rPr>
          <w:sz w:val="16"/>
          <w:szCs w:val="16"/>
          <w:lang w:val="hr-HR"/>
        </w:rPr>
        <w:t xml:space="preserve"> jedinice Ministarstva unutrašnjih poslova Republike Srpske, vođenje evidencije o licima lišeni</w:t>
      </w:r>
      <w:r w:rsidR="006F401C">
        <w:rPr>
          <w:sz w:val="16"/>
          <w:szCs w:val="16"/>
          <w:lang w:val="hr-HR"/>
        </w:rPr>
        <w:t>m</w:t>
      </w:r>
      <w:r w:rsidRPr="009A70AE">
        <w:rPr>
          <w:sz w:val="16"/>
          <w:szCs w:val="16"/>
          <w:lang w:val="hr-HR"/>
        </w:rPr>
        <w:t xml:space="preserve"> slobode, dokumentacija koja se odnosi na službenu radnju lišenja slobode, smještaj i higijenski </w:t>
      </w:r>
      <w:r w:rsidR="000405BF">
        <w:rPr>
          <w:sz w:val="16"/>
          <w:szCs w:val="16"/>
          <w:lang w:val="hr-HR"/>
        </w:rPr>
        <w:t>uvjeti</w:t>
      </w:r>
      <w:r w:rsidRPr="009A70AE">
        <w:rPr>
          <w:sz w:val="16"/>
          <w:szCs w:val="16"/>
          <w:lang w:val="hr-HR"/>
        </w:rPr>
        <w:t xml:space="preserve">, pravila ponašanja lica lišenih slobode, postupak i ponašanje policijskih službenika u odnosu na lice lišeno slobode. </w:t>
      </w:r>
    </w:p>
    <w:p w14:paraId="46C256EE" w14:textId="77777777" w:rsidR="00334A3A" w:rsidRPr="009A70AE" w:rsidRDefault="00334A3A">
      <w:pPr>
        <w:pStyle w:val="FootnoteText"/>
        <w:rPr>
          <w:sz w:val="16"/>
          <w:szCs w:val="16"/>
          <w:lang w:val="bs-Latn-BA"/>
        </w:rPr>
      </w:pPr>
    </w:p>
  </w:footnote>
  <w:footnote w:id="62">
    <w:p w14:paraId="288DC8F8" w14:textId="77777777" w:rsidR="00334A3A" w:rsidRPr="009A70AE" w:rsidRDefault="00334A3A" w:rsidP="009D6C7A">
      <w:pPr>
        <w:pStyle w:val="FootnoteText"/>
        <w:rPr>
          <w:sz w:val="16"/>
          <w:szCs w:val="16"/>
          <w:lang w:val="bs-Latn-BA"/>
        </w:rPr>
      </w:pPr>
      <w:r w:rsidRPr="009A70AE">
        <w:rPr>
          <w:rStyle w:val="FootnoteReference"/>
          <w:sz w:val="16"/>
          <w:szCs w:val="16"/>
        </w:rPr>
        <w:footnoteRef/>
      </w:r>
      <w:r w:rsidRPr="009A70AE">
        <w:rPr>
          <w:sz w:val="16"/>
          <w:szCs w:val="16"/>
        </w:rPr>
        <w:t xml:space="preserve"> </w:t>
      </w:r>
      <w:r w:rsidR="00D808EB" w:rsidRPr="009A70AE">
        <w:rPr>
          <w:sz w:val="16"/>
          <w:szCs w:val="16"/>
          <w:lang w:val="bs-Latn-BA"/>
        </w:rPr>
        <w:t xml:space="preserve">Lazar </w:t>
      </w:r>
      <w:r w:rsidRPr="009A70AE">
        <w:rPr>
          <w:sz w:val="16"/>
          <w:szCs w:val="16"/>
          <w:lang w:val="bs-Latn-BA"/>
        </w:rPr>
        <w:t>Brdar</w:t>
      </w:r>
      <w:r w:rsidR="001B2CB1">
        <w:rPr>
          <w:sz w:val="16"/>
          <w:szCs w:val="16"/>
          <w:lang w:val="bs-Latn-BA"/>
        </w:rPr>
        <w:t xml:space="preserve"> </w:t>
      </w:r>
      <w:r w:rsidRPr="009A70AE">
        <w:rPr>
          <w:sz w:val="16"/>
          <w:szCs w:val="16"/>
          <w:lang w:val="bs-Latn-BA"/>
        </w:rPr>
        <w:t xml:space="preserve">– komandir, </w:t>
      </w:r>
      <w:r w:rsidR="00D808EB" w:rsidRPr="009A70AE">
        <w:rPr>
          <w:sz w:val="16"/>
          <w:szCs w:val="16"/>
          <w:lang w:val="bs-Latn-BA"/>
        </w:rPr>
        <w:t xml:space="preserve">Mile </w:t>
      </w:r>
      <w:r w:rsidRPr="009A70AE">
        <w:rPr>
          <w:sz w:val="16"/>
          <w:szCs w:val="16"/>
          <w:lang w:val="bs-Latn-BA"/>
        </w:rPr>
        <w:t xml:space="preserve">Došenović i </w:t>
      </w:r>
      <w:r w:rsidR="00D808EB" w:rsidRPr="009A70AE">
        <w:rPr>
          <w:sz w:val="16"/>
          <w:szCs w:val="16"/>
          <w:lang w:val="bs-Latn-BA"/>
        </w:rPr>
        <w:t xml:space="preserve">Milan </w:t>
      </w:r>
      <w:r w:rsidRPr="009A70AE">
        <w:rPr>
          <w:sz w:val="16"/>
          <w:szCs w:val="16"/>
          <w:lang w:val="bs-Latn-BA"/>
        </w:rPr>
        <w:t>Laćman</w:t>
      </w:r>
      <w:r w:rsidR="00D808EB">
        <w:rPr>
          <w:sz w:val="16"/>
          <w:szCs w:val="16"/>
          <w:lang w:val="bs-Latn-BA"/>
        </w:rPr>
        <w:t>.</w:t>
      </w:r>
    </w:p>
  </w:footnote>
  <w:footnote w:id="63">
    <w:p w14:paraId="6263AA22" w14:textId="77777777" w:rsidR="00334A3A" w:rsidRPr="009A70AE" w:rsidRDefault="00334A3A" w:rsidP="0041026B">
      <w:pPr>
        <w:pStyle w:val="FootnoteText"/>
        <w:spacing w:line="276" w:lineRule="auto"/>
        <w:rPr>
          <w:sz w:val="16"/>
          <w:szCs w:val="16"/>
          <w:lang w:val="bs-Latn-BA"/>
        </w:rPr>
      </w:pPr>
      <w:r w:rsidRPr="009A70AE">
        <w:rPr>
          <w:rStyle w:val="FootnoteReference"/>
          <w:sz w:val="16"/>
          <w:szCs w:val="16"/>
        </w:rPr>
        <w:footnoteRef/>
      </w:r>
      <w:r w:rsidR="004E6FA5" w:rsidRPr="00597D8F">
        <w:rPr>
          <w:sz w:val="16"/>
          <w:szCs w:val="16"/>
          <w:lang w:val="bs-Latn-BA"/>
        </w:rPr>
        <w:t xml:space="preserve"> </w:t>
      </w:r>
      <w:r w:rsidRPr="00597D8F">
        <w:rPr>
          <w:sz w:val="16"/>
          <w:szCs w:val="16"/>
          <w:lang w:val="bs-Latn-BA"/>
        </w:rPr>
        <w:t>Prilikom posjete dana 25.</w:t>
      </w:r>
      <w:r w:rsidR="004E6FA5" w:rsidRPr="00597D8F">
        <w:rPr>
          <w:sz w:val="16"/>
          <w:szCs w:val="16"/>
          <w:lang w:val="bs-Latn-BA"/>
        </w:rPr>
        <w:t xml:space="preserve"> </w:t>
      </w:r>
      <w:r w:rsidRPr="00597D8F">
        <w:rPr>
          <w:sz w:val="16"/>
          <w:szCs w:val="16"/>
          <w:lang w:val="bs-Latn-BA"/>
        </w:rPr>
        <w:t>10.</w:t>
      </w:r>
      <w:r w:rsidR="004E6FA5" w:rsidRPr="00597D8F">
        <w:rPr>
          <w:sz w:val="16"/>
          <w:szCs w:val="16"/>
          <w:lang w:val="bs-Latn-BA"/>
        </w:rPr>
        <w:t xml:space="preserve"> </w:t>
      </w:r>
      <w:r w:rsidRPr="00597D8F">
        <w:rPr>
          <w:sz w:val="16"/>
          <w:szCs w:val="16"/>
          <w:lang w:val="bs-Latn-BA"/>
        </w:rPr>
        <w:t xml:space="preserve">2023. godine razgovor je obavljen s komandirom Policijske stanice Doboj 1 </w:t>
      </w:r>
      <w:r w:rsidR="004E6FA5" w:rsidRPr="00597D8F">
        <w:rPr>
          <w:sz w:val="16"/>
          <w:szCs w:val="16"/>
          <w:lang w:val="bs-Latn-BA"/>
        </w:rPr>
        <w:t xml:space="preserve">Ljubišom </w:t>
      </w:r>
      <w:r w:rsidRPr="00597D8F">
        <w:rPr>
          <w:sz w:val="16"/>
          <w:szCs w:val="16"/>
          <w:lang w:val="bs-Latn-BA"/>
        </w:rPr>
        <w:t>Đukanović</w:t>
      </w:r>
      <w:r w:rsidR="004E6FA5" w:rsidRPr="00597D8F">
        <w:rPr>
          <w:sz w:val="16"/>
          <w:szCs w:val="16"/>
          <w:lang w:val="bs-Latn-BA"/>
        </w:rPr>
        <w:t>em.</w:t>
      </w:r>
      <w:r w:rsidRPr="00597D8F">
        <w:rPr>
          <w:sz w:val="16"/>
          <w:szCs w:val="16"/>
          <w:lang w:val="bs-Latn-BA"/>
        </w:rPr>
        <w:t xml:space="preserve"> </w:t>
      </w:r>
    </w:p>
  </w:footnote>
  <w:footnote w:id="64">
    <w:p w14:paraId="2482C49A" w14:textId="77777777" w:rsidR="00334A3A" w:rsidRPr="009A70AE" w:rsidRDefault="00334A3A" w:rsidP="0041026B">
      <w:pPr>
        <w:pStyle w:val="FootnoteText"/>
        <w:spacing w:line="276" w:lineRule="auto"/>
        <w:rPr>
          <w:sz w:val="16"/>
          <w:szCs w:val="16"/>
          <w:lang w:val="bs-Latn-BA"/>
        </w:rPr>
      </w:pPr>
      <w:r w:rsidRPr="009A70AE">
        <w:rPr>
          <w:rStyle w:val="FootnoteReference"/>
          <w:sz w:val="16"/>
          <w:szCs w:val="16"/>
        </w:rPr>
        <w:footnoteRef/>
      </w:r>
      <w:r w:rsidRPr="00597D8F">
        <w:rPr>
          <w:sz w:val="16"/>
          <w:szCs w:val="16"/>
          <w:lang w:val="bs-Latn-BA"/>
        </w:rPr>
        <w:t xml:space="preserve"> </w:t>
      </w:r>
      <w:r w:rsidRPr="009A70AE">
        <w:rPr>
          <w:sz w:val="16"/>
          <w:szCs w:val="16"/>
          <w:lang w:val="bs-Latn-BA"/>
        </w:rPr>
        <w:t>Standardi Evropskog komiteta za sprečavanje mučenja i nečovječnog ili ponižavajućeg postupanja ili kažnjavanja (Standardi CPT-a)</w:t>
      </w:r>
      <w:r w:rsidR="004E6FA5">
        <w:rPr>
          <w:sz w:val="16"/>
          <w:szCs w:val="16"/>
          <w:lang w:val="bs-Latn-BA"/>
        </w:rPr>
        <w:t>.</w:t>
      </w:r>
      <w:r w:rsidRPr="009A70AE">
        <w:rPr>
          <w:sz w:val="16"/>
          <w:szCs w:val="16"/>
          <w:lang w:val="bs-Latn-BA"/>
        </w:rPr>
        <w:t xml:space="preserve"> </w:t>
      </w:r>
    </w:p>
    <w:p w14:paraId="47BD1126" w14:textId="77777777" w:rsidR="00334A3A" w:rsidRPr="009A70AE" w:rsidRDefault="00334A3A" w:rsidP="0041026B">
      <w:pPr>
        <w:pStyle w:val="FootnoteText"/>
        <w:spacing w:line="276" w:lineRule="auto"/>
        <w:rPr>
          <w:sz w:val="16"/>
          <w:szCs w:val="16"/>
          <w:lang w:val="bs-Latn-BA"/>
        </w:rPr>
      </w:pPr>
    </w:p>
  </w:footnote>
  <w:footnote w:id="65">
    <w:p w14:paraId="3B47CA67" w14:textId="77777777" w:rsidR="00334A3A" w:rsidRPr="00597D8F" w:rsidRDefault="00334A3A" w:rsidP="00CA13AB">
      <w:pPr>
        <w:pStyle w:val="FootnoteText"/>
        <w:rPr>
          <w:sz w:val="16"/>
          <w:szCs w:val="16"/>
          <w:lang w:val="bs-Latn-BA"/>
        </w:rPr>
      </w:pPr>
      <w:r w:rsidRPr="009A70AE">
        <w:rPr>
          <w:rStyle w:val="FootnoteReference"/>
          <w:sz w:val="16"/>
          <w:szCs w:val="16"/>
        </w:rPr>
        <w:footnoteRef/>
      </w:r>
      <w:r w:rsidRPr="00597D8F">
        <w:rPr>
          <w:sz w:val="16"/>
          <w:szCs w:val="16"/>
          <w:lang w:val="bs-Latn-BA"/>
        </w:rPr>
        <w:t xml:space="preserve"> </w:t>
      </w:r>
      <w:r w:rsidR="00D47E6C">
        <w:rPr>
          <w:sz w:val="16"/>
          <w:szCs w:val="16"/>
          <w:lang w:val="hr-HR"/>
        </w:rPr>
        <w:t>K</w:t>
      </w:r>
      <w:r w:rsidRPr="009A70AE">
        <w:rPr>
          <w:sz w:val="16"/>
          <w:szCs w:val="16"/>
          <w:lang w:val="hr-HR"/>
        </w:rPr>
        <w:t xml:space="preserve">omandir Policijske stanice Bijeljina 1 </w:t>
      </w:r>
      <w:r w:rsidR="00D47E6C" w:rsidRPr="009A70AE">
        <w:rPr>
          <w:sz w:val="16"/>
          <w:szCs w:val="16"/>
          <w:lang w:val="hr-HR"/>
        </w:rPr>
        <w:t xml:space="preserve">Duško </w:t>
      </w:r>
      <w:r w:rsidRPr="009A70AE">
        <w:rPr>
          <w:sz w:val="16"/>
          <w:szCs w:val="16"/>
          <w:lang w:val="hr-HR"/>
        </w:rPr>
        <w:t>Vasiljević</w:t>
      </w:r>
      <w:r w:rsidR="00D47E6C">
        <w:rPr>
          <w:sz w:val="16"/>
          <w:szCs w:val="16"/>
          <w:lang w:val="hr-HR"/>
        </w:rPr>
        <w:t>.</w:t>
      </w:r>
    </w:p>
  </w:footnote>
  <w:footnote w:id="66">
    <w:p w14:paraId="4C2CA4F6" w14:textId="77777777" w:rsidR="00334A3A" w:rsidRPr="00597D8F" w:rsidRDefault="00334A3A" w:rsidP="00CA13AB">
      <w:pPr>
        <w:pStyle w:val="FootnoteText"/>
        <w:rPr>
          <w:sz w:val="16"/>
          <w:szCs w:val="16"/>
          <w:lang w:val="bs-Latn-BA"/>
        </w:rPr>
      </w:pPr>
      <w:r w:rsidRPr="009A70AE">
        <w:rPr>
          <w:rStyle w:val="FootnoteReference"/>
          <w:sz w:val="16"/>
          <w:szCs w:val="16"/>
        </w:rPr>
        <w:footnoteRef/>
      </w:r>
      <w:r w:rsidRPr="00597D8F">
        <w:rPr>
          <w:sz w:val="16"/>
          <w:szCs w:val="16"/>
          <w:lang w:val="bs-Latn-BA"/>
        </w:rPr>
        <w:t xml:space="preserve"> </w:t>
      </w:r>
      <w:r w:rsidR="00D47E6C">
        <w:rPr>
          <w:sz w:val="16"/>
          <w:szCs w:val="16"/>
          <w:lang w:val="hr-HR"/>
        </w:rPr>
        <w:t>I</w:t>
      </w:r>
      <w:r w:rsidRPr="009A70AE">
        <w:rPr>
          <w:sz w:val="16"/>
          <w:szCs w:val="16"/>
          <w:lang w:val="hr-HR"/>
        </w:rPr>
        <w:t>nspektor Sektora policije Policijske uprave Bijeljina Aleksandar Ibranović</w:t>
      </w:r>
      <w:r w:rsidR="00D47E6C">
        <w:rPr>
          <w:sz w:val="16"/>
          <w:szCs w:val="16"/>
          <w:lang w:val="hr-HR"/>
        </w:rPr>
        <w:t>.</w:t>
      </w:r>
    </w:p>
  </w:footnote>
  <w:footnote w:id="67">
    <w:p w14:paraId="67C15F82" w14:textId="77777777" w:rsidR="00334A3A" w:rsidRPr="00597D8F" w:rsidRDefault="00334A3A" w:rsidP="00CA13AB">
      <w:pPr>
        <w:pStyle w:val="FootnoteText"/>
        <w:rPr>
          <w:sz w:val="16"/>
          <w:szCs w:val="16"/>
          <w:lang w:val="bs-Latn-BA"/>
        </w:rPr>
      </w:pPr>
      <w:r w:rsidRPr="009A70AE">
        <w:rPr>
          <w:rStyle w:val="FootnoteReference"/>
          <w:sz w:val="16"/>
          <w:szCs w:val="16"/>
        </w:rPr>
        <w:footnoteRef/>
      </w:r>
      <w:r w:rsidRPr="00597D8F">
        <w:rPr>
          <w:sz w:val="16"/>
          <w:szCs w:val="16"/>
          <w:lang w:val="bs-Latn-BA"/>
        </w:rPr>
        <w:t xml:space="preserve"> </w:t>
      </w:r>
      <w:r w:rsidR="00D47E6C">
        <w:rPr>
          <w:sz w:val="16"/>
          <w:szCs w:val="16"/>
          <w:lang w:val="hr-HR"/>
        </w:rPr>
        <w:t>N</w:t>
      </w:r>
      <w:r w:rsidRPr="009A70AE">
        <w:rPr>
          <w:sz w:val="16"/>
          <w:szCs w:val="16"/>
          <w:lang w:val="hr-HR"/>
        </w:rPr>
        <w:t>ačelni</w:t>
      </w:r>
      <w:r w:rsidR="00D47E6C">
        <w:rPr>
          <w:sz w:val="16"/>
          <w:szCs w:val="16"/>
          <w:lang w:val="hr-HR"/>
        </w:rPr>
        <w:t>ca</w:t>
      </w:r>
      <w:r w:rsidRPr="009A70AE">
        <w:rPr>
          <w:sz w:val="16"/>
          <w:szCs w:val="16"/>
          <w:lang w:val="hr-HR"/>
        </w:rPr>
        <w:t xml:space="preserve"> Odjeljenja za materijalno-finansijske i tehničke poslove Snježana Pančić</w:t>
      </w:r>
      <w:r w:rsidR="00D47E6C">
        <w:rPr>
          <w:sz w:val="16"/>
          <w:szCs w:val="16"/>
          <w:lang w:val="hr-HR"/>
        </w:rPr>
        <w:t>.</w:t>
      </w:r>
    </w:p>
  </w:footnote>
  <w:footnote w:id="68">
    <w:p w14:paraId="0079FEE2" w14:textId="77777777" w:rsidR="00334A3A" w:rsidRPr="00597D8F" w:rsidRDefault="00334A3A" w:rsidP="00CA13AB">
      <w:pPr>
        <w:pStyle w:val="FootnoteText"/>
        <w:rPr>
          <w:sz w:val="16"/>
          <w:szCs w:val="16"/>
          <w:lang w:val="bs-Latn-BA"/>
        </w:rPr>
      </w:pPr>
      <w:r w:rsidRPr="009A70AE">
        <w:rPr>
          <w:rStyle w:val="FootnoteReference"/>
          <w:sz w:val="16"/>
          <w:szCs w:val="16"/>
        </w:rPr>
        <w:footnoteRef/>
      </w:r>
      <w:r w:rsidRPr="00597D8F">
        <w:rPr>
          <w:sz w:val="16"/>
          <w:szCs w:val="16"/>
          <w:lang w:val="bs-Latn-BA"/>
        </w:rPr>
        <w:t xml:space="preserve"> Od ukupnog broja popunjenih radnih mjesta </w:t>
      </w:r>
      <w:r w:rsidR="00F45501" w:rsidRPr="00597D8F">
        <w:rPr>
          <w:sz w:val="16"/>
          <w:szCs w:val="16"/>
          <w:lang w:val="bs-Latn-BA"/>
        </w:rPr>
        <w:t>(</w:t>
      </w:r>
      <w:r w:rsidRPr="00597D8F">
        <w:rPr>
          <w:sz w:val="16"/>
          <w:szCs w:val="16"/>
          <w:lang w:val="bs-Latn-BA"/>
        </w:rPr>
        <w:t>97</w:t>
      </w:r>
      <w:r w:rsidR="00F45501" w:rsidRPr="00597D8F">
        <w:rPr>
          <w:sz w:val="16"/>
          <w:szCs w:val="16"/>
          <w:lang w:val="bs-Latn-BA"/>
        </w:rPr>
        <w:t>),</w:t>
      </w:r>
      <w:r w:rsidRPr="00597D8F">
        <w:rPr>
          <w:sz w:val="16"/>
          <w:szCs w:val="16"/>
          <w:lang w:val="bs-Latn-BA"/>
        </w:rPr>
        <w:t xml:space="preserve"> 96 je policijskih službenika i 1 tehnički sekretar</w:t>
      </w:r>
      <w:r w:rsidR="00F45501" w:rsidRPr="00597D8F">
        <w:rPr>
          <w:sz w:val="16"/>
          <w:szCs w:val="16"/>
          <w:lang w:val="bs-Latn-BA"/>
        </w:rPr>
        <w:t>.</w:t>
      </w:r>
    </w:p>
  </w:footnote>
  <w:footnote w:id="69">
    <w:p w14:paraId="6333D2DB" w14:textId="77777777" w:rsidR="00334A3A" w:rsidRPr="009A70AE" w:rsidRDefault="00334A3A" w:rsidP="00CA13AB">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Uputstvo o postupanju sa licima lišenim slobode donijelo je Ministarstvo unutrašnjih poslova Republike Srpske dana 22.</w:t>
      </w:r>
      <w:r w:rsidR="007D575D">
        <w:rPr>
          <w:sz w:val="16"/>
          <w:szCs w:val="16"/>
          <w:lang w:val="hr-HR"/>
        </w:rPr>
        <w:t xml:space="preserve"> </w:t>
      </w:r>
      <w:r w:rsidRPr="009A70AE">
        <w:rPr>
          <w:sz w:val="16"/>
          <w:szCs w:val="16"/>
          <w:lang w:val="hr-HR"/>
        </w:rPr>
        <w:t>6.</w:t>
      </w:r>
      <w:r w:rsidR="007D575D">
        <w:rPr>
          <w:sz w:val="16"/>
          <w:szCs w:val="16"/>
          <w:lang w:val="hr-HR"/>
        </w:rPr>
        <w:t xml:space="preserve"> </w:t>
      </w:r>
      <w:r w:rsidRPr="009A70AE">
        <w:rPr>
          <w:sz w:val="16"/>
          <w:szCs w:val="16"/>
          <w:lang w:val="hr-HR"/>
        </w:rPr>
        <w:t xml:space="preserve">2018. godine. Ovim </w:t>
      </w:r>
      <w:r w:rsidR="007D575D">
        <w:rPr>
          <w:sz w:val="16"/>
          <w:szCs w:val="16"/>
          <w:lang w:val="hr-HR"/>
        </w:rPr>
        <w:t>u</w:t>
      </w:r>
      <w:r w:rsidRPr="009A70AE">
        <w:rPr>
          <w:sz w:val="16"/>
          <w:szCs w:val="16"/>
          <w:lang w:val="hr-HR"/>
        </w:rPr>
        <w:t>putstvom propisan</w:t>
      </w:r>
      <w:r w:rsidR="007D575D">
        <w:rPr>
          <w:sz w:val="16"/>
          <w:szCs w:val="16"/>
          <w:lang w:val="hr-HR"/>
        </w:rPr>
        <w:t>i su:</w:t>
      </w:r>
      <w:r w:rsidRPr="009A70AE">
        <w:rPr>
          <w:sz w:val="16"/>
          <w:szCs w:val="16"/>
          <w:lang w:val="hr-HR"/>
        </w:rPr>
        <w:t xml:space="preserve"> način prihvata lica lišenih slobode u prostorije organizaci</w:t>
      </w:r>
      <w:r w:rsidR="006E4FD6">
        <w:rPr>
          <w:sz w:val="16"/>
          <w:szCs w:val="16"/>
          <w:lang w:val="hr-HR"/>
        </w:rPr>
        <w:t>jske</w:t>
      </w:r>
      <w:r w:rsidRPr="009A70AE">
        <w:rPr>
          <w:sz w:val="16"/>
          <w:szCs w:val="16"/>
          <w:lang w:val="hr-HR"/>
        </w:rPr>
        <w:t xml:space="preserve"> jedinice Ministarstva unutrašnjih poslova Republike Srpske, vođenje evidencije o licima lišeni</w:t>
      </w:r>
      <w:r w:rsidR="007D575D">
        <w:rPr>
          <w:sz w:val="16"/>
          <w:szCs w:val="16"/>
          <w:lang w:val="hr-HR"/>
        </w:rPr>
        <w:t>m</w:t>
      </w:r>
      <w:r w:rsidRPr="009A70AE">
        <w:rPr>
          <w:sz w:val="16"/>
          <w:szCs w:val="16"/>
          <w:lang w:val="hr-HR"/>
        </w:rPr>
        <w:t xml:space="preserve"> slobode, dokumentacija koja se odnosi na službenu radnju lišenja slobode, smještaj i higijenski </w:t>
      </w:r>
      <w:r w:rsidR="007D575D">
        <w:rPr>
          <w:sz w:val="16"/>
          <w:szCs w:val="16"/>
          <w:lang w:val="hr-HR"/>
        </w:rPr>
        <w:t>uvjeti</w:t>
      </w:r>
      <w:r w:rsidRPr="009A70AE">
        <w:rPr>
          <w:sz w:val="16"/>
          <w:szCs w:val="16"/>
          <w:lang w:val="hr-HR"/>
        </w:rPr>
        <w:t xml:space="preserve">, pravila ponašanja lica lišenih slobode, postupak i ponašanje policijskih službenika u odnosu na lice lišeno slobode. </w:t>
      </w:r>
    </w:p>
  </w:footnote>
  <w:footnote w:id="70">
    <w:p w14:paraId="562D0296" w14:textId="77777777" w:rsidR="00334A3A" w:rsidRPr="009A70AE" w:rsidRDefault="00334A3A" w:rsidP="007F3465">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„Službene novine Federacije BiH”, br</w:t>
      </w:r>
      <w:r w:rsidR="00D1780E">
        <w:rPr>
          <w:sz w:val="16"/>
          <w:szCs w:val="16"/>
          <w:lang w:val="hr-HR"/>
        </w:rPr>
        <w:t>.</w:t>
      </w:r>
      <w:r w:rsidRPr="009A70AE">
        <w:rPr>
          <w:sz w:val="16"/>
          <w:szCs w:val="16"/>
          <w:lang w:val="hr-HR"/>
        </w:rPr>
        <w:t xml:space="preserve"> 49/05.</w:t>
      </w:r>
    </w:p>
  </w:footnote>
  <w:footnote w:id="71">
    <w:p w14:paraId="17C9106F" w14:textId="77777777" w:rsidR="00334A3A" w:rsidRPr="009A70AE" w:rsidRDefault="00334A3A" w:rsidP="007F3465">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Federalno ministarstvo obavezno je osigurati izvr</w:t>
      </w:r>
      <w:r w:rsidR="00D1780E">
        <w:rPr>
          <w:sz w:val="16"/>
          <w:szCs w:val="16"/>
          <w:lang w:val="hr-HR"/>
        </w:rPr>
        <w:t>š</w:t>
      </w:r>
      <w:r w:rsidRPr="009A70AE">
        <w:rPr>
          <w:sz w:val="16"/>
          <w:szCs w:val="16"/>
          <w:lang w:val="hr-HR"/>
        </w:rPr>
        <w:t>avanje propisa i u tom pogledu ima ovlaštenja da prema kantonalnim ministarstvima p</w:t>
      </w:r>
      <w:r w:rsidR="00EE5F61">
        <w:rPr>
          <w:sz w:val="16"/>
          <w:szCs w:val="16"/>
          <w:lang w:val="hr-HR"/>
        </w:rPr>
        <w:t>o</w:t>
      </w:r>
      <w:r w:rsidRPr="009A70AE">
        <w:rPr>
          <w:sz w:val="16"/>
          <w:szCs w:val="16"/>
          <w:lang w:val="hr-HR"/>
        </w:rPr>
        <w:t>duzima sve one mjere i aktivnosti kojima se osigurava obavljanje svih poslova državne uprave koji su federalnim propisom povjereni na vršenje kantonu.</w:t>
      </w:r>
    </w:p>
  </w:footnote>
  <w:footnote w:id="72">
    <w:p w14:paraId="178820EF" w14:textId="77777777" w:rsidR="00334A3A" w:rsidRPr="009A70AE" w:rsidRDefault="00334A3A" w:rsidP="007F3465">
      <w:pPr>
        <w:pStyle w:val="FootnoteText"/>
        <w:rPr>
          <w:sz w:val="16"/>
          <w:szCs w:val="16"/>
          <w:lang w:val="hr-HR"/>
        </w:rPr>
      </w:pPr>
      <w:r w:rsidRPr="009A70AE">
        <w:rPr>
          <w:rStyle w:val="FootnoteReference"/>
          <w:sz w:val="16"/>
          <w:szCs w:val="16"/>
          <w:lang w:val="hr-HR"/>
        </w:rPr>
        <w:footnoteRef/>
      </w:r>
      <w:r w:rsidR="00E97A68">
        <w:rPr>
          <w:sz w:val="16"/>
          <w:szCs w:val="16"/>
          <w:lang w:val="hr-HR"/>
        </w:rPr>
        <w:t xml:space="preserve"> </w:t>
      </w:r>
      <w:r w:rsidRPr="009A70AE">
        <w:rPr>
          <w:sz w:val="16"/>
          <w:szCs w:val="16"/>
          <w:lang w:val="hr-HR"/>
        </w:rPr>
        <w:t>Član</w:t>
      </w:r>
      <w:r w:rsidR="00D1780E">
        <w:rPr>
          <w:sz w:val="16"/>
          <w:szCs w:val="16"/>
          <w:lang w:val="hr-HR"/>
        </w:rPr>
        <w:t>ovi</w:t>
      </w:r>
      <w:r w:rsidRPr="009A70AE">
        <w:rPr>
          <w:sz w:val="16"/>
          <w:szCs w:val="16"/>
          <w:lang w:val="hr-HR"/>
        </w:rPr>
        <w:t xml:space="preserve"> 83-86 Zakona o organizaciji organa uprave u Federaciji BiH, „Službene novine Federacije BiH“, br</w:t>
      </w:r>
      <w:r w:rsidR="00D1780E">
        <w:rPr>
          <w:sz w:val="16"/>
          <w:szCs w:val="16"/>
          <w:lang w:val="hr-HR"/>
        </w:rPr>
        <w:t>.</w:t>
      </w:r>
      <w:r w:rsidRPr="009A70AE">
        <w:rPr>
          <w:sz w:val="16"/>
          <w:szCs w:val="16"/>
          <w:lang w:val="hr-HR"/>
        </w:rPr>
        <w:t xml:space="preserve"> 35/05</w:t>
      </w:r>
      <w:r w:rsidR="00D1780E">
        <w:rPr>
          <w:sz w:val="16"/>
          <w:szCs w:val="16"/>
          <w:lang w:val="hr-HR"/>
        </w:rPr>
        <w:t>.</w:t>
      </w:r>
    </w:p>
  </w:footnote>
  <w:footnote w:id="73">
    <w:p w14:paraId="5C64238D" w14:textId="77777777" w:rsidR="00334A3A" w:rsidRPr="009A70AE" w:rsidRDefault="00334A3A" w:rsidP="007F3465">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„Službene novine Federacije BiH“, br. 27/05, 70/18 i 44/11</w:t>
      </w:r>
      <w:r w:rsidR="00D1780E">
        <w:rPr>
          <w:sz w:val="16"/>
          <w:szCs w:val="16"/>
          <w:lang w:val="hr-HR"/>
        </w:rPr>
        <w:t>.</w:t>
      </w:r>
    </w:p>
  </w:footnote>
  <w:footnote w:id="74">
    <w:p w14:paraId="08B4B0F1" w14:textId="77777777" w:rsidR="00334A3A" w:rsidRPr="009A70AE" w:rsidRDefault="00334A3A" w:rsidP="007F3465">
      <w:pPr>
        <w:pStyle w:val="FootnoteText"/>
        <w:rPr>
          <w:i/>
          <w:iCs/>
          <w:sz w:val="16"/>
          <w:szCs w:val="16"/>
          <w:lang w:val="hr-HR"/>
        </w:rPr>
      </w:pPr>
      <w:r w:rsidRPr="009A70AE">
        <w:rPr>
          <w:rStyle w:val="FootnoteReference"/>
          <w:sz w:val="16"/>
          <w:szCs w:val="16"/>
          <w:lang w:val="hr-HR"/>
        </w:rPr>
        <w:footnoteRef/>
      </w:r>
      <w:r w:rsidR="00E97A68">
        <w:rPr>
          <w:sz w:val="16"/>
          <w:szCs w:val="16"/>
          <w:lang w:val="hr-HR"/>
        </w:rPr>
        <w:t xml:space="preserve"> </w:t>
      </w:r>
      <w:r w:rsidRPr="009A70AE">
        <w:rPr>
          <w:sz w:val="16"/>
          <w:szCs w:val="16"/>
          <w:lang w:val="hr-HR"/>
        </w:rPr>
        <w:t xml:space="preserve">Zakon o policijskim službenicima Kantona Sarajevo, </w:t>
      </w:r>
      <w:r w:rsidR="00D1780E">
        <w:rPr>
          <w:sz w:val="16"/>
          <w:szCs w:val="16"/>
          <w:lang w:val="hr-HR"/>
        </w:rPr>
        <w:t>„</w:t>
      </w:r>
      <w:r w:rsidRPr="009A70AE">
        <w:rPr>
          <w:iCs/>
          <w:sz w:val="16"/>
          <w:szCs w:val="16"/>
          <w:lang w:val="hr-HR"/>
        </w:rPr>
        <w:t>Službene</w:t>
      </w:r>
      <w:r w:rsidR="00E97A68">
        <w:rPr>
          <w:iCs/>
          <w:sz w:val="16"/>
          <w:szCs w:val="16"/>
          <w:lang w:val="hr-HR"/>
        </w:rPr>
        <w:t xml:space="preserve"> </w:t>
      </w:r>
      <w:r w:rsidRPr="009A70AE">
        <w:rPr>
          <w:iCs/>
          <w:sz w:val="16"/>
          <w:szCs w:val="16"/>
          <w:lang w:val="hr-HR"/>
        </w:rPr>
        <w:t>novine Kantona Sarajevo</w:t>
      </w:r>
      <w:r w:rsidR="00D1780E">
        <w:rPr>
          <w:iCs/>
          <w:sz w:val="16"/>
          <w:szCs w:val="16"/>
          <w:lang w:val="hr-HR"/>
        </w:rPr>
        <w:t>“</w:t>
      </w:r>
      <w:r w:rsidRPr="009A70AE">
        <w:rPr>
          <w:iCs/>
          <w:sz w:val="16"/>
          <w:szCs w:val="16"/>
          <w:lang w:val="hr-HR"/>
        </w:rPr>
        <w:t xml:space="preserve">, br. </w:t>
      </w:r>
      <w:r w:rsidRPr="009A70AE">
        <w:rPr>
          <w:sz w:val="16"/>
          <w:szCs w:val="16"/>
          <w:lang w:val="hr-HR"/>
        </w:rPr>
        <w:t xml:space="preserve">25/06, 4/08 i </w:t>
      </w:r>
      <w:r w:rsidRPr="009A70AE">
        <w:rPr>
          <w:iCs/>
          <w:sz w:val="16"/>
          <w:szCs w:val="16"/>
          <w:lang w:val="hr-HR"/>
        </w:rPr>
        <w:t>38/18</w:t>
      </w:r>
      <w:r w:rsidR="00D1780E">
        <w:rPr>
          <w:iCs/>
          <w:sz w:val="16"/>
          <w:szCs w:val="16"/>
          <w:lang w:val="hr-HR"/>
        </w:rPr>
        <w:t>.</w:t>
      </w:r>
    </w:p>
    <w:p w14:paraId="16F4C36D" w14:textId="77777777" w:rsidR="00334A3A" w:rsidRPr="009A70AE" w:rsidRDefault="00334A3A" w:rsidP="007F3465">
      <w:pPr>
        <w:pStyle w:val="FootnoteText"/>
        <w:rPr>
          <w:sz w:val="16"/>
          <w:szCs w:val="16"/>
          <w:lang w:val="hr-HR"/>
        </w:rPr>
      </w:pPr>
      <w:r w:rsidRPr="009A70AE">
        <w:rPr>
          <w:sz w:val="16"/>
          <w:szCs w:val="16"/>
          <w:lang w:val="hr-HR"/>
        </w:rPr>
        <w:t>Zakon o policijskim službenicima Zeničko-dobojskog kantona,</w:t>
      </w:r>
      <w:r w:rsidR="0037623D">
        <w:rPr>
          <w:sz w:val="16"/>
          <w:szCs w:val="16"/>
          <w:lang w:val="hr-HR"/>
        </w:rPr>
        <w:t xml:space="preserve"> „</w:t>
      </w:r>
      <w:r w:rsidRPr="009A70AE">
        <w:rPr>
          <w:sz w:val="16"/>
          <w:szCs w:val="16"/>
          <w:lang w:val="hr-HR"/>
        </w:rPr>
        <w:t>Službene novine Zeničko-dobojskog kantona</w:t>
      </w:r>
      <w:r w:rsidR="0037623D">
        <w:rPr>
          <w:sz w:val="16"/>
          <w:szCs w:val="16"/>
          <w:lang w:val="hr-HR"/>
        </w:rPr>
        <w:t>“,</w:t>
      </w:r>
      <w:r w:rsidRPr="009A70AE">
        <w:rPr>
          <w:sz w:val="16"/>
          <w:szCs w:val="16"/>
          <w:lang w:val="hr-HR"/>
        </w:rPr>
        <w:t xml:space="preserve"> br. 8/06, 20/07, 9/09, 14/03 i 14/14</w:t>
      </w:r>
      <w:r w:rsidR="0037623D">
        <w:rPr>
          <w:sz w:val="16"/>
          <w:szCs w:val="16"/>
          <w:lang w:val="hr-HR"/>
        </w:rPr>
        <w:t>.</w:t>
      </w:r>
    </w:p>
    <w:p w14:paraId="46F9F714" w14:textId="77777777" w:rsidR="00334A3A" w:rsidRPr="009A70AE" w:rsidRDefault="00334A3A" w:rsidP="007F3465">
      <w:pPr>
        <w:pStyle w:val="FootnoteText"/>
        <w:rPr>
          <w:sz w:val="16"/>
          <w:szCs w:val="16"/>
          <w:lang w:val="hr-HR"/>
        </w:rPr>
      </w:pPr>
      <w:r w:rsidRPr="009A70AE">
        <w:rPr>
          <w:sz w:val="16"/>
          <w:szCs w:val="16"/>
          <w:lang w:val="hr-HR"/>
        </w:rPr>
        <w:t>Zakon o policijskim službenicima Tuzlanskog kantona</w:t>
      </w:r>
      <w:r w:rsidR="0037623D">
        <w:rPr>
          <w:sz w:val="16"/>
          <w:szCs w:val="16"/>
          <w:lang w:val="hr-HR"/>
        </w:rPr>
        <w:t>, „</w:t>
      </w:r>
      <w:r w:rsidRPr="009A70AE">
        <w:rPr>
          <w:sz w:val="16"/>
          <w:szCs w:val="16"/>
          <w:lang w:val="hr-HR"/>
        </w:rPr>
        <w:t>Službene novine Tuzlanskog kantona</w:t>
      </w:r>
      <w:r w:rsidR="0037623D">
        <w:rPr>
          <w:sz w:val="16"/>
          <w:szCs w:val="16"/>
          <w:lang w:val="hr-HR"/>
        </w:rPr>
        <w:t>“</w:t>
      </w:r>
      <w:r w:rsidRPr="009A70AE">
        <w:rPr>
          <w:sz w:val="16"/>
          <w:szCs w:val="16"/>
          <w:lang w:val="hr-HR"/>
        </w:rPr>
        <w:t>, br. 6/06, 11/07 i 16/11</w:t>
      </w:r>
      <w:r w:rsidR="0037623D">
        <w:rPr>
          <w:sz w:val="16"/>
          <w:szCs w:val="16"/>
          <w:lang w:val="hr-HR"/>
        </w:rPr>
        <w:t>.</w:t>
      </w:r>
    </w:p>
    <w:p w14:paraId="7E8882DE" w14:textId="77777777" w:rsidR="00334A3A" w:rsidRPr="009A70AE" w:rsidRDefault="00334A3A" w:rsidP="007F3465">
      <w:pPr>
        <w:pStyle w:val="FootnoteText"/>
        <w:rPr>
          <w:sz w:val="16"/>
          <w:szCs w:val="16"/>
          <w:lang w:val="hr-HR"/>
        </w:rPr>
      </w:pPr>
      <w:r w:rsidRPr="009A70AE">
        <w:rPr>
          <w:sz w:val="16"/>
          <w:szCs w:val="16"/>
          <w:lang w:val="hr-HR"/>
        </w:rPr>
        <w:t>Zakon o policijskim službenicima Srednjobosanskog kantona, preuzeto na dan 31.</w:t>
      </w:r>
      <w:r w:rsidR="0037623D">
        <w:rPr>
          <w:sz w:val="16"/>
          <w:szCs w:val="16"/>
          <w:lang w:val="hr-HR"/>
        </w:rPr>
        <w:t xml:space="preserve"> </w:t>
      </w:r>
      <w:r w:rsidRPr="009A70AE">
        <w:rPr>
          <w:sz w:val="16"/>
          <w:szCs w:val="16"/>
          <w:lang w:val="hr-HR"/>
        </w:rPr>
        <w:t>1.</w:t>
      </w:r>
      <w:r w:rsidR="0037623D">
        <w:rPr>
          <w:sz w:val="16"/>
          <w:szCs w:val="16"/>
          <w:lang w:val="hr-HR"/>
        </w:rPr>
        <w:t xml:space="preserve"> </w:t>
      </w:r>
      <w:r w:rsidRPr="009A70AE">
        <w:rPr>
          <w:sz w:val="16"/>
          <w:szCs w:val="16"/>
          <w:lang w:val="hr-HR"/>
        </w:rPr>
        <w:t>2019. godine: https://www.mupsbk-ksb.gov.ba/images/zakoni/zakonps.pdf;</w:t>
      </w:r>
    </w:p>
    <w:p w14:paraId="56117F39" w14:textId="77777777" w:rsidR="00334A3A" w:rsidRPr="009A70AE" w:rsidRDefault="00334A3A" w:rsidP="007F3465">
      <w:pPr>
        <w:pStyle w:val="FootnoteText"/>
        <w:rPr>
          <w:i/>
          <w:sz w:val="16"/>
          <w:szCs w:val="16"/>
          <w:lang w:val="hr-HR"/>
        </w:rPr>
      </w:pPr>
      <w:r w:rsidRPr="009A70AE">
        <w:rPr>
          <w:sz w:val="16"/>
          <w:szCs w:val="16"/>
          <w:lang w:val="hr-HR"/>
        </w:rPr>
        <w:t>Zakon o policijskim službenicima Hercegovačko-neretvanskog kantona, preuzeto na dan 31.</w:t>
      </w:r>
      <w:r w:rsidR="0037623D">
        <w:rPr>
          <w:sz w:val="16"/>
          <w:szCs w:val="16"/>
          <w:lang w:val="hr-HR"/>
        </w:rPr>
        <w:t xml:space="preserve"> </w:t>
      </w:r>
      <w:r w:rsidRPr="009A70AE">
        <w:rPr>
          <w:sz w:val="16"/>
          <w:szCs w:val="16"/>
          <w:lang w:val="hr-HR"/>
        </w:rPr>
        <w:t>1.</w:t>
      </w:r>
      <w:r w:rsidR="0037623D">
        <w:rPr>
          <w:sz w:val="16"/>
          <w:szCs w:val="16"/>
          <w:lang w:val="hr-HR"/>
        </w:rPr>
        <w:t xml:space="preserve"> </w:t>
      </w:r>
      <w:r w:rsidRPr="009A70AE">
        <w:rPr>
          <w:sz w:val="16"/>
          <w:szCs w:val="16"/>
          <w:lang w:val="hr-HR"/>
        </w:rPr>
        <w:t xml:space="preserve">2019. godine: http://www.muphnk.ba/sites/default/files/dokumenti-legislativa/ZakonOpolicijskimSluzbenicimaHNZK-hrv.pdf </w:t>
      </w:r>
    </w:p>
  </w:footnote>
  <w:footnote w:id="75">
    <w:p w14:paraId="784AA238" w14:textId="77777777" w:rsidR="00334A3A" w:rsidRPr="009A70AE" w:rsidRDefault="00334A3A" w:rsidP="007F3465">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Podaci o</w:t>
      </w:r>
      <w:r w:rsidR="00E97A68">
        <w:rPr>
          <w:sz w:val="16"/>
          <w:szCs w:val="16"/>
          <w:lang w:val="hr-HR"/>
        </w:rPr>
        <w:t xml:space="preserve"> </w:t>
      </w:r>
      <w:r w:rsidRPr="009A70AE">
        <w:rPr>
          <w:sz w:val="16"/>
          <w:szCs w:val="16"/>
          <w:lang w:val="hr-HR"/>
        </w:rPr>
        <w:t>okolnostima lišavanja slobode obuhvataju: datum i vrijeme lišavanja slobode, tačnu lokaciju, prekršaj ili krivično djelo za koje se sumnjiči, razloge lišavanja slobode, upotrebu sile, korištena sredstva prinude, način pr</w:t>
      </w:r>
      <w:r w:rsidR="0037623D">
        <w:rPr>
          <w:sz w:val="16"/>
          <w:szCs w:val="16"/>
          <w:lang w:val="hr-HR"/>
        </w:rPr>
        <w:t>ij</w:t>
      </w:r>
      <w:r w:rsidRPr="009A70AE">
        <w:rPr>
          <w:sz w:val="16"/>
          <w:szCs w:val="16"/>
          <w:lang w:val="hr-HR"/>
        </w:rPr>
        <w:t>evoza, datum i vrijeme dolaska u organizaci</w:t>
      </w:r>
      <w:r w:rsidR="0037623D">
        <w:rPr>
          <w:sz w:val="16"/>
          <w:szCs w:val="16"/>
          <w:lang w:val="hr-HR"/>
        </w:rPr>
        <w:t>jsk</w:t>
      </w:r>
      <w:r w:rsidRPr="009A70AE">
        <w:rPr>
          <w:sz w:val="16"/>
          <w:szCs w:val="16"/>
          <w:lang w:val="hr-HR"/>
        </w:rPr>
        <w:t>u jedinicu, predmet</w:t>
      </w:r>
      <w:r w:rsidR="00EE5F61">
        <w:rPr>
          <w:sz w:val="16"/>
          <w:szCs w:val="16"/>
          <w:lang w:val="hr-HR"/>
        </w:rPr>
        <w:t>e</w:t>
      </w:r>
      <w:r w:rsidRPr="009A70AE">
        <w:rPr>
          <w:sz w:val="16"/>
          <w:szCs w:val="16"/>
          <w:lang w:val="hr-HR"/>
        </w:rPr>
        <w:t xml:space="preserve"> oduzet</w:t>
      </w:r>
      <w:r w:rsidR="00EE5F61">
        <w:rPr>
          <w:sz w:val="16"/>
          <w:szCs w:val="16"/>
          <w:lang w:val="hr-HR"/>
        </w:rPr>
        <w:t>e</w:t>
      </w:r>
      <w:r w:rsidRPr="009A70AE">
        <w:rPr>
          <w:sz w:val="16"/>
          <w:szCs w:val="16"/>
          <w:lang w:val="hr-HR"/>
        </w:rPr>
        <w:t xml:space="preserve"> kao dokazni materijal.</w:t>
      </w:r>
    </w:p>
  </w:footnote>
  <w:footnote w:id="76">
    <w:p w14:paraId="623E297D" w14:textId="77777777" w:rsidR="00334A3A" w:rsidRPr="009A70AE" w:rsidRDefault="00334A3A" w:rsidP="007F3465">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Komunikacija s nadležnim organima obuhvata podatke o nadležnom sudu i tužilaštvu (prezime i ime su</w:t>
      </w:r>
      <w:r w:rsidR="0037623D">
        <w:rPr>
          <w:sz w:val="16"/>
          <w:szCs w:val="16"/>
          <w:lang w:val="hr-HR"/>
        </w:rPr>
        <w:t>dije</w:t>
      </w:r>
      <w:r w:rsidRPr="009A70AE">
        <w:rPr>
          <w:sz w:val="16"/>
          <w:szCs w:val="16"/>
          <w:lang w:val="hr-HR"/>
        </w:rPr>
        <w:t>/tuži</w:t>
      </w:r>
      <w:r w:rsidR="0037623D">
        <w:rPr>
          <w:sz w:val="16"/>
          <w:szCs w:val="16"/>
          <w:lang w:val="hr-HR"/>
        </w:rPr>
        <w:t>oca</w:t>
      </w:r>
      <w:r w:rsidRPr="009A70AE">
        <w:rPr>
          <w:sz w:val="16"/>
          <w:szCs w:val="16"/>
          <w:lang w:val="hr-HR"/>
        </w:rPr>
        <w:t xml:space="preserve">, naziv suda/tužilaštva, obavještenje sudiji/tužiocu). </w:t>
      </w:r>
    </w:p>
  </w:footnote>
  <w:footnote w:id="77">
    <w:p w14:paraId="05CA9707" w14:textId="77777777" w:rsidR="00334A3A" w:rsidRPr="002B2775" w:rsidRDefault="00334A3A" w:rsidP="00B455DF">
      <w:pPr>
        <w:pStyle w:val="FootnoteText"/>
        <w:rPr>
          <w:sz w:val="18"/>
          <w:szCs w:val="18"/>
          <w:lang w:val="bs-Latn-BA"/>
        </w:rPr>
      </w:pPr>
      <w:r w:rsidRPr="00B17774">
        <w:rPr>
          <w:rStyle w:val="FootnoteReference"/>
          <w:sz w:val="18"/>
          <w:szCs w:val="18"/>
        </w:rPr>
        <w:footnoteRef/>
      </w:r>
      <w:r w:rsidRPr="00B17774">
        <w:rPr>
          <w:sz w:val="18"/>
          <w:szCs w:val="18"/>
        </w:rPr>
        <w:t xml:space="preserve"> </w:t>
      </w:r>
      <w:r w:rsidR="00B17774" w:rsidRPr="002B2775">
        <w:rPr>
          <w:sz w:val="18"/>
          <w:szCs w:val="18"/>
        </w:rPr>
        <w:t>Akt br</w:t>
      </w:r>
      <w:r w:rsidR="00EE5F61">
        <w:rPr>
          <w:sz w:val="18"/>
          <w:szCs w:val="18"/>
        </w:rPr>
        <w:t>.</w:t>
      </w:r>
      <w:r w:rsidR="00B17774" w:rsidRPr="002B2775">
        <w:rPr>
          <w:sz w:val="18"/>
          <w:szCs w:val="18"/>
        </w:rPr>
        <w:t xml:space="preserve"> </w:t>
      </w:r>
      <w:r w:rsidR="00B17774" w:rsidRPr="002B2775">
        <w:rPr>
          <w:bCs/>
          <w:color w:val="000000"/>
          <w:sz w:val="18"/>
          <w:szCs w:val="18"/>
        </w:rPr>
        <w:t>02/2-1-82/24</w:t>
      </w:r>
      <w:r w:rsidR="00C244FB">
        <w:rPr>
          <w:bCs/>
          <w:color w:val="000000"/>
          <w:sz w:val="18"/>
          <w:szCs w:val="18"/>
        </w:rPr>
        <w:t xml:space="preserve"> </w:t>
      </w:r>
      <w:r w:rsidRPr="002B2775">
        <w:rPr>
          <w:sz w:val="18"/>
          <w:szCs w:val="18"/>
        </w:rPr>
        <w:t xml:space="preserve">od </w:t>
      </w:r>
      <w:r w:rsidR="00B17774" w:rsidRPr="002B2775">
        <w:rPr>
          <w:sz w:val="18"/>
          <w:szCs w:val="18"/>
        </w:rPr>
        <w:t>12.</w:t>
      </w:r>
      <w:r w:rsidR="00C244FB">
        <w:rPr>
          <w:sz w:val="18"/>
          <w:szCs w:val="18"/>
        </w:rPr>
        <w:t xml:space="preserve"> </w:t>
      </w:r>
      <w:r w:rsidR="00B17774" w:rsidRPr="002B2775">
        <w:rPr>
          <w:sz w:val="18"/>
          <w:szCs w:val="18"/>
        </w:rPr>
        <w:t>2</w:t>
      </w:r>
      <w:r w:rsidRPr="002B2775">
        <w:rPr>
          <w:sz w:val="18"/>
          <w:szCs w:val="18"/>
        </w:rPr>
        <w:t>.</w:t>
      </w:r>
      <w:r w:rsidR="00C244FB">
        <w:rPr>
          <w:sz w:val="18"/>
          <w:szCs w:val="18"/>
        </w:rPr>
        <w:t xml:space="preserve"> </w:t>
      </w:r>
      <w:r w:rsidRPr="002B2775">
        <w:rPr>
          <w:sz w:val="18"/>
          <w:szCs w:val="18"/>
        </w:rPr>
        <w:t>202</w:t>
      </w:r>
      <w:r w:rsidR="00B17774" w:rsidRPr="002B2775">
        <w:rPr>
          <w:sz w:val="18"/>
          <w:szCs w:val="18"/>
        </w:rPr>
        <w:t>4</w:t>
      </w:r>
      <w:r w:rsidRPr="002B2775">
        <w:rPr>
          <w:sz w:val="18"/>
          <w:szCs w:val="18"/>
        </w:rPr>
        <w:t xml:space="preserve">. </w:t>
      </w:r>
      <w:r w:rsidR="00C244FB">
        <w:rPr>
          <w:sz w:val="18"/>
          <w:szCs w:val="18"/>
        </w:rPr>
        <w:t>g</w:t>
      </w:r>
      <w:r w:rsidRPr="002B2775">
        <w:rPr>
          <w:sz w:val="18"/>
          <w:szCs w:val="18"/>
        </w:rPr>
        <w:t>odine</w:t>
      </w:r>
      <w:r w:rsidR="00C244FB">
        <w:rPr>
          <w:sz w:val="18"/>
          <w:szCs w:val="18"/>
        </w:rPr>
        <w:t>.</w:t>
      </w:r>
      <w:r w:rsidRPr="002B2775">
        <w:rPr>
          <w:sz w:val="18"/>
          <w:szCs w:val="18"/>
        </w:rPr>
        <w:t xml:space="preserve"> </w:t>
      </w:r>
    </w:p>
  </w:footnote>
  <w:footnote w:id="78">
    <w:p w14:paraId="48108943" w14:textId="77777777" w:rsidR="002B2775" w:rsidRPr="002B2775" w:rsidRDefault="002B2775">
      <w:pPr>
        <w:pStyle w:val="FootnoteText"/>
        <w:rPr>
          <w:sz w:val="18"/>
          <w:szCs w:val="18"/>
          <w:lang w:val="bs-Latn-BA"/>
        </w:rPr>
      </w:pPr>
      <w:r w:rsidRPr="002B2775">
        <w:rPr>
          <w:rStyle w:val="FootnoteReference"/>
          <w:sz w:val="18"/>
          <w:szCs w:val="18"/>
        </w:rPr>
        <w:footnoteRef/>
      </w:r>
      <w:r w:rsidRPr="002B2775">
        <w:rPr>
          <w:sz w:val="18"/>
          <w:szCs w:val="18"/>
        </w:rPr>
        <w:t xml:space="preserve"> </w:t>
      </w:r>
      <w:r w:rsidRPr="002B2775">
        <w:rPr>
          <w:sz w:val="18"/>
          <w:szCs w:val="18"/>
          <w:lang w:val="bs-Latn-BA"/>
        </w:rPr>
        <w:t>Akt br</w:t>
      </w:r>
      <w:r w:rsidR="00EE5F61">
        <w:rPr>
          <w:sz w:val="18"/>
          <w:szCs w:val="18"/>
          <w:lang w:val="bs-Latn-BA"/>
        </w:rPr>
        <w:t>.</w:t>
      </w:r>
      <w:r w:rsidR="00C244FB">
        <w:rPr>
          <w:sz w:val="18"/>
          <w:szCs w:val="18"/>
          <w:lang w:val="bs-Latn-BA"/>
        </w:rPr>
        <w:t xml:space="preserve"> </w:t>
      </w:r>
      <w:r w:rsidRPr="002B2775">
        <w:rPr>
          <w:sz w:val="18"/>
          <w:szCs w:val="18"/>
          <w:lang w:val="bs-Latn-BA"/>
        </w:rPr>
        <w:t>09-15-04-3-1050 od 15.</w:t>
      </w:r>
      <w:r w:rsidR="00C244FB">
        <w:rPr>
          <w:sz w:val="18"/>
          <w:szCs w:val="18"/>
          <w:lang w:val="bs-Latn-BA"/>
        </w:rPr>
        <w:t xml:space="preserve"> </w:t>
      </w:r>
      <w:r w:rsidRPr="002B2775">
        <w:rPr>
          <w:sz w:val="18"/>
          <w:szCs w:val="18"/>
          <w:lang w:val="bs-Latn-BA"/>
        </w:rPr>
        <w:t>4.</w:t>
      </w:r>
      <w:r w:rsidR="00C244FB">
        <w:rPr>
          <w:sz w:val="18"/>
          <w:szCs w:val="18"/>
          <w:lang w:val="bs-Latn-BA"/>
        </w:rPr>
        <w:t xml:space="preserve"> </w:t>
      </w:r>
      <w:r w:rsidRPr="002B2775">
        <w:rPr>
          <w:sz w:val="18"/>
          <w:szCs w:val="18"/>
          <w:lang w:val="bs-Latn-BA"/>
        </w:rPr>
        <w:t>2024</w:t>
      </w:r>
      <w:r w:rsidR="00C244FB">
        <w:rPr>
          <w:sz w:val="18"/>
          <w:szCs w:val="18"/>
          <w:lang w:val="bs-Latn-BA"/>
        </w:rPr>
        <w:t>.</w:t>
      </w:r>
      <w:r w:rsidRPr="002B2775">
        <w:rPr>
          <w:sz w:val="18"/>
          <w:szCs w:val="18"/>
          <w:lang w:val="bs-Latn-BA"/>
        </w:rPr>
        <w:t xml:space="preserve"> godine</w:t>
      </w:r>
      <w:r w:rsidR="00C244FB">
        <w:rPr>
          <w:sz w:val="18"/>
          <w:szCs w:val="18"/>
          <w:lang w:val="bs-Latn-BA"/>
        </w:rPr>
        <w:t>.</w:t>
      </w:r>
      <w:r w:rsidRPr="002B2775">
        <w:rPr>
          <w:sz w:val="18"/>
          <w:szCs w:val="18"/>
          <w:lang w:val="bs-Latn-BA"/>
        </w:rPr>
        <w:t xml:space="preserve"> </w:t>
      </w:r>
    </w:p>
  </w:footnote>
  <w:footnote w:id="79">
    <w:p w14:paraId="3D6E9F24" w14:textId="77777777" w:rsidR="00B17774" w:rsidRPr="002B2775" w:rsidRDefault="00B17774">
      <w:pPr>
        <w:pStyle w:val="FootnoteText"/>
        <w:rPr>
          <w:sz w:val="18"/>
          <w:szCs w:val="18"/>
          <w:lang w:val="bs-Latn-BA"/>
        </w:rPr>
      </w:pPr>
      <w:r w:rsidRPr="002B2775">
        <w:rPr>
          <w:rStyle w:val="FootnoteReference"/>
          <w:sz w:val="18"/>
          <w:szCs w:val="18"/>
        </w:rPr>
        <w:footnoteRef/>
      </w:r>
      <w:r w:rsidRPr="002B2775">
        <w:rPr>
          <w:sz w:val="18"/>
          <w:szCs w:val="18"/>
        </w:rPr>
        <w:t xml:space="preserve"> Akt br</w:t>
      </w:r>
      <w:r w:rsidR="00EE5F61">
        <w:rPr>
          <w:sz w:val="18"/>
          <w:szCs w:val="18"/>
        </w:rPr>
        <w:t>.</w:t>
      </w:r>
      <w:r w:rsidRPr="002B2775">
        <w:rPr>
          <w:sz w:val="18"/>
          <w:szCs w:val="18"/>
        </w:rPr>
        <w:t xml:space="preserve"> </w:t>
      </w:r>
      <w:r w:rsidRPr="002B2775">
        <w:rPr>
          <w:bCs/>
          <w:color w:val="000000"/>
          <w:sz w:val="18"/>
          <w:szCs w:val="18"/>
        </w:rPr>
        <w:t>02/2-1-82/24</w:t>
      </w:r>
      <w:r w:rsidR="00C244FB">
        <w:rPr>
          <w:bCs/>
          <w:color w:val="000000"/>
          <w:sz w:val="18"/>
          <w:szCs w:val="18"/>
        </w:rPr>
        <w:t xml:space="preserve"> </w:t>
      </w:r>
      <w:r w:rsidRPr="002B2775">
        <w:rPr>
          <w:sz w:val="18"/>
          <w:szCs w:val="18"/>
        </w:rPr>
        <w:t>od 12.</w:t>
      </w:r>
      <w:r w:rsidR="00C244FB">
        <w:rPr>
          <w:sz w:val="18"/>
          <w:szCs w:val="18"/>
        </w:rPr>
        <w:t xml:space="preserve"> </w:t>
      </w:r>
      <w:r w:rsidRPr="002B2775">
        <w:rPr>
          <w:sz w:val="18"/>
          <w:szCs w:val="18"/>
        </w:rPr>
        <w:t>2.</w:t>
      </w:r>
      <w:r w:rsidR="00C244FB">
        <w:rPr>
          <w:sz w:val="18"/>
          <w:szCs w:val="18"/>
        </w:rPr>
        <w:t xml:space="preserve"> </w:t>
      </w:r>
      <w:r w:rsidRPr="002B2775">
        <w:rPr>
          <w:sz w:val="18"/>
          <w:szCs w:val="18"/>
        </w:rPr>
        <w:t xml:space="preserve">2024. </w:t>
      </w:r>
      <w:r w:rsidR="00C244FB">
        <w:rPr>
          <w:sz w:val="18"/>
          <w:szCs w:val="18"/>
        </w:rPr>
        <w:t>g</w:t>
      </w:r>
      <w:r w:rsidRPr="002B2775">
        <w:rPr>
          <w:sz w:val="18"/>
          <w:szCs w:val="18"/>
        </w:rPr>
        <w:t>odine</w:t>
      </w:r>
      <w:r w:rsidR="00C244FB">
        <w:rPr>
          <w:sz w:val="18"/>
          <w:szCs w:val="18"/>
        </w:rPr>
        <w:t>.</w:t>
      </w:r>
    </w:p>
  </w:footnote>
  <w:footnote w:id="80">
    <w:p w14:paraId="57DBECB6" w14:textId="77777777" w:rsidR="00B17774" w:rsidRPr="002B2775" w:rsidRDefault="00B17774" w:rsidP="00B17774">
      <w:pPr>
        <w:pStyle w:val="BodyText2"/>
        <w:spacing w:after="0"/>
        <w:rPr>
          <w:sz w:val="18"/>
          <w:szCs w:val="18"/>
        </w:rPr>
      </w:pPr>
      <w:r w:rsidRPr="002B2775">
        <w:rPr>
          <w:rStyle w:val="FootnoteReference"/>
          <w:sz w:val="18"/>
          <w:szCs w:val="18"/>
        </w:rPr>
        <w:footnoteRef/>
      </w:r>
      <w:r w:rsidRPr="002B2775">
        <w:rPr>
          <w:sz w:val="18"/>
          <w:szCs w:val="18"/>
        </w:rPr>
        <w:t xml:space="preserve"> Akt br</w:t>
      </w:r>
      <w:r w:rsidR="00EE5F61">
        <w:rPr>
          <w:sz w:val="18"/>
          <w:szCs w:val="18"/>
        </w:rPr>
        <w:t>.</w:t>
      </w:r>
      <w:r w:rsidRPr="002B2775">
        <w:rPr>
          <w:sz w:val="18"/>
          <w:szCs w:val="18"/>
        </w:rPr>
        <w:t xml:space="preserve"> </w:t>
      </w:r>
      <w:r w:rsidRPr="002B2775">
        <w:rPr>
          <w:color w:val="000000"/>
          <w:sz w:val="18"/>
          <w:szCs w:val="18"/>
        </w:rPr>
        <w:t>04-11-10-37/24 od 28.</w:t>
      </w:r>
      <w:r w:rsidR="00B72CE7">
        <w:rPr>
          <w:color w:val="000000"/>
          <w:sz w:val="18"/>
          <w:szCs w:val="18"/>
        </w:rPr>
        <w:t xml:space="preserve"> </w:t>
      </w:r>
      <w:r w:rsidRPr="002B2775">
        <w:rPr>
          <w:color w:val="000000"/>
          <w:sz w:val="18"/>
          <w:szCs w:val="18"/>
        </w:rPr>
        <w:t>2.</w:t>
      </w:r>
      <w:r w:rsidR="00B72CE7">
        <w:rPr>
          <w:color w:val="000000"/>
          <w:sz w:val="18"/>
          <w:szCs w:val="18"/>
        </w:rPr>
        <w:t xml:space="preserve"> </w:t>
      </w:r>
      <w:r w:rsidRPr="002B2775">
        <w:rPr>
          <w:color w:val="000000"/>
          <w:sz w:val="18"/>
          <w:szCs w:val="18"/>
        </w:rPr>
        <w:t>2024</w:t>
      </w:r>
      <w:r w:rsidR="00B72CE7">
        <w:rPr>
          <w:color w:val="000000"/>
          <w:sz w:val="18"/>
          <w:szCs w:val="18"/>
        </w:rPr>
        <w:t>.</w:t>
      </w:r>
      <w:r w:rsidRPr="002B2775">
        <w:rPr>
          <w:color w:val="000000"/>
          <w:sz w:val="18"/>
          <w:szCs w:val="18"/>
        </w:rPr>
        <w:t xml:space="preserve"> godine</w:t>
      </w:r>
      <w:r w:rsidR="00B72CE7">
        <w:rPr>
          <w:color w:val="000000"/>
          <w:sz w:val="18"/>
          <w:szCs w:val="18"/>
        </w:rPr>
        <w:t>.</w:t>
      </w:r>
      <w:r w:rsidRPr="002B2775">
        <w:rPr>
          <w:color w:val="000000"/>
          <w:sz w:val="18"/>
          <w:szCs w:val="18"/>
        </w:rPr>
        <w:t xml:space="preserve"> </w:t>
      </w:r>
    </w:p>
  </w:footnote>
  <w:footnote w:id="81">
    <w:p w14:paraId="2B14EAA5" w14:textId="77777777" w:rsidR="00334A3A" w:rsidRPr="009A70AE" w:rsidRDefault="00334A3A" w:rsidP="00427CB6">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Komandir PS Centar </w:t>
      </w:r>
      <w:r w:rsidR="00B72CE7" w:rsidRPr="009A70AE">
        <w:rPr>
          <w:sz w:val="16"/>
          <w:szCs w:val="16"/>
          <w:lang w:val="hr-HR"/>
        </w:rPr>
        <w:t xml:space="preserve">Muhamed </w:t>
      </w:r>
      <w:r w:rsidRPr="009A70AE">
        <w:rPr>
          <w:sz w:val="16"/>
          <w:szCs w:val="16"/>
          <w:lang w:val="hr-HR"/>
        </w:rPr>
        <w:t>Imširević</w:t>
      </w:r>
      <w:r w:rsidR="00B72CE7">
        <w:rPr>
          <w:sz w:val="16"/>
          <w:szCs w:val="16"/>
          <w:lang w:val="hr-HR"/>
        </w:rPr>
        <w:t>.</w:t>
      </w:r>
    </w:p>
  </w:footnote>
  <w:footnote w:id="82">
    <w:p w14:paraId="5C7A7E54" w14:textId="77777777" w:rsidR="00334A3A" w:rsidRPr="009A70AE" w:rsidRDefault="00334A3A" w:rsidP="00427CB6">
      <w:pPr>
        <w:pStyle w:val="FootnoteText"/>
        <w:rPr>
          <w:sz w:val="16"/>
          <w:szCs w:val="16"/>
          <w:lang w:val="hr-HR"/>
        </w:rPr>
      </w:pPr>
      <w:r w:rsidRPr="009A70AE">
        <w:rPr>
          <w:rStyle w:val="FootnoteReference"/>
          <w:sz w:val="16"/>
          <w:szCs w:val="16"/>
          <w:lang w:val="hr-HR"/>
        </w:rPr>
        <w:footnoteRef/>
      </w:r>
      <w:r w:rsidR="00E97A68">
        <w:rPr>
          <w:sz w:val="16"/>
          <w:szCs w:val="16"/>
          <w:lang w:val="hr-HR"/>
        </w:rPr>
        <w:t xml:space="preserve"> </w:t>
      </w:r>
      <w:r w:rsidRPr="009A70AE">
        <w:rPr>
          <w:sz w:val="16"/>
          <w:szCs w:val="16"/>
          <w:lang w:val="hr-HR"/>
        </w:rPr>
        <w:t>Inspektor u Jedinici za profesionalne standarde Erol Adžajić</w:t>
      </w:r>
      <w:r w:rsidR="00B72CE7">
        <w:rPr>
          <w:sz w:val="16"/>
          <w:szCs w:val="16"/>
          <w:lang w:val="hr-HR"/>
        </w:rPr>
        <w:t>.</w:t>
      </w:r>
    </w:p>
  </w:footnote>
  <w:footnote w:id="83">
    <w:p w14:paraId="624D33CE" w14:textId="77777777" w:rsidR="00334A3A" w:rsidRPr="00597D8F" w:rsidRDefault="00334A3A" w:rsidP="00427CB6">
      <w:pPr>
        <w:pStyle w:val="FootnoteText"/>
        <w:rPr>
          <w:sz w:val="16"/>
          <w:szCs w:val="16"/>
          <w:lang w:val="hr-HR"/>
        </w:rPr>
      </w:pPr>
      <w:r w:rsidRPr="009A70AE">
        <w:rPr>
          <w:rStyle w:val="FootnoteReference"/>
          <w:sz w:val="16"/>
          <w:szCs w:val="16"/>
        </w:rPr>
        <w:footnoteRef/>
      </w:r>
      <w:r w:rsidRPr="00597D8F">
        <w:rPr>
          <w:sz w:val="16"/>
          <w:szCs w:val="16"/>
          <w:lang w:val="hr-HR"/>
        </w:rPr>
        <w:t xml:space="preserve"> </w:t>
      </w:r>
      <w:r w:rsidRPr="009A70AE">
        <w:rPr>
          <w:sz w:val="16"/>
          <w:szCs w:val="16"/>
          <w:lang w:val="bs-Latn-BA"/>
        </w:rPr>
        <w:t xml:space="preserve">Član 20. </w:t>
      </w:r>
      <w:r w:rsidRPr="00597D8F">
        <w:rPr>
          <w:sz w:val="16"/>
          <w:szCs w:val="16"/>
          <w:lang w:val="hr-HR"/>
        </w:rPr>
        <w:t xml:space="preserve">Uputstvo o postupanju sa osobama lišenim slobode u Upravi policije </w:t>
      </w:r>
      <w:r w:rsidR="00B11D61" w:rsidRPr="00597D8F">
        <w:rPr>
          <w:sz w:val="16"/>
          <w:szCs w:val="16"/>
          <w:lang w:val="hr-HR"/>
        </w:rPr>
        <w:t>M</w:t>
      </w:r>
      <w:r w:rsidRPr="00597D8F">
        <w:rPr>
          <w:sz w:val="16"/>
          <w:szCs w:val="16"/>
          <w:lang w:val="hr-HR"/>
        </w:rPr>
        <w:t>inistarstva unutrašnjih poslova Kantona Sarajevo</w:t>
      </w:r>
      <w:r w:rsidRPr="009A70AE">
        <w:rPr>
          <w:sz w:val="16"/>
          <w:szCs w:val="16"/>
          <w:lang w:val="bs-Latn-BA"/>
        </w:rPr>
        <w:t xml:space="preserve">, </w:t>
      </w:r>
      <w:r w:rsidR="00B11D61">
        <w:rPr>
          <w:sz w:val="16"/>
          <w:szCs w:val="16"/>
          <w:lang w:val="bs-Latn-BA"/>
        </w:rPr>
        <w:t>„</w:t>
      </w:r>
      <w:r w:rsidRPr="009A70AE">
        <w:rPr>
          <w:sz w:val="16"/>
          <w:szCs w:val="16"/>
          <w:lang w:val="bs-Latn-BA"/>
        </w:rPr>
        <w:t>Službene novine KS</w:t>
      </w:r>
      <w:r w:rsidR="00B11D61">
        <w:rPr>
          <w:sz w:val="16"/>
          <w:szCs w:val="16"/>
          <w:lang w:val="bs-Latn-BA"/>
        </w:rPr>
        <w:t>“</w:t>
      </w:r>
      <w:r w:rsidR="000F6C87">
        <w:rPr>
          <w:sz w:val="16"/>
          <w:szCs w:val="16"/>
          <w:lang w:val="bs-Latn-BA"/>
        </w:rPr>
        <w:t xml:space="preserve">, </w:t>
      </w:r>
      <w:r w:rsidRPr="009A70AE">
        <w:rPr>
          <w:sz w:val="16"/>
          <w:szCs w:val="16"/>
          <w:lang w:val="bs-Latn-BA"/>
        </w:rPr>
        <w:t>br</w:t>
      </w:r>
      <w:r w:rsidR="00B11D61">
        <w:rPr>
          <w:sz w:val="16"/>
          <w:szCs w:val="16"/>
          <w:lang w:val="bs-Latn-BA"/>
        </w:rPr>
        <w:t>.</w:t>
      </w:r>
      <w:r w:rsidRPr="009A70AE">
        <w:rPr>
          <w:sz w:val="16"/>
          <w:szCs w:val="16"/>
          <w:lang w:val="bs-Latn-BA"/>
        </w:rPr>
        <w:t xml:space="preserve"> 11/22</w:t>
      </w:r>
      <w:r w:rsidR="00B11D61">
        <w:rPr>
          <w:sz w:val="16"/>
          <w:szCs w:val="16"/>
          <w:lang w:val="bs-Latn-BA"/>
        </w:rPr>
        <w:t>.</w:t>
      </w:r>
    </w:p>
  </w:footnote>
  <w:footnote w:id="84">
    <w:p w14:paraId="46C95721" w14:textId="77777777" w:rsidR="00334A3A" w:rsidRPr="009A70AE" w:rsidRDefault="00334A3A" w:rsidP="00427CB6">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Potvrda o zadržavanju vozača, Zapisnik o lišenju slobode, Zapisnik o privremenom oduzimanju predmeta, Potvrda o privremenom oduzimanju predmeta, Potvrda o vraćanju privremeno oduzetih predmeta, Zapisnik o pretresanju osobe, Zapisnik o otpustu osobe lišene slobode.</w:t>
      </w:r>
    </w:p>
  </w:footnote>
  <w:footnote w:id="85">
    <w:p w14:paraId="3520590B" w14:textId="77777777" w:rsidR="00334A3A" w:rsidRPr="009A70AE" w:rsidRDefault="00334A3A" w:rsidP="00196C21">
      <w:pPr>
        <w:pStyle w:val="FootnoteText"/>
        <w:rPr>
          <w:sz w:val="16"/>
          <w:szCs w:val="16"/>
          <w:lang w:val="bs-Latn-BA"/>
        </w:rPr>
      </w:pPr>
      <w:r w:rsidRPr="009A70AE">
        <w:rPr>
          <w:rStyle w:val="FootnoteReference"/>
          <w:sz w:val="16"/>
          <w:szCs w:val="16"/>
        </w:rPr>
        <w:footnoteRef/>
      </w:r>
      <w:r w:rsidRPr="009A70AE">
        <w:rPr>
          <w:sz w:val="16"/>
          <w:szCs w:val="16"/>
        </w:rPr>
        <w:t xml:space="preserve"> Akt br</w:t>
      </w:r>
      <w:r w:rsidR="00514D89">
        <w:rPr>
          <w:sz w:val="16"/>
          <w:szCs w:val="16"/>
        </w:rPr>
        <w:t>.</w:t>
      </w:r>
      <w:r w:rsidRPr="009A70AE">
        <w:rPr>
          <w:sz w:val="16"/>
          <w:szCs w:val="16"/>
        </w:rPr>
        <w:t xml:space="preserve"> 02/2-1-04-1-1-54/23 DS od 13.</w:t>
      </w:r>
      <w:r w:rsidR="00057426">
        <w:rPr>
          <w:sz w:val="16"/>
          <w:szCs w:val="16"/>
        </w:rPr>
        <w:t xml:space="preserve"> </w:t>
      </w:r>
      <w:r w:rsidRPr="009A70AE">
        <w:rPr>
          <w:sz w:val="16"/>
          <w:szCs w:val="16"/>
        </w:rPr>
        <w:t>11.</w:t>
      </w:r>
      <w:r w:rsidR="00057426">
        <w:rPr>
          <w:sz w:val="16"/>
          <w:szCs w:val="16"/>
        </w:rPr>
        <w:t xml:space="preserve"> </w:t>
      </w:r>
      <w:r w:rsidRPr="009A70AE">
        <w:rPr>
          <w:sz w:val="16"/>
          <w:szCs w:val="16"/>
        </w:rPr>
        <w:t>2023</w:t>
      </w:r>
      <w:r w:rsidR="00057426">
        <w:rPr>
          <w:sz w:val="16"/>
          <w:szCs w:val="16"/>
        </w:rPr>
        <w:t>.</w:t>
      </w:r>
      <w:r w:rsidRPr="009A70AE">
        <w:rPr>
          <w:sz w:val="16"/>
          <w:szCs w:val="16"/>
        </w:rPr>
        <w:t xml:space="preserve"> </w:t>
      </w:r>
      <w:r w:rsidR="00057426">
        <w:rPr>
          <w:sz w:val="16"/>
          <w:szCs w:val="16"/>
        </w:rPr>
        <w:t>g</w:t>
      </w:r>
      <w:r w:rsidRPr="009A70AE">
        <w:rPr>
          <w:sz w:val="16"/>
          <w:szCs w:val="16"/>
        </w:rPr>
        <w:t>odine</w:t>
      </w:r>
      <w:r w:rsidR="00057426">
        <w:rPr>
          <w:sz w:val="16"/>
          <w:szCs w:val="16"/>
        </w:rPr>
        <w:t>.</w:t>
      </w:r>
    </w:p>
  </w:footnote>
  <w:footnote w:id="86">
    <w:p w14:paraId="3504BC7C" w14:textId="77777777" w:rsidR="00334A3A" w:rsidRPr="009A70AE" w:rsidRDefault="00334A3A" w:rsidP="00FE4831">
      <w:pPr>
        <w:pStyle w:val="FootnoteText"/>
        <w:rPr>
          <w:sz w:val="16"/>
          <w:szCs w:val="16"/>
          <w:lang w:val="bs-Latn-BA"/>
        </w:rPr>
      </w:pPr>
      <w:r w:rsidRPr="009A70AE">
        <w:rPr>
          <w:rStyle w:val="FootnoteReference"/>
          <w:sz w:val="16"/>
          <w:szCs w:val="16"/>
        </w:rPr>
        <w:footnoteRef/>
      </w:r>
      <w:r w:rsidRPr="009A70AE">
        <w:rPr>
          <w:sz w:val="16"/>
          <w:szCs w:val="16"/>
        </w:rPr>
        <w:t xml:space="preserve"> Komandir Policijske stanice Travnik Dragan Škulj</w:t>
      </w:r>
      <w:r w:rsidR="00057426">
        <w:rPr>
          <w:sz w:val="16"/>
          <w:szCs w:val="16"/>
        </w:rPr>
        <w:t>.</w:t>
      </w:r>
    </w:p>
  </w:footnote>
  <w:footnote w:id="87">
    <w:p w14:paraId="11BFB173" w14:textId="77777777" w:rsidR="00334A3A" w:rsidRPr="009A70AE" w:rsidRDefault="00334A3A" w:rsidP="00FE4831">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Zamjenik komandira Policijske stanice Travnik Almir Mekić</w:t>
      </w:r>
      <w:r w:rsidR="00057426">
        <w:rPr>
          <w:sz w:val="16"/>
          <w:szCs w:val="16"/>
          <w:lang w:val="hr-HR"/>
        </w:rPr>
        <w:t>.</w:t>
      </w:r>
    </w:p>
  </w:footnote>
  <w:footnote w:id="88">
    <w:p w14:paraId="02073870" w14:textId="77777777" w:rsidR="00334A3A" w:rsidRPr="009A70AE" w:rsidRDefault="00334A3A" w:rsidP="00FE4831">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Potvrda i Zapisnik o privremenom oduzimanju predmeta, Potvrda o vraćanju privremeno oduzetih predmeta, Zapisnik i potvrda o privremenom oduzimanju predmeta (vozila), Zapisnik o zadržavanju vozača, Zapisnik o otpustu zadržanog vozača, Zapisnik o lišenju slobode, Zapisnik o otpustu osobe lišene slobode</w:t>
      </w:r>
      <w:r w:rsidR="006553F1">
        <w:rPr>
          <w:sz w:val="16"/>
          <w:szCs w:val="16"/>
          <w:lang w:val="hr-HR"/>
        </w:rPr>
        <w:t>.</w:t>
      </w:r>
    </w:p>
  </w:footnote>
  <w:footnote w:id="89">
    <w:p w14:paraId="6A0CC1E1" w14:textId="77777777" w:rsidR="00334A3A" w:rsidRPr="009A70AE" w:rsidRDefault="00334A3A" w:rsidP="008F79C0">
      <w:pPr>
        <w:pStyle w:val="FootnoteText"/>
        <w:rPr>
          <w:sz w:val="16"/>
          <w:szCs w:val="16"/>
          <w:lang w:val="bs-Latn-BA"/>
        </w:rPr>
      </w:pPr>
      <w:r w:rsidRPr="009A70AE">
        <w:rPr>
          <w:rStyle w:val="FootnoteReference"/>
          <w:sz w:val="16"/>
          <w:szCs w:val="16"/>
        </w:rPr>
        <w:footnoteRef/>
      </w:r>
      <w:r w:rsidRPr="00597D8F">
        <w:rPr>
          <w:sz w:val="16"/>
          <w:szCs w:val="16"/>
          <w:lang w:val="hr-HR"/>
        </w:rPr>
        <w:t xml:space="preserve"> </w:t>
      </w:r>
      <w:r w:rsidRPr="009A70AE">
        <w:rPr>
          <w:sz w:val="16"/>
          <w:szCs w:val="16"/>
          <w:lang w:val="bs-Latn-BA"/>
        </w:rPr>
        <w:t>Akt br</w:t>
      </w:r>
      <w:r w:rsidR="00D70126">
        <w:rPr>
          <w:sz w:val="16"/>
          <w:szCs w:val="16"/>
          <w:lang w:val="bs-Latn-BA"/>
        </w:rPr>
        <w:t>.</w:t>
      </w:r>
      <w:r w:rsidRPr="009A70AE">
        <w:rPr>
          <w:sz w:val="16"/>
          <w:szCs w:val="16"/>
          <w:lang w:val="bs-Latn-BA"/>
        </w:rPr>
        <w:t xml:space="preserve"> 08-01-11.2-3-2058/23 od 24.</w:t>
      </w:r>
      <w:r w:rsidR="006553F1">
        <w:rPr>
          <w:sz w:val="16"/>
          <w:szCs w:val="16"/>
          <w:lang w:val="bs-Latn-BA"/>
        </w:rPr>
        <w:t xml:space="preserve"> </w:t>
      </w:r>
      <w:r w:rsidRPr="009A70AE">
        <w:rPr>
          <w:sz w:val="16"/>
          <w:szCs w:val="16"/>
          <w:lang w:val="bs-Latn-BA"/>
        </w:rPr>
        <w:t>11.</w:t>
      </w:r>
      <w:r w:rsidR="006553F1">
        <w:rPr>
          <w:sz w:val="16"/>
          <w:szCs w:val="16"/>
          <w:lang w:val="bs-Latn-BA"/>
        </w:rPr>
        <w:t xml:space="preserve"> </w:t>
      </w:r>
      <w:r w:rsidRPr="009A70AE">
        <w:rPr>
          <w:sz w:val="16"/>
          <w:szCs w:val="16"/>
          <w:lang w:val="bs-Latn-BA"/>
        </w:rPr>
        <w:t>2023</w:t>
      </w:r>
      <w:r w:rsidR="006553F1">
        <w:rPr>
          <w:sz w:val="16"/>
          <w:szCs w:val="16"/>
          <w:lang w:val="bs-Latn-BA"/>
        </w:rPr>
        <w:t>.</w:t>
      </w:r>
      <w:r w:rsidRPr="009A70AE">
        <w:rPr>
          <w:sz w:val="16"/>
          <w:szCs w:val="16"/>
          <w:lang w:val="bs-Latn-BA"/>
        </w:rPr>
        <w:t xml:space="preserve"> godine</w:t>
      </w:r>
      <w:r w:rsidR="006553F1">
        <w:rPr>
          <w:sz w:val="16"/>
          <w:szCs w:val="16"/>
          <w:lang w:val="bs-Latn-BA"/>
        </w:rPr>
        <w:t>.</w:t>
      </w:r>
    </w:p>
  </w:footnote>
  <w:footnote w:id="90">
    <w:p w14:paraId="0676C07E" w14:textId="77777777" w:rsidR="00334A3A" w:rsidRPr="009A70AE" w:rsidRDefault="00334A3A" w:rsidP="00E4190E">
      <w:pPr>
        <w:pStyle w:val="FootnoteText"/>
        <w:rPr>
          <w:sz w:val="16"/>
          <w:szCs w:val="16"/>
          <w:lang w:val="de-DE"/>
        </w:rPr>
      </w:pPr>
      <w:r w:rsidRPr="009A70AE">
        <w:rPr>
          <w:rStyle w:val="FootnoteReference"/>
          <w:sz w:val="16"/>
          <w:szCs w:val="16"/>
        </w:rPr>
        <w:footnoteRef/>
      </w:r>
      <w:r w:rsidRPr="00597D8F">
        <w:rPr>
          <w:sz w:val="16"/>
          <w:szCs w:val="16"/>
          <w:lang w:val="hr-HR"/>
        </w:rPr>
        <w:t xml:space="preserve"> Komandir </w:t>
      </w:r>
      <w:r w:rsidR="008B185A" w:rsidRPr="00597D8F">
        <w:rPr>
          <w:sz w:val="16"/>
          <w:szCs w:val="16"/>
          <w:lang w:val="hr-HR"/>
        </w:rPr>
        <w:t>J</w:t>
      </w:r>
      <w:r w:rsidRPr="00597D8F">
        <w:rPr>
          <w:sz w:val="16"/>
          <w:szCs w:val="16"/>
          <w:lang w:val="hr-HR"/>
        </w:rPr>
        <w:t xml:space="preserve">edinice za </w:t>
      </w:r>
      <w:r w:rsidR="008B185A" w:rsidRPr="00597D8F">
        <w:rPr>
          <w:sz w:val="16"/>
          <w:szCs w:val="16"/>
          <w:lang w:val="hr-HR"/>
        </w:rPr>
        <w:t>obezbjeđenje</w:t>
      </w:r>
      <w:r w:rsidRPr="00597D8F">
        <w:rPr>
          <w:sz w:val="16"/>
          <w:szCs w:val="16"/>
          <w:lang w:val="hr-HR"/>
        </w:rPr>
        <w:t xml:space="preserve"> ličnosti i objekata pri Sektoru uniformisane policije Emin Jusufović</w:t>
      </w:r>
      <w:r w:rsidR="003B456C" w:rsidRPr="00597D8F">
        <w:rPr>
          <w:sz w:val="16"/>
          <w:szCs w:val="16"/>
          <w:lang w:val="hr-HR"/>
        </w:rPr>
        <w:t>.</w:t>
      </w:r>
    </w:p>
  </w:footnote>
  <w:footnote w:id="91">
    <w:p w14:paraId="14C34D89" w14:textId="77777777" w:rsidR="00334A3A" w:rsidRPr="009A70AE" w:rsidRDefault="00334A3A" w:rsidP="00E4190E">
      <w:pPr>
        <w:pStyle w:val="FootnoteText"/>
        <w:rPr>
          <w:sz w:val="16"/>
          <w:szCs w:val="16"/>
          <w:lang w:val="bs-Latn-BA"/>
        </w:rPr>
      </w:pPr>
      <w:r w:rsidRPr="009A70AE">
        <w:rPr>
          <w:rStyle w:val="FootnoteReference"/>
          <w:sz w:val="16"/>
          <w:szCs w:val="16"/>
        </w:rPr>
        <w:footnoteRef/>
      </w:r>
      <w:r w:rsidRPr="00597D8F">
        <w:rPr>
          <w:sz w:val="16"/>
          <w:szCs w:val="16"/>
          <w:lang w:val="de-DE"/>
        </w:rPr>
        <w:t xml:space="preserve"> Inspektorica/zamjeni</w:t>
      </w:r>
      <w:r w:rsidR="008B185A" w:rsidRPr="00597D8F">
        <w:rPr>
          <w:sz w:val="16"/>
          <w:szCs w:val="16"/>
          <w:lang w:val="de-DE"/>
        </w:rPr>
        <w:t>ca</w:t>
      </w:r>
      <w:r w:rsidRPr="00597D8F">
        <w:rPr>
          <w:sz w:val="16"/>
          <w:szCs w:val="16"/>
          <w:lang w:val="de-DE"/>
        </w:rPr>
        <w:t xml:space="preserve"> komandira </w:t>
      </w:r>
      <w:r w:rsidR="008B185A" w:rsidRPr="00597D8F">
        <w:rPr>
          <w:sz w:val="16"/>
          <w:szCs w:val="16"/>
          <w:lang w:val="de-DE"/>
        </w:rPr>
        <w:t>J</w:t>
      </w:r>
      <w:r w:rsidRPr="00597D8F">
        <w:rPr>
          <w:sz w:val="16"/>
          <w:szCs w:val="16"/>
          <w:lang w:val="de-DE"/>
        </w:rPr>
        <w:t xml:space="preserve">edinice za </w:t>
      </w:r>
      <w:r w:rsidR="008B185A" w:rsidRPr="00597D8F">
        <w:rPr>
          <w:sz w:val="16"/>
          <w:szCs w:val="16"/>
          <w:lang w:val="de-DE"/>
        </w:rPr>
        <w:t>obezbjeđenje</w:t>
      </w:r>
      <w:r w:rsidRPr="00597D8F">
        <w:rPr>
          <w:sz w:val="16"/>
          <w:szCs w:val="16"/>
          <w:lang w:val="de-DE"/>
        </w:rPr>
        <w:t xml:space="preserve"> ličnosti i objekata Danijela Petrović</w:t>
      </w:r>
      <w:r w:rsidR="00C54434" w:rsidRPr="00597D8F">
        <w:rPr>
          <w:sz w:val="16"/>
          <w:szCs w:val="16"/>
          <w:lang w:val="de-DE"/>
        </w:rPr>
        <w:t>.</w:t>
      </w:r>
    </w:p>
  </w:footnote>
  <w:footnote w:id="92">
    <w:p w14:paraId="2382373F" w14:textId="77777777" w:rsidR="00334A3A" w:rsidRPr="009A70AE" w:rsidRDefault="00334A3A" w:rsidP="00E4190E">
      <w:pPr>
        <w:pStyle w:val="FootnoteText"/>
        <w:rPr>
          <w:sz w:val="16"/>
          <w:szCs w:val="16"/>
        </w:rPr>
      </w:pPr>
      <w:r w:rsidRPr="009A70AE">
        <w:rPr>
          <w:rStyle w:val="FootnoteReference"/>
          <w:sz w:val="16"/>
          <w:szCs w:val="16"/>
        </w:rPr>
        <w:footnoteRef/>
      </w:r>
      <w:r w:rsidRPr="009A70AE">
        <w:rPr>
          <w:sz w:val="16"/>
          <w:szCs w:val="16"/>
        </w:rPr>
        <w:t xml:space="preserve"> Br</w:t>
      </w:r>
      <w:r w:rsidR="007B151F">
        <w:rPr>
          <w:sz w:val="16"/>
          <w:szCs w:val="16"/>
        </w:rPr>
        <w:t>.</w:t>
      </w:r>
      <w:r w:rsidRPr="009A70AE">
        <w:rPr>
          <w:sz w:val="16"/>
          <w:szCs w:val="16"/>
        </w:rPr>
        <w:t xml:space="preserve"> 08-01/1-04.3-2320/01 od dana 5.</w:t>
      </w:r>
      <w:r w:rsidR="00912975">
        <w:rPr>
          <w:sz w:val="16"/>
          <w:szCs w:val="16"/>
        </w:rPr>
        <w:t xml:space="preserve"> </w:t>
      </w:r>
      <w:r w:rsidRPr="009A70AE">
        <w:rPr>
          <w:sz w:val="16"/>
          <w:szCs w:val="16"/>
        </w:rPr>
        <w:t>5.</w:t>
      </w:r>
      <w:r w:rsidR="00912975">
        <w:rPr>
          <w:sz w:val="16"/>
          <w:szCs w:val="16"/>
        </w:rPr>
        <w:t xml:space="preserve"> </w:t>
      </w:r>
      <w:r w:rsidRPr="009A70AE">
        <w:rPr>
          <w:sz w:val="16"/>
          <w:szCs w:val="16"/>
        </w:rPr>
        <w:t>2001. godine.</w:t>
      </w:r>
    </w:p>
  </w:footnote>
  <w:footnote w:id="93">
    <w:p w14:paraId="558E2162" w14:textId="77777777" w:rsidR="00334A3A" w:rsidRPr="009A70AE" w:rsidRDefault="00334A3A" w:rsidP="008B3243">
      <w:pPr>
        <w:pStyle w:val="FootnoteText"/>
        <w:rPr>
          <w:sz w:val="16"/>
          <w:szCs w:val="16"/>
          <w:lang w:val="bs-Latn-BA"/>
        </w:rPr>
      </w:pPr>
      <w:r w:rsidRPr="009A70AE">
        <w:rPr>
          <w:rStyle w:val="FootnoteReference"/>
          <w:sz w:val="16"/>
          <w:szCs w:val="16"/>
        </w:rPr>
        <w:footnoteRef/>
      </w:r>
      <w:r w:rsidRPr="009A70AE">
        <w:rPr>
          <w:sz w:val="16"/>
          <w:szCs w:val="16"/>
        </w:rPr>
        <w:t xml:space="preserve"> Akt br</w:t>
      </w:r>
      <w:r w:rsidR="007B151F">
        <w:rPr>
          <w:sz w:val="16"/>
          <w:szCs w:val="16"/>
        </w:rPr>
        <w:t>.</w:t>
      </w:r>
      <w:r w:rsidRPr="009A70AE">
        <w:rPr>
          <w:sz w:val="16"/>
          <w:szCs w:val="16"/>
        </w:rPr>
        <w:t xml:space="preserve"> 08-01-01/1-02-1-2970-3/23 od 23.</w:t>
      </w:r>
      <w:r w:rsidR="00912975">
        <w:rPr>
          <w:sz w:val="16"/>
          <w:szCs w:val="16"/>
        </w:rPr>
        <w:t xml:space="preserve"> </w:t>
      </w:r>
      <w:r w:rsidRPr="009A70AE">
        <w:rPr>
          <w:sz w:val="16"/>
          <w:szCs w:val="16"/>
        </w:rPr>
        <w:t>11.</w:t>
      </w:r>
      <w:r w:rsidR="00912975">
        <w:rPr>
          <w:sz w:val="16"/>
          <w:szCs w:val="16"/>
        </w:rPr>
        <w:t xml:space="preserve"> </w:t>
      </w:r>
      <w:r w:rsidRPr="009A70AE">
        <w:rPr>
          <w:sz w:val="16"/>
          <w:szCs w:val="16"/>
        </w:rPr>
        <w:t>2023</w:t>
      </w:r>
      <w:r w:rsidR="00912975">
        <w:rPr>
          <w:sz w:val="16"/>
          <w:szCs w:val="16"/>
        </w:rPr>
        <w:t>.</w:t>
      </w:r>
      <w:r w:rsidRPr="009A70AE">
        <w:rPr>
          <w:sz w:val="16"/>
          <w:szCs w:val="16"/>
        </w:rPr>
        <w:t xml:space="preserve"> </w:t>
      </w:r>
      <w:r w:rsidR="007B151F">
        <w:rPr>
          <w:sz w:val="16"/>
          <w:szCs w:val="16"/>
        </w:rPr>
        <w:t>g</w:t>
      </w:r>
      <w:r w:rsidRPr="009A70AE">
        <w:rPr>
          <w:sz w:val="16"/>
          <w:szCs w:val="16"/>
        </w:rPr>
        <w:t>odine</w:t>
      </w:r>
      <w:r w:rsidR="007B151F">
        <w:rPr>
          <w:sz w:val="16"/>
          <w:szCs w:val="16"/>
        </w:rPr>
        <w:t>.</w:t>
      </w:r>
    </w:p>
  </w:footnote>
  <w:footnote w:id="94">
    <w:p w14:paraId="48A3A0F7" w14:textId="77777777" w:rsidR="00334A3A" w:rsidRPr="009A70AE" w:rsidRDefault="00334A3A" w:rsidP="00FE4831">
      <w:pPr>
        <w:pStyle w:val="FootnoteText"/>
        <w:rPr>
          <w:sz w:val="16"/>
          <w:szCs w:val="16"/>
          <w:lang w:val="hr-HR"/>
        </w:rPr>
      </w:pPr>
      <w:r w:rsidRPr="009A70AE">
        <w:rPr>
          <w:rStyle w:val="FootnoteReference"/>
          <w:sz w:val="16"/>
          <w:szCs w:val="16"/>
          <w:lang w:val="hr-HR"/>
        </w:rPr>
        <w:footnoteRef/>
      </w:r>
      <w:r w:rsidRPr="009A70AE">
        <w:rPr>
          <w:sz w:val="16"/>
          <w:szCs w:val="16"/>
          <w:lang w:val="hr-HR"/>
        </w:rPr>
        <w:t xml:space="preserve"> </w:t>
      </w:r>
      <w:r w:rsidR="0088325F">
        <w:rPr>
          <w:sz w:val="16"/>
          <w:szCs w:val="16"/>
          <w:lang w:val="hr-HR"/>
        </w:rPr>
        <w:t>K</w:t>
      </w:r>
      <w:r w:rsidRPr="009A70AE">
        <w:rPr>
          <w:sz w:val="16"/>
          <w:szCs w:val="16"/>
          <w:lang w:val="hr-HR"/>
        </w:rPr>
        <w:t>omandir</w:t>
      </w:r>
      <w:r w:rsidR="0088325F">
        <w:rPr>
          <w:sz w:val="16"/>
          <w:szCs w:val="16"/>
          <w:lang w:val="hr-HR"/>
        </w:rPr>
        <w:t xml:space="preserve"> </w:t>
      </w:r>
      <w:r w:rsidRPr="009A70AE">
        <w:rPr>
          <w:sz w:val="16"/>
          <w:szCs w:val="16"/>
          <w:lang w:val="hr-HR"/>
        </w:rPr>
        <w:t>Samir Valentić</w:t>
      </w:r>
      <w:r w:rsidR="0088325F">
        <w:rPr>
          <w:sz w:val="16"/>
          <w:szCs w:val="16"/>
          <w:lang w:val="hr-HR"/>
        </w:rPr>
        <w:t>.</w:t>
      </w:r>
    </w:p>
  </w:footnote>
  <w:footnote w:id="95">
    <w:p w14:paraId="486300F1" w14:textId="77777777" w:rsidR="00334A3A" w:rsidRPr="009A70AE" w:rsidRDefault="00334A3A" w:rsidP="00FE4831">
      <w:pPr>
        <w:rPr>
          <w:sz w:val="16"/>
          <w:szCs w:val="16"/>
          <w:lang w:val="hr-HR"/>
        </w:rPr>
      </w:pPr>
      <w:r w:rsidRPr="009A70AE">
        <w:rPr>
          <w:rStyle w:val="FootnoteReference"/>
          <w:sz w:val="16"/>
          <w:szCs w:val="16"/>
          <w:lang w:val="hr-HR"/>
        </w:rPr>
        <w:footnoteRef/>
      </w:r>
      <w:r w:rsidRPr="009A70AE">
        <w:rPr>
          <w:sz w:val="16"/>
          <w:szCs w:val="16"/>
          <w:lang w:val="hr-HR"/>
        </w:rPr>
        <w:t xml:space="preserve"> Prilikom vršenja pretresa sačinjava se Zapisnik o pretresanju</w:t>
      </w:r>
      <w:r w:rsidR="00A42AE8">
        <w:rPr>
          <w:sz w:val="16"/>
          <w:szCs w:val="16"/>
          <w:lang w:val="hr-HR"/>
        </w:rPr>
        <w:t>,</w:t>
      </w:r>
      <w:r w:rsidRPr="009A70AE">
        <w:rPr>
          <w:sz w:val="16"/>
          <w:szCs w:val="16"/>
          <w:lang w:val="hr-HR"/>
        </w:rPr>
        <w:t xml:space="preserve"> u ko</w:t>
      </w:r>
      <w:r w:rsidR="00A42AE8">
        <w:rPr>
          <w:sz w:val="16"/>
          <w:szCs w:val="16"/>
          <w:lang w:val="hr-HR"/>
        </w:rPr>
        <w:t>jem</w:t>
      </w:r>
      <w:r w:rsidRPr="009A70AE">
        <w:rPr>
          <w:sz w:val="16"/>
          <w:szCs w:val="16"/>
          <w:lang w:val="hr-HR"/>
        </w:rPr>
        <w:t xml:space="preserve"> su tačno opisani predmeti i isprave koji se oduzimaju. Zadržanim licima se obavezno oduzimaju predmeti kojim bi mogli povrijediti sebe ili druge, a o </w:t>
      </w:r>
      <w:r w:rsidR="00A42AE8">
        <w:rPr>
          <w:sz w:val="16"/>
          <w:szCs w:val="16"/>
          <w:lang w:val="hr-HR"/>
        </w:rPr>
        <w:t>tome</w:t>
      </w:r>
      <w:r w:rsidRPr="009A70AE">
        <w:rPr>
          <w:sz w:val="16"/>
          <w:szCs w:val="16"/>
          <w:lang w:val="hr-HR"/>
        </w:rPr>
        <w:t xml:space="preserve"> se sačinjava Zapisnik o privremeno oduzetim predmetima. Zapisnik, pored lica koje je izvršilo pretres, potpisuje i lice na kojem/kod ko</w:t>
      </w:r>
      <w:r w:rsidR="00A42AE8">
        <w:rPr>
          <w:sz w:val="16"/>
          <w:szCs w:val="16"/>
          <w:lang w:val="hr-HR"/>
        </w:rPr>
        <w:t>jeg</w:t>
      </w:r>
      <w:r w:rsidRPr="009A70AE">
        <w:rPr>
          <w:sz w:val="16"/>
          <w:szCs w:val="16"/>
          <w:lang w:val="hr-HR"/>
        </w:rPr>
        <w:t xml:space="preserve"> se vrši pretresanje. Oduzeti predmeti se čuvaju na policama koje se nalaze u predsoblju, a koje su pod stalnim nadzorom službenika koji vrši nadzor nad licima lišenim slobode. Oduzeti predmeti licu se vraćaju kada se završi zadržavanje i ono tada potpisom Potvrde o vraćanju privremeno oduzetih predmeta potvrđuje da ih je primilo.</w:t>
      </w:r>
    </w:p>
  </w:footnote>
  <w:footnote w:id="96">
    <w:p w14:paraId="1927F5E5" w14:textId="77777777" w:rsidR="00334A3A" w:rsidRPr="009A70AE" w:rsidRDefault="00334A3A" w:rsidP="0024512D">
      <w:pPr>
        <w:pStyle w:val="FootnoteText"/>
        <w:rPr>
          <w:sz w:val="16"/>
          <w:lang w:val="bs-Latn-BA"/>
        </w:rPr>
      </w:pPr>
      <w:r w:rsidRPr="009A70AE">
        <w:rPr>
          <w:rStyle w:val="FootnoteReference"/>
          <w:sz w:val="16"/>
        </w:rPr>
        <w:footnoteRef/>
      </w:r>
      <w:r w:rsidRPr="00597D8F">
        <w:rPr>
          <w:sz w:val="16"/>
          <w:lang w:val="hr-HR"/>
        </w:rPr>
        <w:t xml:space="preserve"> Akt br</w:t>
      </w:r>
      <w:r w:rsidR="00956065" w:rsidRPr="00597D8F">
        <w:rPr>
          <w:sz w:val="16"/>
          <w:lang w:val="hr-HR"/>
        </w:rPr>
        <w:t>.</w:t>
      </w:r>
      <w:r w:rsidRPr="00597D8F">
        <w:rPr>
          <w:sz w:val="16"/>
          <w:lang w:val="hr-HR"/>
        </w:rPr>
        <w:t xml:space="preserve"> 02-01-45-2061/23 od 18.</w:t>
      </w:r>
      <w:r w:rsidR="00E12016" w:rsidRPr="00597D8F">
        <w:rPr>
          <w:sz w:val="16"/>
          <w:lang w:val="hr-HR"/>
        </w:rPr>
        <w:t xml:space="preserve"> </w:t>
      </w:r>
      <w:r w:rsidRPr="00597D8F">
        <w:rPr>
          <w:sz w:val="16"/>
          <w:lang w:val="hr-HR"/>
        </w:rPr>
        <w:t>12.</w:t>
      </w:r>
      <w:r w:rsidR="00E12016" w:rsidRPr="00597D8F">
        <w:rPr>
          <w:sz w:val="16"/>
          <w:lang w:val="hr-HR"/>
        </w:rPr>
        <w:t xml:space="preserve"> </w:t>
      </w:r>
      <w:r w:rsidRPr="00597D8F">
        <w:rPr>
          <w:sz w:val="16"/>
          <w:lang w:val="hr-HR"/>
        </w:rPr>
        <w:t>2023</w:t>
      </w:r>
      <w:r w:rsidR="00E12016" w:rsidRPr="00597D8F">
        <w:rPr>
          <w:sz w:val="16"/>
          <w:lang w:val="hr-HR"/>
        </w:rPr>
        <w:t>.</w:t>
      </w:r>
      <w:r w:rsidRPr="00597D8F">
        <w:rPr>
          <w:sz w:val="16"/>
          <w:lang w:val="hr-HR"/>
        </w:rPr>
        <w:t xml:space="preserve"> godine</w:t>
      </w:r>
      <w:r w:rsidR="00E12016" w:rsidRPr="00597D8F">
        <w:rPr>
          <w:sz w:val="16"/>
          <w:lang w:val="hr-HR"/>
        </w:rPr>
        <w:t>.</w:t>
      </w:r>
    </w:p>
  </w:footnote>
  <w:footnote w:id="97">
    <w:p w14:paraId="2D110B97" w14:textId="77777777" w:rsidR="00334A3A" w:rsidRPr="009A70AE" w:rsidRDefault="00334A3A" w:rsidP="00E4190E">
      <w:pPr>
        <w:pStyle w:val="FootnoteText"/>
        <w:rPr>
          <w:sz w:val="16"/>
          <w:szCs w:val="16"/>
          <w:lang w:val="sr-Latn-CS"/>
        </w:rPr>
      </w:pPr>
      <w:r w:rsidRPr="009A70AE">
        <w:rPr>
          <w:rStyle w:val="FootnoteReference"/>
          <w:sz w:val="16"/>
          <w:szCs w:val="16"/>
        </w:rPr>
        <w:footnoteRef/>
      </w:r>
      <w:r w:rsidRPr="00597D8F">
        <w:rPr>
          <w:sz w:val="16"/>
          <w:szCs w:val="16"/>
          <w:lang w:val="hr-HR"/>
        </w:rPr>
        <w:t xml:space="preserve"> </w:t>
      </w:r>
      <w:r w:rsidRPr="009A70AE">
        <w:rPr>
          <w:sz w:val="16"/>
          <w:szCs w:val="16"/>
          <w:lang w:val="sr-Latn-CS"/>
        </w:rPr>
        <w:t>Koma</w:t>
      </w:r>
      <w:r w:rsidR="00EC7E5B">
        <w:rPr>
          <w:sz w:val="16"/>
          <w:szCs w:val="16"/>
          <w:lang w:val="sr-Latn-CS"/>
        </w:rPr>
        <w:t>n</w:t>
      </w:r>
      <w:r w:rsidRPr="009A70AE">
        <w:rPr>
          <w:sz w:val="16"/>
          <w:szCs w:val="16"/>
          <w:lang w:val="sr-Latn-CS"/>
        </w:rPr>
        <w:t>dir Asim Brajević</w:t>
      </w:r>
      <w:r w:rsidR="00EC7E5B">
        <w:rPr>
          <w:sz w:val="16"/>
          <w:szCs w:val="16"/>
          <w:lang w:val="sr-Latn-CS"/>
        </w:rPr>
        <w:t>.</w:t>
      </w:r>
    </w:p>
  </w:footnote>
  <w:footnote w:id="98">
    <w:p w14:paraId="01F65895" w14:textId="77777777" w:rsidR="00334A3A" w:rsidRPr="00A73C7D" w:rsidRDefault="00334A3A" w:rsidP="00786742">
      <w:pPr>
        <w:pStyle w:val="FootnoteText"/>
        <w:rPr>
          <w:sz w:val="18"/>
          <w:szCs w:val="18"/>
          <w:lang w:val="bs-Latn-BA"/>
        </w:rPr>
      </w:pPr>
      <w:r>
        <w:rPr>
          <w:rStyle w:val="FootnoteReference"/>
        </w:rPr>
        <w:footnoteRef/>
      </w:r>
      <w:r w:rsidRPr="00597D8F">
        <w:rPr>
          <w:lang w:val="hr-HR"/>
        </w:rPr>
        <w:t xml:space="preserve"> </w:t>
      </w:r>
      <w:r w:rsidRPr="00597D8F">
        <w:rPr>
          <w:sz w:val="18"/>
          <w:szCs w:val="18"/>
          <w:lang w:val="hr-HR"/>
        </w:rPr>
        <w:t>Informacije tražene aktom</w:t>
      </w:r>
      <w:r w:rsidRPr="00A73C7D">
        <w:rPr>
          <w:rStyle w:val="FootnoteTextChar"/>
          <w:sz w:val="18"/>
          <w:szCs w:val="18"/>
          <w:lang w:val="sr-Cyrl-BA"/>
        </w:rPr>
        <w:t xml:space="preserve"> </w:t>
      </w:r>
      <w:r w:rsidRPr="00A73C7D">
        <w:rPr>
          <w:rStyle w:val="fontstyle01"/>
          <w:rFonts w:ascii="Times New Roman" w:hAnsi="Times New Roman"/>
          <w:sz w:val="18"/>
          <w:szCs w:val="18"/>
          <w:lang w:val="sr-Cyrl-BA"/>
        </w:rPr>
        <w:t>Oi-K-SA-</w:t>
      </w:r>
      <w:r w:rsidRPr="00A73C7D">
        <w:rPr>
          <w:rStyle w:val="fontstyle01"/>
          <w:rFonts w:ascii="Times New Roman" w:hAnsi="Times New Roman"/>
          <w:sz w:val="18"/>
          <w:szCs w:val="18"/>
          <w:lang w:val="bs-Latn-BA"/>
        </w:rPr>
        <w:t>55</w:t>
      </w:r>
      <w:r w:rsidRPr="00A73C7D">
        <w:rPr>
          <w:rStyle w:val="fontstyle01"/>
          <w:rFonts w:ascii="Times New Roman" w:hAnsi="Times New Roman"/>
          <w:sz w:val="18"/>
          <w:szCs w:val="18"/>
          <w:lang w:val="sr-Cyrl-BA"/>
        </w:rPr>
        <w:t>/2</w:t>
      </w:r>
      <w:r w:rsidRPr="00597D8F">
        <w:rPr>
          <w:rStyle w:val="fontstyle01"/>
          <w:rFonts w:ascii="Times New Roman" w:hAnsi="Times New Roman"/>
          <w:sz w:val="18"/>
          <w:szCs w:val="18"/>
          <w:lang w:val="hr-HR"/>
        </w:rPr>
        <w:t>3 od 6.</w:t>
      </w:r>
      <w:r w:rsidR="00051B8F" w:rsidRPr="00597D8F">
        <w:rPr>
          <w:rStyle w:val="fontstyle01"/>
          <w:rFonts w:ascii="Times New Roman" w:hAnsi="Times New Roman"/>
          <w:sz w:val="18"/>
          <w:szCs w:val="18"/>
          <w:lang w:val="hr-HR"/>
        </w:rPr>
        <w:t xml:space="preserve"> </w:t>
      </w:r>
      <w:r w:rsidRPr="00A73C7D">
        <w:rPr>
          <w:rStyle w:val="fontstyle01"/>
          <w:rFonts w:ascii="Times New Roman" w:hAnsi="Times New Roman"/>
          <w:sz w:val="18"/>
          <w:szCs w:val="18"/>
          <w:lang w:val="en-US"/>
        </w:rPr>
        <w:t>11.</w:t>
      </w:r>
      <w:r w:rsidR="00051B8F">
        <w:rPr>
          <w:rStyle w:val="fontstyle01"/>
          <w:rFonts w:ascii="Times New Roman" w:hAnsi="Times New Roman"/>
          <w:sz w:val="18"/>
          <w:szCs w:val="18"/>
          <w:lang w:val="en-US"/>
        </w:rPr>
        <w:t xml:space="preserve"> </w:t>
      </w:r>
      <w:r w:rsidRPr="00A73C7D">
        <w:rPr>
          <w:rStyle w:val="fontstyle01"/>
          <w:rFonts w:ascii="Times New Roman" w:hAnsi="Times New Roman"/>
          <w:sz w:val="18"/>
          <w:szCs w:val="18"/>
          <w:lang w:val="en-US"/>
        </w:rPr>
        <w:t>2023</w:t>
      </w:r>
      <w:r w:rsidR="00051B8F">
        <w:rPr>
          <w:rStyle w:val="fontstyle01"/>
          <w:rFonts w:ascii="Times New Roman" w:hAnsi="Times New Roman"/>
          <w:sz w:val="18"/>
          <w:szCs w:val="18"/>
          <w:lang w:val="en-US"/>
        </w:rPr>
        <w:t>.</w:t>
      </w:r>
      <w:r w:rsidRPr="00A73C7D">
        <w:rPr>
          <w:rStyle w:val="fontstyle01"/>
          <w:rFonts w:ascii="Times New Roman" w:hAnsi="Times New Roman"/>
          <w:sz w:val="18"/>
          <w:szCs w:val="18"/>
          <w:lang w:val="en-US"/>
        </w:rPr>
        <w:t xml:space="preserve"> godine i</w:t>
      </w:r>
      <w:r w:rsidRPr="00A73C7D">
        <w:rPr>
          <w:sz w:val="18"/>
          <w:szCs w:val="18"/>
        </w:rPr>
        <w:t xml:space="preserve"> </w:t>
      </w:r>
      <w:r w:rsidRPr="00A73C7D">
        <w:rPr>
          <w:sz w:val="18"/>
          <w:szCs w:val="18"/>
          <w:lang w:val="bs-Latn-BA"/>
        </w:rPr>
        <w:t xml:space="preserve">aktom broj </w:t>
      </w:r>
      <w:r w:rsidRPr="00A73C7D">
        <w:rPr>
          <w:rStyle w:val="fontstyle01"/>
          <w:rFonts w:ascii="Times New Roman" w:hAnsi="Times New Roman"/>
          <w:sz w:val="18"/>
          <w:szCs w:val="18"/>
          <w:lang w:val="sr-Cyrl-BA"/>
        </w:rPr>
        <w:t>Oi-K-SA</w:t>
      </w:r>
      <w:r w:rsidRPr="00A73C7D">
        <w:rPr>
          <w:rStyle w:val="fontstyle01"/>
          <w:rFonts w:ascii="Times New Roman" w:hAnsi="Times New Roman"/>
          <w:sz w:val="18"/>
          <w:szCs w:val="18"/>
          <w:lang w:val="bs-Latn-BA"/>
        </w:rPr>
        <w:t>-6/</w:t>
      </w:r>
      <w:r w:rsidRPr="00A73C7D">
        <w:rPr>
          <w:rStyle w:val="fontstyle01"/>
          <w:rFonts w:ascii="Times New Roman" w:hAnsi="Times New Roman"/>
          <w:sz w:val="18"/>
          <w:szCs w:val="18"/>
          <w:lang w:val="sr-Cyrl-BA"/>
        </w:rPr>
        <w:t>2</w:t>
      </w:r>
      <w:r w:rsidRPr="00A73C7D">
        <w:rPr>
          <w:rStyle w:val="fontstyle01"/>
          <w:rFonts w:ascii="Times New Roman" w:hAnsi="Times New Roman"/>
          <w:sz w:val="18"/>
          <w:szCs w:val="18"/>
          <w:lang w:val="en-US"/>
        </w:rPr>
        <w:t>4</w:t>
      </w:r>
      <w:r w:rsidRPr="00A73C7D">
        <w:rPr>
          <w:rStyle w:val="fontstyle01"/>
          <w:rFonts w:ascii="Times New Roman" w:hAnsi="Times New Roman"/>
          <w:sz w:val="18"/>
          <w:szCs w:val="18"/>
          <w:lang w:val="bs-Latn-BA"/>
        </w:rPr>
        <w:t xml:space="preserve"> od 23.</w:t>
      </w:r>
      <w:r w:rsidR="00051B8F">
        <w:rPr>
          <w:rStyle w:val="fontstyle01"/>
          <w:rFonts w:ascii="Times New Roman" w:hAnsi="Times New Roman"/>
          <w:sz w:val="18"/>
          <w:szCs w:val="18"/>
          <w:lang w:val="bs-Latn-BA"/>
        </w:rPr>
        <w:t xml:space="preserve"> </w:t>
      </w:r>
      <w:r w:rsidRPr="00A73C7D">
        <w:rPr>
          <w:rStyle w:val="fontstyle01"/>
          <w:rFonts w:ascii="Times New Roman" w:hAnsi="Times New Roman"/>
          <w:sz w:val="18"/>
          <w:szCs w:val="18"/>
          <w:lang w:val="bs-Latn-BA"/>
        </w:rPr>
        <w:t>1.</w:t>
      </w:r>
      <w:r w:rsidR="00051B8F">
        <w:rPr>
          <w:rStyle w:val="fontstyle01"/>
          <w:rFonts w:ascii="Times New Roman" w:hAnsi="Times New Roman"/>
          <w:sz w:val="18"/>
          <w:szCs w:val="18"/>
          <w:lang w:val="bs-Latn-BA"/>
        </w:rPr>
        <w:t xml:space="preserve"> </w:t>
      </w:r>
      <w:r w:rsidRPr="00A73C7D">
        <w:rPr>
          <w:rStyle w:val="fontstyle01"/>
          <w:rFonts w:ascii="Times New Roman" w:hAnsi="Times New Roman"/>
          <w:sz w:val="18"/>
          <w:szCs w:val="18"/>
          <w:lang w:val="bs-Latn-BA"/>
        </w:rPr>
        <w:t>2024</w:t>
      </w:r>
      <w:r w:rsidR="00051B8F">
        <w:rPr>
          <w:rStyle w:val="fontstyle01"/>
          <w:rFonts w:ascii="Times New Roman" w:hAnsi="Times New Roman"/>
          <w:sz w:val="18"/>
          <w:szCs w:val="18"/>
          <w:lang w:val="bs-Latn-BA"/>
        </w:rPr>
        <w:t>.</w:t>
      </w:r>
      <w:r w:rsidRPr="00A73C7D">
        <w:rPr>
          <w:rStyle w:val="fontstyle01"/>
          <w:rFonts w:ascii="Times New Roman" w:hAnsi="Times New Roman"/>
          <w:sz w:val="18"/>
          <w:szCs w:val="18"/>
          <w:lang w:val="bs-Latn-BA"/>
        </w:rPr>
        <w:t xml:space="preserve"> godine</w:t>
      </w:r>
      <w:r w:rsidR="00051B8F">
        <w:rPr>
          <w:rStyle w:val="fontstyle01"/>
          <w:rFonts w:ascii="Times New Roman" w:hAnsi="Times New Roman"/>
          <w:sz w:val="18"/>
          <w:szCs w:val="18"/>
          <w:lang w:val="bs-Latn-BA"/>
        </w:rPr>
        <w:t>.</w:t>
      </w:r>
      <w:r w:rsidR="00E97A68">
        <w:rPr>
          <w:rStyle w:val="fontstyle01"/>
          <w:rFonts w:ascii="Times New Roman" w:hAnsi="Times New Roman"/>
          <w:sz w:val="18"/>
          <w:szCs w:val="18"/>
          <w:lang w:val="bs-Latn-BA"/>
        </w:rPr>
        <w:t xml:space="preserve"> </w:t>
      </w:r>
    </w:p>
  </w:footnote>
  <w:footnote w:id="99">
    <w:p w14:paraId="62B0EC7F" w14:textId="77777777" w:rsidR="00334A3A" w:rsidRPr="00A73C7D" w:rsidRDefault="00334A3A" w:rsidP="001B319D">
      <w:pPr>
        <w:pStyle w:val="FootnoteText"/>
        <w:rPr>
          <w:sz w:val="18"/>
          <w:szCs w:val="18"/>
        </w:rPr>
      </w:pPr>
      <w:r w:rsidRPr="00A73C7D">
        <w:rPr>
          <w:rStyle w:val="FootnoteReference"/>
          <w:sz w:val="18"/>
          <w:szCs w:val="18"/>
        </w:rPr>
        <w:footnoteRef/>
      </w:r>
      <w:r w:rsidRPr="00A73C7D">
        <w:rPr>
          <w:sz w:val="18"/>
          <w:szCs w:val="18"/>
        </w:rPr>
        <w:t xml:space="preserve"> </w:t>
      </w:r>
      <w:r w:rsidRPr="00A73C7D">
        <w:rPr>
          <w:sz w:val="18"/>
          <w:szCs w:val="18"/>
          <w:lang w:val="hr-HR"/>
        </w:rPr>
        <w:t xml:space="preserve">,,Službeni glasnik Brčko </w:t>
      </w:r>
      <w:r w:rsidR="00051B8F">
        <w:rPr>
          <w:sz w:val="18"/>
          <w:szCs w:val="18"/>
          <w:lang w:val="hr-HR"/>
        </w:rPr>
        <w:t>d</w:t>
      </w:r>
      <w:r w:rsidRPr="00A73C7D">
        <w:rPr>
          <w:sz w:val="18"/>
          <w:szCs w:val="18"/>
          <w:lang w:val="hr-HR"/>
        </w:rPr>
        <w:t>istrikta BiH“</w:t>
      </w:r>
      <w:r w:rsidR="00051B8F">
        <w:rPr>
          <w:sz w:val="18"/>
          <w:szCs w:val="18"/>
          <w:lang w:val="hr-HR"/>
        </w:rPr>
        <w:t>,</w:t>
      </w:r>
      <w:r w:rsidRPr="00A73C7D">
        <w:rPr>
          <w:sz w:val="18"/>
          <w:szCs w:val="18"/>
          <w:lang w:val="hr-HR"/>
        </w:rPr>
        <w:t xml:space="preserve"> br. 18/2020, prečišćen tekst, 41/2020,6/2021 i 6/2023.</w:t>
      </w:r>
    </w:p>
  </w:footnote>
  <w:footnote w:id="100">
    <w:p w14:paraId="386DAFF6" w14:textId="77777777" w:rsidR="00334A3A" w:rsidRPr="00597D8F" w:rsidRDefault="00334A3A" w:rsidP="001B319D">
      <w:pPr>
        <w:pStyle w:val="FootnoteText"/>
        <w:rPr>
          <w:sz w:val="18"/>
          <w:szCs w:val="18"/>
          <w:lang w:val="fr-FR"/>
        </w:rPr>
      </w:pPr>
      <w:r w:rsidRPr="00A73C7D">
        <w:rPr>
          <w:rStyle w:val="FootnoteReference"/>
          <w:sz w:val="18"/>
          <w:szCs w:val="18"/>
        </w:rPr>
        <w:footnoteRef/>
      </w:r>
      <w:r w:rsidRPr="00597D8F">
        <w:rPr>
          <w:sz w:val="18"/>
          <w:szCs w:val="18"/>
          <w:lang w:val="fr-FR"/>
        </w:rPr>
        <w:t xml:space="preserve"> </w:t>
      </w:r>
      <w:r w:rsidR="00051B8F">
        <w:rPr>
          <w:sz w:val="18"/>
          <w:szCs w:val="18"/>
          <w:lang w:val="hr-HR"/>
        </w:rPr>
        <w:t>Z</w:t>
      </w:r>
      <w:r w:rsidRPr="00A73C7D">
        <w:rPr>
          <w:sz w:val="18"/>
          <w:szCs w:val="18"/>
          <w:lang w:val="hr-HR"/>
        </w:rPr>
        <w:t>amjenik šefa Policije Senad Jašarević</w:t>
      </w:r>
      <w:r w:rsidR="00051B8F">
        <w:rPr>
          <w:sz w:val="18"/>
          <w:szCs w:val="18"/>
          <w:lang w:val="hr-HR"/>
        </w:rPr>
        <w:t>.</w:t>
      </w:r>
    </w:p>
  </w:footnote>
  <w:footnote w:id="101">
    <w:p w14:paraId="63044975" w14:textId="77777777" w:rsidR="00334A3A" w:rsidRPr="00597D8F" w:rsidRDefault="00334A3A" w:rsidP="001B319D">
      <w:pPr>
        <w:pStyle w:val="FootnoteText"/>
        <w:rPr>
          <w:sz w:val="18"/>
          <w:szCs w:val="18"/>
          <w:lang w:val="fr-FR"/>
        </w:rPr>
      </w:pPr>
      <w:r w:rsidRPr="00A73C7D">
        <w:rPr>
          <w:rStyle w:val="FootnoteReference"/>
          <w:sz w:val="18"/>
          <w:szCs w:val="18"/>
        </w:rPr>
        <w:footnoteRef/>
      </w:r>
      <w:r w:rsidRPr="00597D8F">
        <w:rPr>
          <w:sz w:val="18"/>
          <w:szCs w:val="18"/>
          <w:lang w:val="fr-FR"/>
        </w:rPr>
        <w:t xml:space="preserve"> </w:t>
      </w:r>
      <w:r w:rsidR="00051B8F" w:rsidRPr="00597D8F">
        <w:rPr>
          <w:sz w:val="18"/>
          <w:szCs w:val="18"/>
          <w:lang w:val="fr-FR"/>
        </w:rPr>
        <w:t>Z</w:t>
      </w:r>
      <w:r w:rsidRPr="00597D8F">
        <w:rPr>
          <w:sz w:val="18"/>
          <w:szCs w:val="18"/>
          <w:lang w:val="fr-FR"/>
        </w:rPr>
        <w:t>amjenik komandira Jedinice op</w:t>
      </w:r>
      <w:r w:rsidR="00051B8F" w:rsidRPr="00597D8F">
        <w:rPr>
          <w:sz w:val="18"/>
          <w:szCs w:val="18"/>
          <w:lang w:val="fr-FR"/>
        </w:rPr>
        <w:t>ć</w:t>
      </w:r>
      <w:r w:rsidRPr="00597D8F">
        <w:rPr>
          <w:sz w:val="18"/>
          <w:szCs w:val="18"/>
          <w:lang w:val="fr-FR"/>
        </w:rPr>
        <w:t>e policije Refim Ibrahimović</w:t>
      </w:r>
      <w:r w:rsidR="00051B8F" w:rsidRPr="00597D8F">
        <w:rPr>
          <w:sz w:val="18"/>
          <w:szCs w:val="18"/>
          <w:lang w:val="fr-FR"/>
        </w:rPr>
        <w:t>.</w:t>
      </w:r>
    </w:p>
  </w:footnote>
  <w:footnote w:id="102">
    <w:p w14:paraId="3682E638" w14:textId="77777777" w:rsidR="00334A3A" w:rsidRPr="00597D8F" w:rsidRDefault="00334A3A" w:rsidP="001B319D">
      <w:pPr>
        <w:pStyle w:val="FootnoteText"/>
        <w:rPr>
          <w:sz w:val="16"/>
          <w:lang w:val="fr-FR"/>
        </w:rPr>
      </w:pPr>
      <w:r w:rsidRPr="009A70AE">
        <w:rPr>
          <w:rStyle w:val="FootnoteReference"/>
          <w:sz w:val="16"/>
        </w:rPr>
        <w:footnoteRef/>
      </w:r>
      <w:r w:rsidRPr="00597D8F">
        <w:rPr>
          <w:sz w:val="16"/>
          <w:lang w:val="fr-FR"/>
        </w:rPr>
        <w:t xml:space="preserve"> Od 274 radn</w:t>
      </w:r>
      <w:r w:rsidR="00E603C0" w:rsidRPr="00597D8F">
        <w:rPr>
          <w:sz w:val="16"/>
          <w:lang w:val="fr-FR"/>
        </w:rPr>
        <w:t>a</w:t>
      </w:r>
      <w:r w:rsidRPr="00597D8F">
        <w:rPr>
          <w:sz w:val="16"/>
          <w:lang w:val="fr-FR"/>
        </w:rPr>
        <w:t xml:space="preserve"> mjesta, 2 mjesta su mandatna, 38</w:t>
      </w:r>
      <w:r w:rsidR="00D12A71" w:rsidRPr="00597D8F">
        <w:rPr>
          <w:sz w:val="16"/>
          <w:lang w:val="fr-FR"/>
        </w:rPr>
        <w:t xml:space="preserve"> je</w:t>
      </w:r>
      <w:r w:rsidRPr="00597D8F">
        <w:rPr>
          <w:sz w:val="16"/>
          <w:lang w:val="fr-FR"/>
        </w:rPr>
        <w:t xml:space="preserve"> državnih službenika i 19 namještenika, ostalo su policijski službenici</w:t>
      </w:r>
      <w:r w:rsidR="00E603C0" w:rsidRPr="00597D8F">
        <w:rPr>
          <w:sz w:val="16"/>
          <w:lang w:val="fr-FR"/>
        </w:rPr>
        <w:t>.</w:t>
      </w:r>
    </w:p>
  </w:footnote>
  <w:footnote w:id="103">
    <w:p w14:paraId="56C6CE94" w14:textId="77777777" w:rsidR="00334A3A" w:rsidRPr="00597D8F" w:rsidRDefault="00334A3A" w:rsidP="001B319D">
      <w:pPr>
        <w:pStyle w:val="FootnoteText"/>
        <w:rPr>
          <w:sz w:val="16"/>
          <w:lang w:val="fr-FR"/>
        </w:rPr>
      </w:pPr>
      <w:r w:rsidRPr="009A70AE">
        <w:rPr>
          <w:rStyle w:val="FootnoteReference"/>
          <w:sz w:val="16"/>
        </w:rPr>
        <w:footnoteRef/>
      </w:r>
      <w:r w:rsidRPr="00597D8F">
        <w:rPr>
          <w:sz w:val="16"/>
          <w:lang w:val="fr-FR"/>
        </w:rPr>
        <w:t xml:space="preserve"> Povoljniji </w:t>
      </w:r>
      <w:r w:rsidR="00E603C0" w:rsidRPr="00597D8F">
        <w:rPr>
          <w:sz w:val="16"/>
          <w:lang w:val="fr-FR"/>
        </w:rPr>
        <w:t>uvjeti</w:t>
      </w:r>
      <w:r w:rsidRPr="00597D8F">
        <w:rPr>
          <w:sz w:val="16"/>
          <w:lang w:val="fr-FR"/>
        </w:rPr>
        <w:t xml:space="preserve"> obuhvataju </w:t>
      </w:r>
      <w:r w:rsidR="00E603C0" w:rsidRPr="00597D8F">
        <w:rPr>
          <w:sz w:val="16"/>
          <w:lang w:val="fr-FR"/>
        </w:rPr>
        <w:t>i</w:t>
      </w:r>
      <w:r w:rsidRPr="00597D8F">
        <w:rPr>
          <w:sz w:val="16"/>
          <w:lang w:val="fr-FR"/>
        </w:rPr>
        <w:t>zmjen</w:t>
      </w:r>
      <w:r w:rsidR="00E603C0" w:rsidRPr="00597D8F">
        <w:rPr>
          <w:sz w:val="16"/>
          <w:lang w:val="fr-FR"/>
        </w:rPr>
        <w:t>u</w:t>
      </w:r>
      <w:r w:rsidRPr="00597D8F">
        <w:rPr>
          <w:sz w:val="16"/>
          <w:lang w:val="fr-FR"/>
        </w:rPr>
        <w:t xml:space="preserve"> bod</w:t>
      </w:r>
      <w:r w:rsidR="00D12A71" w:rsidRPr="00597D8F">
        <w:rPr>
          <w:sz w:val="16"/>
          <w:lang w:val="fr-FR"/>
        </w:rPr>
        <w:t>ov</w:t>
      </w:r>
      <w:r w:rsidRPr="00597D8F">
        <w:rPr>
          <w:sz w:val="16"/>
          <w:lang w:val="fr-FR"/>
        </w:rPr>
        <w:t>a za penzijski staž i mogućnost upisa ratnog staža.</w:t>
      </w:r>
    </w:p>
  </w:footnote>
  <w:footnote w:id="104">
    <w:p w14:paraId="23EFF49C" w14:textId="77777777" w:rsidR="00334A3A" w:rsidRPr="00597D8F" w:rsidRDefault="00334A3A" w:rsidP="001B319D">
      <w:pPr>
        <w:pStyle w:val="FootnoteText"/>
        <w:rPr>
          <w:sz w:val="16"/>
          <w:lang w:val="fr-FR"/>
        </w:rPr>
      </w:pPr>
      <w:r w:rsidRPr="009A70AE">
        <w:rPr>
          <w:rStyle w:val="FootnoteReference"/>
          <w:sz w:val="16"/>
        </w:rPr>
        <w:footnoteRef/>
      </w:r>
      <w:r w:rsidRPr="00597D8F">
        <w:rPr>
          <w:sz w:val="16"/>
          <w:lang w:val="fr-FR"/>
        </w:rPr>
        <w:t xml:space="preserve"> Princip 4-4-2 podrazumijeva od ukupnog broja zaposlenih 40% Srba, 40% Bošnjaka i 20% Hrvata.</w:t>
      </w:r>
    </w:p>
  </w:footnote>
  <w:footnote w:id="105">
    <w:p w14:paraId="4787CD47" w14:textId="77777777" w:rsidR="00334A3A" w:rsidRPr="009A70AE" w:rsidRDefault="00334A3A" w:rsidP="001B319D">
      <w:pPr>
        <w:pStyle w:val="FootnoteText"/>
        <w:rPr>
          <w:sz w:val="16"/>
        </w:rPr>
      </w:pPr>
      <w:r w:rsidRPr="009A70AE">
        <w:rPr>
          <w:rStyle w:val="FootnoteReference"/>
          <w:sz w:val="16"/>
        </w:rPr>
        <w:footnoteRef/>
      </w:r>
      <w:r w:rsidRPr="00597D8F">
        <w:rPr>
          <w:sz w:val="16"/>
          <w:lang w:val="fr-FR"/>
        </w:rPr>
        <w:t xml:space="preserve"> </w:t>
      </w:r>
      <w:r w:rsidRPr="009A70AE">
        <w:rPr>
          <w:sz w:val="16"/>
          <w:szCs w:val="24"/>
          <w:lang w:val="hr-HR"/>
        </w:rPr>
        <w:t>Uputstvo o postupanju sa licima lišenim slobode</w:t>
      </w:r>
      <w:r w:rsidR="0014619A">
        <w:rPr>
          <w:sz w:val="16"/>
          <w:szCs w:val="24"/>
          <w:lang w:val="hr-HR"/>
        </w:rPr>
        <w:t>,</w:t>
      </w:r>
      <w:r w:rsidRPr="009A70AE">
        <w:rPr>
          <w:sz w:val="16"/>
          <w:szCs w:val="24"/>
          <w:lang w:val="hr-HR"/>
        </w:rPr>
        <w:t xml:space="preserve"> br</w:t>
      </w:r>
      <w:r w:rsidR="0014619A">
        <w:rPr>
          <w:sz w:val="16"/>
          <w:szCs w:val="24"/>
          <w:lang w:val="hr-HR"/>
        </w:rPr>
        <w:t xml:space="preserve">. </w:t>
      </w:r>
      <w:r w:rsidRPr="009A70AE">
        <w:rPr>
          <w:sz w:val="16"/>
          <w:szCs w:val="24"/>
          <w:lang w:val="hr-HR"/>
        </w:rPr>
        <w:t>14.05/1-02-13145/11 od 10.</w:t>
      </w:r>
      <w:r w:rsidR="0014619A">
        <w:rPr>
          <w:sz w:val="16"/>
          <w:szCs w:val="24"/>
          <w:lang w:val="hr-HR"/>
        </w:rPr>
        <w:t xml:space="preserve"> </w:t>
      </w:r>
      <w:r w:rsidRPr="009A70AE">
        <w:rPr>
          <w:sz w:val="16"/>
          <w:szCs w:val="24"/>
          <w:lang w:val="hr-HR"/>
        </w:rPr>
        <w:t>2.</w:t>
      </w:r>
      <w:r w:rsidR="0014619A">
        <w:rPr>
          <w:sz w:val="16"/>
          <w:szCs w:val="24"/>
          <w:lang w:val="hr-HR"/>
        </w:rPr>
        <w:t xml:space="preserve"> </w:t>
      </w:r>
      <w:r w:rsidRPr="009A70AE">
        <w:rPr>
          <w:sz w:val="16"/>
          <w:szCs w:val="24"/>
          <w:lang w:val="hr-HR"/>
        </w:rPr>
        <w:t>2012</w:t>
      </w:r>
      <w:r w:rsidR="0014619A">
        <w:rPr>
          <w:sz w:val="16"/>
          <w:szCs w:val="24"/>
          <w:lang w:val="hr-HR"/>
        </w:rPr>
        <w:t>.</w:t>
      </w:r>
      <w:r w:rsidRPr="009A70AE">
        <w:rPr>
          <w:sz w:val="16"/>
          <w:szCs w:val="24"/>
          <w:lang w:val="hr-HR"/>
        </w:rPr>
        <w:t xml:space="preserve"> godine, doneseno od strane </w:t>
      </w:r>
      <w:r w:rsidR="0014619A">
        <w:rPr>
          <w:sz w:val="16"/>
          <w:szCs w:val="24"/>
          <w:lang w:val="hr-HR"/>
        </w:rPr>
        <w:t>š</w:t>
      </w:r>
      <w:r w:rsidRPr="009A70AE">
        <w:rPr>
          <w:sz w:val="16"/>
          <w:szCs w:val="24"/>
          <w:lang w:val="hr-HR"/>
        </w:rPr>
        <w:t>efa policije Brčko distrikta Bosne i Hercegovine</w:t>
      </w:r>
      <w:r w:rsidR="0014619A">
        <w:rPr>
          <w:sz w:val="16"/>
          <w:szCs w:val="24"/>
          <w:lang w:val="hr-HR"/>
        </w:rPr>
        <w:t>.</w:t>
      </w:r>
    </w:p>
  </w:footnote>
  <w:footnote w:id="106">
    <w:p w14:paraId="3FDAF702" w14:textId="77777777" w:rsidR="00334A3A" w:rsidRPr="009A70AE" w:rsidRDefault="00334A3A" w:rsidP="001610A3">
      <w:pPr>
        <w:pStyle w:val="FootnoteText"/>
        <w:rPr>
          <w:sz w:val="16"/>
          <w:szCs w:val="16"/>
          <w:lang w:val="sr-Latn-BA"/>
        </w:rPr>
      </w:pPr>
      <w:r w:rsidRPr="009A70AE">
        <w:rPr>
          <w:rStyle w:val="FootnoteReference"/>
          <w:sz w:val="16"/>
          <w:szCs w:val="16"/>
        </w:rPr>
        <w:footnoteRef/>
      </w:r>
      <w:r w:rsidRPr="009A70AE">
        <w:rPr>
          <w:sz w:val="16"/>
          <w:szCs w:val="16"/>
        </w:rPr>
        <w:t xml:space="preserve"> </w:t>
      </w:r>
      <w:r w:rsidRPr="009A70AE">
        <w:rPr>
          <w:sz w:val="16"/>
          <w:szCs w:val="16"/>
          <w:lang w:val="sr-Latn-BA"/>
        </w:rPr>
        <w:t>Policijska uprava Doboj, Policijska stanica za bezbjednost saobraćaj</w:t>
      </w:r>
      <w:r w:rsidR="00E56931">
        <w:rPr>
          <w:sz w:val="16"/>
          <w:szCs w:val="16"/>
          <w:lang w:val="sr-Latn-BA"/>
        </w:rPr>
        <w:t>a.</w:t>
      </w:r>
    </w:p>
  </w:footnote>
  <w:footnote w:id="107">
    <w:p w14:paraId="4E42D5E0" w14:textId="77777777" w:rsidR="00334A3A" w:rsidRPr="009A70AE" w:rsidRDefault="00334A3A" w:rsidP="001610A3">
      <w:pPr>
        <w:pStyle w:val="FootnoteText"/>
        <w:rPr>
          <w:sz w:val="16"/>
          <w:szCs w:val="16"/>
          <w:lang w:val="sr-Latn-BA"/>
        </w:rPr>
      </w:pPr>
      <w:r w:rsidRPr="009A70AE">
        <w:rPr>
          <w:rStyle w:val="FootnoteReference"/>
          <w:sz w:val="16"/>
          <w:szCs w:val="16"/>
        </w:rPr>
        <w:footnoteRef/>
      </w:r>
      <w:r w:rsidRPr="00597D8F">
        <w:rPr>
          <w:sz w:val="16"/>
          <w:szCs w:val="16"/>
          <w:lang w:val="sr-Latn-BA"/>
        </w:rPr>
        <w:t xml:space="preserve"> Policijska uprava Bijeljina,</w:t>
      </w:r>
      <w:r w:rsidR="00E56931" w:rsidRPr="00597D8F">
        <w:rPr>
          <w:sz w:val="16"/>
          <w:szCs w:val="16"/>
          <w:lang w:val="sr-Latn-BA"/>
        </w:rPr>
        <w:t xml:space="preserve"> </w:t>
      </w:r>
      <w:r w:rsidRPr="00597D8F">
        <w:rPr>
          <w:sz w:val="16"/>
          <w:szCs w:val="16"/>
          <w:lang w:val="sr-Latn-BA"/>
        </w:rPr>
        <w:t>Policijska stanica Centar; Policijska uprava Zeničko-dobojskog kantona, Policijska uprava 1, Policijska stanica Centar</w:t>
      </w:r>
      <w:r w:rsidR="00817E5F" w:rsidRPr="00597D8F">
        <w:rPr>
          <w:sz w:val="16"/>
          <w:szCs w:val="16"/>
          <w:lang w:val="sr-Latn-B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8CE6A" w14:textId="77777777" w:rsidR="00334A3A" w:rsidRDefault="00E95176">
    <w:pPr>
      <w:pStyle w:val="Header"/>
      <w:framePr w:wrap="around" w:vAnchor="text" w:hAnchor="margin" w:xAlign="center" w:y="1"/>
      <w:rPr>
        <w:rStyle w:val="PageNumber"/>
      </w:rPr>
    </w:pPr>
    <w:r>
      <w:rPr>
        <w:rStyle w:val="PageNumber"/>
      </w:rPr>
      <w:fldChar w:fldCharType="begin"/>
    </w:r>
    <w:r w:rsidR="00334A3A">
      <w:rPr>
        <w:rStyle w:val="PageNumber"/>
      </w:rPr>
      <w:instrText xml:space="preserve">PAGE  </w:instrText>
    </w:r>
    <w:r>
      <w:rPr>
        <w:rStyle w:val="PageNumber"/>
      </w:rPr>
      <w:fldChar w:fldCharType="end"/>
    </w:r>
  </w:p>
  <w:p w14:paraId="1D738251" w14:textId="77777777" w:rsidR="00334A3A" w:rsidRDefault="00334A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212"/>
      <w:gridCol w:w="779"/>
      <w:gridCol w:w="4036"/>
    </w:tblGrid>
    <w:tr w:rsidR="00334A3A" w:rsidRPr="009E2B0D" w14:paraId="5FB6CB93" w14:textId="77777777" w:rsidTr="00BF7866">
      <w:tc>
        <w:tcPr>
          <w:tcW w:w="4463" w:type="dxa"/>
          <w:vAlign w:val="center"/>
        </w:tcPr>
        <w:p w14:paraId="782D5A54" w14:textId="77777777" w:rsidR="00334A3A" w:rsidRPr="009E2B0D" w:rsidRDefault="00334A3A" w:rsidP="00BF7866">
          <w:pPr>
            <w:jc w:val="center"/>
            <w:rPr>
              <w:b/>
              <w:i/>
              <w:spacing w:val="-2"/>
              <w:szCs w:val="24"/>
              <w:lang w:val="hr-HR"/>
            </w:rPr>
          </w:pPr>
          <w:r w:rsidRPr="00F97136">
            <w:rPr>
              <w:b/>
              <w:i/>
              <w:noProof/>
              <w:spacing w:val="-1"/>
              <w:szCs w:val="24"/>
              <w:lang w:val="en-US"/>
            </w:rPr>
            <w:drawing>
              <wp:anchor distT="0" distB="0" distL="114300" distR="114300" simplePos="0" relativeHeight="251659264" behindDoc="0" locked="0" layoutInCell="1" allowOverlap="1" wp14:anchorId="50C3AB00" wp14:editId="7D84035D">
                <wp:simplePos x="0" y="0"/>
                <wp:positionH relativeFrom="column">
                  <wp:posOffset>2741295</wp:posOffset>
                </wp:positionH>
                <wp:positionV relativeFrom="paragraph">
                  <wp:posOffset>27305</wp:posOffset>
                </wp:positionV>
                <wp:extent cx="571500" cy="666750"/>
                <wp:effectExtent l="19050" t="0" r="0" b="0"/>
                <wp:wrapNone/>
                <wp:docPr id="1" name="Picture 1" descr="grb Bi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 BiH.png"/>
                        <pic:cNvPicPr/>
                      </pic:nvPicPr>
                      <pic:blipFill>
                        <a:blip r:embed="rId1"/>
                        <a:stretch>
                          <a:fillRect/>
                        </a:stretch>
                      </pic:blipFill>
                      <pic:spPr>
                        <a:xfrm>
                          <a:off x="0" y="0"/>
                          <a:ext cx="571500" cy="666750"/>
                        </a:xfrm>
                        <a:prstGeom prst="rect">
                          <a:avLst/>
                        </a:prstGeom>
                      </pic:spPr>
                    </pic:pic>
                  </a:graphicData>
                </a:graphic>
              </wp:anchor>
            </w:drawing>
          </w:r>
          <w:r w:rsidRPr="009E2B0D">
            <w:rPr>
              <w:b/>
              <w:i/>
              <w:spacing w:val="-1"/>
              <w:szCs w:val="24"/>
              <w:lang w:val="hr-HR"/>
            </w:rPr>
            <w:t>BOSNA</w:t>
          </w:r>
          <w:r w:rsidRPr="009E2B0D">
            <w:rPr>
              <w:b/>
              <w:i/>
              <w:szCs w:val="24"/>
              <w:lang w:val="hr-HR"/>
            </w:rPr>
            <w:t xml:space="preserve"> I</w:t>
          </w:r>
          <w:r w:rsidRPr="009E2B0D">
            <w:rPr>
              <w:b/>
              <w:i/>
              <w:spacing w:val="-3"/>
              <w:szCs w:val="24"/>
              <w:lang w:val="hr-HR"/>
            </w:rPr>
            <w:t xml:space="preserve"> </w:t>
          </w:r>
          <w:r w:rsidRPr="009E2B0D">
            <w:rPr>
              <w:b/>
              <w:i/>
              <w:spacing w:val="-2"/>
              <w:szCs w:val="24"/>
              <w:lang w:val="hr-HR"/>
            </w:rPr>
            <w:t>HERCEGOVINA</w:t>
          </w:r>
        </w:p>
        <w:p w14:paraId="7EEF2EA4" w14:textId="77777777" w:rsidR="00334A3A" w:rsidRPr="009E2B0D" w:rsidRDefault="00334A3A" w:rsidP="00BF7866">
          <w:pPr>
            <w:jc w:val="center"/>
            <w:rPr>
              <w:szCs w:val="24"/>
              <w:lang w:val="hr-HR"/>
            </w:rPr>
          </w:pPr>
          <w:r w:rsidRPr="009E2B0D">
            <w:rPr>
              <w:szCs w:val="24"/>
              <w:lang w:val="hr-HR"/>
            </w:rPr>
            <w:t>Institucija ombudsmena/ombudsmana</w:t>
          </w:r>
        </w:p>
        <w:p w14:paraId="38DD3999" w14:textId="77777777" w:rsidR="00334A3A" w:rsidRPr="009E2B0D" w:rsidRDefault="00334A3A" w:rsidP="00BF7866">
          <w:pPr>
            <w:jc w:val="center"/>
            <w:rPr>
              <w:szCs w:val="24"/>
              <w:lang w:val="hr-HR"/>
            </w:rPr>
          </w:pPr>
          <w:r w:rsidRPr="009E2B0D">
            <w:rPr>
              <w:szCs w:val="24"/>
              <w:lang w:val="hr-HR"/>
            </w:rPr>
            <w:t>za ljudska prava</w:t>
          </w:r>
        </w:p>
        <w:p w14:paraId="19F76B57" w14:textId="77777777" w:rsidR="00334A3A" w:rsidRPr="009E2B0D" w:rsidRDefault="00334A3A" w:rsidP="00BF7866">
          <w:pPr>
            <w:jc w:val="center"/>
            <w:rPr>
              <w:sz w:val="18"/>
              <w:szCs w:val="18"/>
              <w:lang w:val="hr-HR"/>
            </w:rPr>
          </w:pPr>
          <w:r w:rsidRPr="009E2B0D">
            <w:rPr>
              <w:szCs w:val="24"/>
              <w:lang w:val="hr-HR"/>
            </w:rPr>
            <w:t>Bosne i Hercegovine</w:t>
          </w:r>
        </w:p>
      </w:tc>
      <w:tc>
        <w:tcPr>
          <w:tcW w:w="892" w:type="dxa"/>
          <w:vAlign w:val="center"/>
        </w:tcPr>
        <w:p w14:paraId="43DDAA65" w14:textId="77777777" w:rsidR="00334A3A" w:rsidRPr="009E2B0D" w:rsidRDefault="00334A3A" w:rsidP="00BF7866">
          <w:pPr>
            <w:jc w:val="center"/>
            <w:rPr>
              <w:sz w:val="18"/>
              <w:szCs w:val="18"/>
              <w:lang w:val="hr-HR"/>
            </w:rPr>
          </w:pPr>
        </w:p>
      </w:tc>
      <w:tc>
        <w:tcPr>
          <w:tcW w:w="4398" w:type="dxa"/>
          <w:vAlign w:val="center"/>
        </w:tcPr>
        <w:p w14:paraId="29DEAA9A" w14:textId="77777777" w:rsidR="00334A3A" w:rsidRPr="009E2B0D" w:rsidRDefault="00334A3A" w:rsidP="00BF7866">
          <w:pPr>
            <w:jc w:val="center"/>
            <w:rPr>
              <w:b/>
              <w:i/>
              <w:spacing w:val="-2"/>
              <w:szCs w:val="24"/>
              <w:lang w:val="sr-Cyrl-BA"/>
            </w:rPr>
          </w:pPr>
          <w:r w:rsidRPr="009E2B0D">
            <w:rPr>
              <w:b/>
              <w:i/>
              <w:spacing w:val="-1"/>
              <w:szCs w:val="24"/>
              <w:lang w:val="sr-Cyrl-BA"/>
            </w:rPr>
            <w:t>БОСНА</w:t>
          </w:r>
          <w:r w:rsidRPr="009E2B0D">
            <w:rPr>
              <w:b/>
              <w:i/>
              <w:szCs w:val="24"/>
              <w:lang w:val="sr-Cyrl-BA"/>
            </w:rPr>
            <w:t xml:space="preserve"> И</w:t>
          </w:r>
          <w:r w:rsidRPr="009E2B0D">
            <w:rPr>
              <w:b/>
              <w:i/>
              <w:spacing w:val="-3"/>
              <w:szCs w:val="24"/>
              <w:lang w:val="sr-Cyrl-BA"/>
            </w:rPr>
            <w:t xml:space="preserve"> </w:t>
          </w:r>
          <w:r w:rsidRPr="009E2B0D">
            <w:rPr>
              <w:b/>
              <w:i/>
              <w:spacing w:val="-2"/>
              <w:szCs w:val="24"/>
              <w:lang w:val="sr-Cyrl-BA"/>
            </w:rPr>
            <w:t>ХЕРЦЕГОВИНА</w:t>
          </w:r>
        </w:p>
        <w:p w14:paraId="5E439B7A" w14:textId="77777777" w:rsidR="00334A3A" w:rsidRPr="00597D8F" w:rsidRDefault="00334A3A" w:rsidP="00BF7866">
          <w:pPr>
            <w:jc w:val="center"/>
            <w:rPr>
              <w:szCs w:val="24"/>
              <w:lang w:val="hr-HR"/>
            </w:rPr>
          </w:pPr>
          <w:r w:rsidRPr="009E2B0D">
            <w:rPr>
              <w:szCs w:val="24"/>
              <w:lang w:val="sr-Cyrl-BA"/>
            </w:rPr>
            <w:t>Институција омбудсмена</w:t>
          </w:r>
        </w:p>
        <w:p w14:paraId="62B086BD" w14:textId="77777777" w:rsidR="00334A3A" w:rsidRPr="009E2B0D" w:rsidRDefault="00334A3A" w:rsidP="00BF7866">
          <w:pPr>
            <w:jc w:val="center"/>
            <w:rPr>
              <w:szCs w:val="24"/>
              <w:lang w:val="sr-Cyrl-BA"/>
            </w:rPr>
          </w:pPr>
          <w:r w:rsidRPr="009E2B0D">
            <w:rPr>
              <w:szCs w:val="24"/>
              <w:lang w:val="sr-Cyrl-BA"/>
            </w:rPr>
            <w:t>за људска права</w:t>
          </w:r>
        </w:p>
        <w:p w14:paraId="292DDE52" w14:textId="77777777" w:rsidR="00334A3A" w:rsidRPr="009E2B0D" w:rsidRDefault="00334A3A" w:rsidP="00BF7866">
          <w:pPr>
            <w:jc w:val="center"/>
            <w:rPr>
              <w:sz w:val="18"/>
              <w:szCs w:val="18"/>
              <w:lang w:val="hr-HR"/>
            </w:rPr>
          </w:pPr>
          <w:r w:rsidRPr="009E2B0D">
            <w:rPr>
              <w:szCs w:val="24"/>
              <w:lang w:val="sr-Cyrl-BA"/>
            </w:rPr>
            <w:t>Босне и Херцеговине</w:t>
          </w:r>
        </w:p>
      </w:tc>
    </w:tr>
  </w:tbl>
  <w:p w14:paraId="02ACB3CD" w14:textId="77777777" w:rsidR="00334A3A" w:rsidRPr="0072299D" w:rsidRDefault="00334A3A" w:rsidP="00C70EF2">
    <w:pPr>
      <w:rPr>
        <w:sz w:val="22"/>
        <w:szCs w:val="22"/>
      </w:rPr>
    </w:pPr>
    <w:r>
      <w:rPr>
        <w:rFonts w:ascii="Arial" w:hAnsi="Arial" w:cs="Arial"/>
        <w:noProof/>
        <w:sz w:val="18"/>
        <w:szCs w:val="18"/>
        <w:lang w:val="hr-HR"/>
      </w:rPr>
      <w:t>______</w:t>
    </w:r>
    <w:r w:rsidRPr="005B0DAB">
      <w:rPr>
        <w:rFonts w:ascii="Arial" w:hAnsi="Arial" w:cs="Arial"/>
        <w:noProof/>
        <w:sz w:val="18"/>
        <w:szCs w:val="18"/>
        <w:lang w:val="hr-HR"/>
      </w:rPr>
      <w:t>__________________________________________________________</w:t>
    </w:r>
    <w:r>
      <w:rPr>
        <w:rFonts w:ascii="Arial" w:hAnsi="Arial" w:cs="Arial"/>
        <w:noProof/>
        <w:sz w:val="18"/>
        <w:szCs w:val="18"/>
        <w:lang w:val="hr-HR"/>
      </w:rPr>
      <w:t>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E131F"/>
    <w:multiLevelType w:val="hybridMultilevel"/>
    <w:tmpl w:val="707CB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845CA"/>
    <w:multiLevelType w:val="multilevel"/>
    <w:tmpl w:val="0DBEA6E8"/>
    <w:lvl w:ilvl="0">
      <w:start w:val="4"/>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2E5DD0"/>
    <w:multiLevelType w:val="multilevel"/>
    <w:tmpl w:val="772C6E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A25954"/>
    <w:multiLevelType w:val="hybridMultilevel"/>
    <w:tmpl w:val="6A50167A"/>
    <w:lvl w:ilvl="0" w:tplc="72A49D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3D3EC8"/>
    <w:multiLevelType w:val="hybridMultilevel"/>
    <w:tmpl w:val="6FEC0E96"/>
    <w:lvl w:ilvl="0" w:tplc="017C2D98">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5" w15:restartNumberingAfterBreak="0">
    <w:nsid w:val="1C343137"/>
    <w:multiLevelType w:val="hybridMultilevel"/>
    <w:tmpl w:val="5478F466"/>
    <w:lvl w:ilvl="0" w:tplc="141A0001">
      <w:start w:val="1"/>
      <w:numFmt w:val="bullet"/>
      <w:lvlText w:val=""/>
      <w:lvlJc w:val="left"/>
      <w:pPr>
        <w:ind w:left="720" w:hanging="360"/>
      </w:pPr>
      <w:rPr>
        <w:rFonts w:ascii="Symbol" w:hAnsi="Symbol" w:hint="default"/>
      </w:rPr>
    </w:lvl>
    <w:lvl w:ilvl="1" w:tplc="141A0003">
      <w:start w:val="1"/>
      <w:numFmt w:val="decimal"/>
      <w:lvlText w:val="%2."/>
      <w:lvlJc w:val="left"/>
      <w:pPr>
        <w:tabs>
          <w:tab w:val="num" w:pos="1440"/>
        </w:tabs>
        <w:ind w:left="1440" w:hanging="360"/>
      </w:pPr>
    </w:lvl>
    <w:lvl w:ilvl="2" w:tplc="141A0005">
      <w:start w:val="1"/>
      <w:numFmt w:val="decimal"/>
      <w:lvlText w:val="%3."/>
      <w:lvlJc w:val="left"/>
      <w:pPr>
        <w:tabs>
          <w:tab w:val="num" w:pos="2160"/>
        </w:tabs>
        <w:ind w:left="2160" w:hanging="360"/>
      </w:pPr>
    </w:lvl>
    <w:lvl w:ilvl="3" w:tplc="141A0001">
      <w:start w:val="1"/>
      <w:numFmt w:val="decimal"/>
      <w:lvlText w:val="%4."/>
      <w:lvlJc w:val="left"/>
      <w:pPr>
        <w:tabs>
          <w:tab w:val="num" w:pos="2880"/>
        </w:tabs>
        <w:ind w:left="2880" w:hanging="360"/>
      </w:pPr>
    </w:lvl>
    <w:lvl w:ilvl="4" w:tplc="141A0003">
      <w:start w:val="1"/>
      <w:numFmt w:val="decimal"/>
      <w:lvlText w:val="%5."/>
      <w:lvlJc w:val="left"/>
      <w:pPr>
        <w:tabs>
          <w:tab w:val="num" w:pos="3600"/>
        </w:tabs>
        <w:ind w:left="3600" w:hanging="360"/>
      </w:pPr>
    </w:lvl>
    <w:lvl w:ilvl="5" w:tplc="141A0005">
      <w:start w:val="1"/>
      <w:numFmt w:val="decimal"/>
      <w:lvlText w:val="%6."/>
      <w:lvlJc w:val="left"/>
      <w:pPr>
        <w:tabs>
          <w:tab w:val="num" w:pos="4320"/>
        </w:tabs>
        <w:ind w:left="4320" w:hanging="360"/>
      </w:pPr>
    </w:lvl>
    <w:lvl w:ilvl="6" w:tplc="141A0001">
      <w:start w:val="1"/>
      <w:numFmt w:val="decimal"/>
      <w:lvlText w:val="%7."/>
      <w:lvlJc w:val="left"/>
      <w:pPr>
        <w:tabs>
          <w:tab w:val="num" w:pos="5040"/>
        </w:tabs>
        <w:ind w:left="5040" w:hanging="360"/>
      </w:pPr>
    </w:lvl>
    <w:lvl w:ilvl="7" w:tplc="141A0003">
      <w:start w:val="1"/>
      <w:numFmt w:val="decimal"/>
      <w:lvlText w:val="%8."/>
      <w:lvlJc w:val="left"/>
      <w:pPr>
        <w:tabs>
          <w:tab w:val="num" w:pos="5760"/>
        </w:tabs>
        <w:ind w:left="5760" w:hanging="360"/>
      </w:pPr>
    </w:lvl>
    <w:lvl w:ilvl="8" w:tplc="141A0005">
      <w:start w:val="1"/>
      <w:numFmt w:val="decimal"/>
      <w:lvlText w:val="%9."/>
      <w:lvlJc w:val="left"/>
      <w:pPr>
        <w:tabs>
          <w:tab w:val="num" w:pos="6480"/>
        </w:tabs>
        <w:ind w:left="6480" w:hanging="360"/>
      </w:pPr>
    </w:lvl>
  </w:abstractNum>
  <w:abstractNum w:abstractNumId="6" w15:restartNumberingAfterBreak="0">
    <w:nsid w:val="2E5F3853"/>
    <w:multiLevelType w:val="hybridMultilevel"/>
    <w:tmpl w:val="5CB4E80E"/>
    <w:lvl w:ilvl="0" w:tplc="7F0C502E">
      <w:start w:val="1"/>
      <w:numFmt w:val="decimal"/>
      <w:lvlText w:val="%1."/>
      <w:lvlJc w:val="left"/>
      <w:pPr>
        <w:tabs>
          <w:tab w:val="num" w:pos="1080"/>
        </w:tabs>
        <w:ind w:left="1080" w:hanging="360"/>
      </w:pPr>
      <w:rPr>
        <w:rFonts w:hint="default"/>
        <w:b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53E518B"/>
    <w:multiLevelType w:val="hybridMultilevel"/>
    <w:tmpl w:val="0FC07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67130B"/>
    <w:multiLevelType w:val="hybridMultilevel"/>
    <w:tmpl w:val="8C0ACF50"/>
    <w:lvl w:ilvl="0" w:tplc="BE881C1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213545"/>
    <w:multiLevelType w:val="hybridMultilevel"/>
    <w:tmpl w:val="E83CCFF8"/>
    <w:lvl w:ilvl="0" w:tplc="041A000F">
      <w:start w:val="1"/>
      <w:numFmt w:val="decimal"/>
      <w:lvlText w:val="%1."/>
      <w:lvlJc w:val="left"/>
      <w:pPr>
        <w:tabs>
          <w:tab w:val="num" w:pos="720"/>
        </w:tabs>
        <w:ind w:left="720" w:hanging="360"/>
      </w:pPr>
      <w:rPr>
        <w:rFonts w:hint="default"/>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15:restartNumberingAfterBreak="0">
    <w:nsid w:val="41B623E6"/>
    <w:multiLevelType w:val="hybridMultilevel"/>
    <w:tmpl w:val="CCB6FC5E"/>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1" w15:restartNumberingAfterBreak="0">
    <w:nsid w:val="46336466"/>
    <w:multiLevelType w:val="hybridMultilevel"/>
    <w:tmpl w:val="4158581A"/>
    <w:lvl w:ilvl="0" w:tplc="141A0001">
      <w:start w:val="1"/>
      <w:numFmt w:val="bullet"/>
      <w:lvlText w:val=""/>
      <w:lvlJc w:val="left"/>
      <w:pPr>
        <w:ind w:left="720" w:hanging="360"/>
      </w:pPr>
      <w:rPr>
        <w:rFonts w:ascii="Symbol" w:hAnsi="Symbol" w:hint="default"/>
      </w:rPr>
    </w:lvl>
    <w:lvl w:ilvl="1" w:tplc="141A0003">
      <w:start w:val="1"/>
      <w:numFmt w:val="decimal"/>
      <w:lvlText w:val="%2."/>
      <w:lvlJc w:val="left"/>
      <w:pPr>
        <w:tabs>
          <w:tab w:val="num" w:pos="1440"/>
        </w:tabs>
        <w:ind w:left="1440" w:hanging="360"/>
      </w:pPr>
    </w:lvl>
    <w:lvl w:ilvl="2" w:tplc="141A0005">
      <w:start w:val="1"/>
      <w:numFmt w:val="decimal"/>
      <w:lvlText w:val="%3."/>
      <w:lvlJc w:val="left"/>
      <w:pPr>
        <w:tabs>
          <w:tab w:val="num" w:pos="2160"/>
        </w:tabs>
        <w:ind w:left="2160" w:hanging="360"/>
      </w:pPr>
    </w:lvl>
    <w:lvl w:ilvl="3" w:tplc="141A0001">
      <w:start w:val="1"/>
      <w:numFmt w:val="decimal"/>
      <w:lvlText w:val="%4."/>
      <w:lvlJc w:val="left"/>
      <w:pPr>
        <w:tabs>
          <w:tab w:val="num" w:pos="2880"/>
        </w:tabs>
        <w:ind w:left="2880" w:hanging="360"/>
      </w:pPr>
    </w:lvl>
    <w:lvl w:ilvl="4" w:tplc="141A0003">
      <w:start w:val="1"/>
      <w:numFmt w:val="decimal"/>
      <w:lvlText w:val="%5."/>
      <w:lvlJc w:val="left"/>
      <w:pPr>
        <w:tabs>
          <w:tab w:val="num" w:pos="3600"/>
        </w:tabs>
        <w:ind w:left="3600" w:hanging="360"/>
      </w:pPr>
    </w:lvl>
    <w:lvl w:ilvl="5" w:tplc="141A0005">
      <w:start w:val="1"/>
      <w:numFmt w:val="decimal"/>
      <w:lvlText w:val="%6."/>
      <w:lvlJc w:val="left"/>
      <w:pPr>
        <w:tabs>
          <w:tab w:val="num" w:pos="4320"/>
        </w:tabs>
        <w:ind w:left="4320" w:hanging="360"/>
      </w:pPr>
    </w:lvl>
    <w:lvl w:ilvl="6" w:tplc="141A0001">
      <w:start w:val="1"/>
      <w:numFmt w:val="decimal"/>
      <w:lvlText w:val="%7."/>
      <w:lvlJc w:val="left"/>
      <w:pPr>
        <w:tabs>
          <w:tab w:val="num" w:pos="5040"/>
        </w:tabs>
        <w:ind w:left="5040" w:hanging="360"/>
      </w:pPr>
    </w:lvl>
    <w:lvl w:ilvl="7" w:tplc="141A0003">
      <w:start w:val="1"/>
      <w:numFmt w:val="decimal"/>
      <w:lvlText w:val="%8."/>
      <w:lvlJc w:val="left"/>
      <w:pPr>
        <w:tabs>
          <w:tab w:val="num" w:pos="5760"/>
        </w:tabs>
        <w:ind w:left="5760" w:hanging="360"/>
      </w:pPr>
    </w:lvl>
    <w:lvl w:ilvl="8" w:tplc="141A0005">
      <w:start w:val="1"/>
      <w:numFmt w:val="decimal"/>
      <w:lvlText w:val="%9."/>
      <w:lvlJc w:val="left"/>
      <w:pPr>
        <w:tabs>
          <w:tab w:val="num" w:pos="6480"/>
        </w:tabs>
        <w:ind w:left="6480" w:hanging="360"/>
      </w:pPr>
    </w:lvl>
  </w:abstractNum>
  <w:abstractNum w:abstractNumId="12" w15:restartNumberingAfterBreak="0">
    <w:nsid w:val="49603733"/>
    <w:multiLevelType w:val="hybridMultilevel"/>
    <w:tmpl w:val="A73AF8D2"/>
    <w:lvl w:ilvl="0" w:tplc="8C56316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01B23"/>
    <w:multiLevelType w:val="hybridMultilevel"/>
    <w:tmpl w:val="9C501412"/>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4" w15:restartNumberingAfterBreak="0">
    <w:nsid w:val="51667DA7"/>
    <w:multiLevelType w:val="hybridMultilevel"/>
    <w:tmpl w:val="0C2C4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784FF6"/>
    <w:multiLevelType w:val="multilevel"/>
    <w:tmpl w:val="36BAC60C"/>
    <w:lvl w:ilvl="0">
      <w:start w:val="3"/>
      <w:numFmt w:val="decimal"/>
      <w:lvlText w:val="%1"/>
      <w:lvlJc w:val="left"/>
      <w:pPr>
        <w:ind w:left="632" w:hanging="420"/>
      </w:pPr>
      <w:rPr>
        <w:rFonts w:hint="default"/>
        <w:lang w:eastAsia="en-US" w:bidi="ar-SA"/>
      </w:rPr>
    </w:lvl>
    <w:lvl w:ilvl="1">
      <w:start w:val="1"/>
      <w:numFmt w:val="decimal"/>
      <w:lvlText w:val="%1.%2."/>
      <w:lvlJc w:val="left"/>
      <w:pPr>
        <w:ind w:left="632" w:hanging="420"/>
      </w:pPr>
      <w:rPr>
        <w:rFonts w:ascii="Times New Roman" w:eastAsia="Times New Roman" w:hAnsi="Times New Roman" w:cs="Times New Roman" w:hint="default"/>
        <w:b/>
        <w:bCs/>
        <w:w w:val="100"/>
        <w:sz w:val="24"/>
        <w:szCs w:val="24"/>
        <w:lang w:eastAsia="en-US" w:bidi="ar-SA"/>
      </w:rPr>
    </w:lvl>
    <w:lvl w:ilvl="2">
      <w:start w:val="1"/>
      <w:numFmt w:val="decimal"/>
      <w:lvlText w:val="%1.%2.%3."/>
      <w:lvlJc w:val="left"/>
      <w:pPr>
        <w:ind w:left="813" w:hanging="601"/>
        <w:jc w:val="right"/>
      </w:pPr>
      <w:rPr>
        <w:rFonts w:ascii="Times New Roman" w:eastAsia="Times New Roman" w:hAnsi="Times New Roman" w:cs="Times New Roman" w:hint="default"/>
        <w:b/>
        <w:bCs/>
        <w:w w:val="100"/>
        <w:sz w:val="24"/>
        <w:szCs w:val="24"/>
        <w:lang w:eastAsia="en-US" w:bidi="ar-SA"/>
      </w:rPr>
    </w:lvl>
    <w:lvl w:ilvl="3">
      <w:numFmt w:val="bullet"/>
      <w:lvlText w:val=""/>
      <w:lvlJc w:val="left"/>
      <w:pPr>
        <w:ind w:left="1000" w:hanging="360"/>
      </w:pPr>
      <w:rPr>
        <w:rFonts w:ascii="Symbol" w:eastAsia="Symbol" w:hAnsi="Symbol" w:cs="Symbol" w:hint="default"/>
        <w:w w:val="100"/>
        <w:sz w:val="24"/>
        <w:szCs w:val="24"/>
        <w:lang w:eastAsia="en-US" w:bidi="ar-SA"/>
      </w:rPr>
    </w:lvl>
    <w:lvl w:ilvl="4">
      <w:numFmt w:val="bullet"/>
      <w:lvlText w:val=""/>
      <w:lvlJc w:val="left"/>
      <w:pPr>
        <w:ind w:left="1286" w:hanging="360"/>
      </w:pPr>
      <w:rPr>
        <w:rFonts w:ascii="Symbol" w:eastAsia="Symbol" w:hAnsi="Symbol" w:cs="Symbol" w:hint="default"/>
        <w:w w:val="100"/>
        <w:sz w:val="24"/>
        <w:szCs w:val="24"/>
        <w:lang w:eastAsia="en-US" w:bidi="ar-SA"/>
      </w:rPr>
    </w:lvl>
    <w:lvl w:ilvl="5">
      <w:numFmt w:val="bullet"/>
      <w:lvlText w:val="•"/>
      <w:lvlJc w:val="left"/>
      <w:pPr>
        <w:ind w:left="3784" w:hanging="360"/>
      </w:pPr>
      <w:rPr>
        <w:rFonts w:hint="default"/>
        <w:lang w:eastAsia="en-US" w:bidi="ar-SA"/>
      </w:rPr>
    </w:lvl>
    <w:lvl w:ilvl="6">
      <w:numFmt w:val="bullet"/>
      <w:lvlText w:val="•"/>
      <w:lvlJc w:val="left"/>
      <w:pPr>
        <w:ind w:left="5036" w:hanging="360"/>
      </w:pPr>
      <w:rPr>
        <w:rFonts w:hint="default"/>
        <w:lang w:eastAsia="en-US" w:bidi="ar-SA"/>
      </w:rPr>
    </w:lvl>
    <w:lvl w:ilvl="7">
      <w:numFmt w:val="bullet"/>
      <w:lvlText w:val="•"/>
      <w:lvlJc w:val="left"/>
      <w:pPr>
        <w:ind w:left="6288" w:hanging="360"/>
      </w:pPr>
      <w:rPr>
        <w:rFonts w:hint="default"/>
        <w:lang w:eastAsia="en-US" w:bidi="ar-SA"/>
      </w:rPr>
    </w:lvl>
    <w:lvl w:ilvl="8">
      <w:numFmt w:val="bullet"/>
      <w:lvlText w:val="•"/>
      <w:lvlJc w:val="left"/>
      <w:pPr>
        <w:ind w:left="7541" w:hanging="360"/>
      </w:pPr>
      <w:rPr>
        <w:rFonts w:hint="default"/>
        <w:lang w:eastAsia="en-US" w:bidi="ar-SA"/>
      </w:rPr>
    </w:lvl>
  </w:abstractNum>
  <w:abstractNum w:abstractNumId="16" w15:restartNumberingAfterBreak="0">
    <w:nsid w:val="5AB51798"/>
    <w:multiLevelType w:val="hybridMultilevel"/>
    <w:tmpl w:val="B0984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71B0"/>
    <w:multiLevelType w:val="hybridMultilevel"/>
    <w:tmpl w:val="55F87BD6"/>
    <w:lvl w:ilvl="0" w:tplc="E6C6E0F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EB3507"/>
    <w:multiLevelType w:val="hybridMultilevel"/>
    <w:tmpl w:val="25103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64463F"/>
    <w:multiLevelType w:val="hybridMultilevel"/>
    <w:tmpl w:val="B3F0803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0" w15:restartNumberingAfterBreak="0">
    <w:nsid w:val="64DD4B18"/>
    <w:multiLevelType w:val="hybridMultilevel"/>
    <w:tmpl w:val="2962E59A"/>
    <w:lvl w:ilvl="0" w:tplc="E1CABAE0">
      <w:start w:val="1"/>
      <w:numFmt w:val="upperRoman"/>
      <w:lvlText w:val="%1."/>
      <w:lvlJc w:val="left"/>
      <w:pPr>
        <w:ind w:left="748" w:hanging="250"/>
        <w:jc w:val="right"/>
      </w:pPr>
      <w:rPr>
        <w:rFonts w:ascii="Times New Roman" w:eastAsia="Times New Roman" w:hAnsi="Times New Roman" w:cs="Times New Roman" w:hint="default"/>
        <w:b/>
        <w:bCs/>
        <w:i w:val="0"/>
        <w:iCs w:val="0"/>
        <w:spacing w:val="0"/>
        <w:w w:val="100"/>
        <w:sz w:val="28"/>
        <w:szCs w:val="28"/>
        <w:lang w:eastAsia="en-US" w:bidi="ar-SA"/>
      </w:rPr>
    </w:lvl>
    <w:lvl w:ilvl="1" w:tplc="924E3B12">
      <w:start w:val="1"/>
      <w:numFmt w:val="decimal"/>
      <w:lvlText w:val="%2."/>
      <w:lvlJc w:val="left"/>
      <w:pPr>
        <w:ind w:left="498" w:hanging="283"/>
      </w:pPr>
      <w:rPr>
        <w:rFonts w:ascii="Times New Roman" w:eastAsia="Times New Roman" w:hAnsi="Times New Roman" w:cs="Times New Roman" w:hint="default"/>
        <w:b w:val="0"/>
        <w:bCs w:val="0"/>
        <w:i w:val="0"/>
        <w:iCs w:val="0"/>
        <w:spacing w:val="0"/>
        <w:w w:val="100"/>
        <w:sz w:val="24"/>
        <w:szCs w:val="24"/>
        <w:lang w:eastAsia="en-US" w:bidi="ar-SA"/>
      </w:rPr>
    </w:lvl>
    <w:lvl w:ilvl="2" w:tplc="A7BA0D9E">
      <w:numFmt w:val="bullet"/>
      <w:lvlText w:val="•"/>
      <w:lvlJc w:val="left"/>
      <w:pPr>
        <w:ind w:left="1773" w:hanging="283"/>
      </w:pPr>
      <w:rPr>
        <w:rFonts w:hint="default"/>
        <w:lang w:eastAsia="en-US" w:bidi="ar-SA"/>
      </w:rPr>
    </w:lvl>
    <w:lvl w:ilvl="3" w:tplc="BF522624">
      <w:numFmt w:val="bullet"/>
      <w:lvlText w:val="•"/>
      <w:lvlJc w:val="left"/>
      <w:pPr>
        <w:ind w:left="2807" w:hanging="283"/>
      </w:pPr>
      <w:rPr>
        <w:rFonts w:hint="default"/>
        <w:lang w:eastAsia="en-US" w:bidi="ar-SA"/>
      </w:rPr>
    </w:lvl>
    <w:lvl w:ilvl="4" w:tplc="A9884346">
      <w:numFmt w:val="bullet"/>
      <w:lvlText w:val="•"/>
      <w:lvlJc w:val="left"/>
      <w:pPr>
        <w:ind w:left="3841" w:hanging="283"/>
      </w:pPr>
      <w:rPr>
        <w:rFonts w:hint="default"/>
        <w:lang w:eastAsia="en-US" w:bidi="ar-SA"/>
      </w:rPr>
    </w:lvl>
    <w:lvl w:ilvl="5" w:tplc="6A3ACA8E">
      <w:numFmt w:val="bullet"/>
      <w:lvlText w:val="•"/>
      <w:lvlJc w:val="left"/>
      <w:pPr>
        <w:ind w:left="4875" w:hanging="283"/>
      </w:pPr>
      <w:rPr>
        <w:rFonts w:hint="default"/>
        <w:lang w:eastAsia="en-US" w:bidi="ar-SA"/>
      </w:rPr>
    </w:lvl>
    <w:lvl w:ilvl="6" w:tplc="62861F50">
      <w:numFmt w:val="bullet"/>
      <w:lvlText w:val="•"/>
      <w:lvlJc w:val="left"/>
      <w:pPr>
        <w:ind w:left="5909" w:hanging="283"/>
      </w:pPr>
      <w:rPr>
        <w:rFonts w:hint="default"/>
        <w:lang w:eastAsia="en-US" w:bidi="ar-SA"/>
      </w:rPr>
    </w:lvl>
    <w:lvl w:ilvl="7" w:tplc="B3BA8B9A">
      <w:numFmt w:val="bullet"/>
      <w:lvlText w:val="•"/>
      <w:lvlJc w:val="left"/>
      <w:pPr>
        <w:ind w:left="6943" w:hanging="283"/>
      </w:pPr>
      <w:rPr>
        <w:rFonts w:hint="default"/>
        <w:lang w:eastAsia="en-US" w:bidi="ar-SA"/>
      </w:rPr>
    </w:lvl>
    <w:lvl w:ilvl="8" w:tplc="04720BC8">
      <w:numFmt w:val="bullet"/>
      <w:lvlText w:val="•"/>
      <w:lvlJc w:val="left"/>
      <w:pPr>
        <w:ind w:left="7977" w:hanging="283"/>
      </w:pPr>
      <w:rPr>
        <w:rFonts w:hint="default"/>
        <w:lang w:eastAsia="en-US" w:bidi="ar-SA"/>
      </w:rPr>
    </w:lvl>
  </w:abstractNum>
  <w:abstractNum w:abstractNumId="21" w15:restartNumberingAfterBreak="0">
    <w:nsid w:val="650A1019"/>
    <w:multiLevelType w:val="hybridMultilevel"/>
    <w:tmpl w:val="AFE0C15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7433401"/>
    <w:multiLevelType w:val="hybridMultilevel"/>
    <w:tmpl w:val="937A25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6E340E"/>
    <w:multiLevelType w:val="hybridMultilevel"/>
    <w:tmpl w:val="6FE65D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8D1684E"/>
    <w:multiLevelType w:val="hybridMultilevel"/>
    <w:tmpl w:val="03E00CBC"/>
    <w:lvl w:ilvl="0" w:tplc="E696A56E">
      <w:start w:val="1"/>
      <w:numFmt w:val="bullet"/>
      <w:lvlText w:val=""/>
      <w:lvlJc w:val="left"/>
      <w:pPr>
        <w:ind w:left="786" w:hanging="360"/>
      </w:pPr>
      <w:rPr>
        <w:rFonts w:ascii="Symbol" w:hAnsi="Symbol"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5" w15:restartNumberingAfterBreak="0">
    <w:nsid w:val="702C10C9"/>
    <w:multiLevelType w:val="hybridMultilevel"/>
    <w:tmpl w:val="862CB140"/>
    <w:lvl w:ilvl="0" w:tplc="DBAE3C6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4522BE6"/>
    <w:multiLevelType w:val="hybridMultilevel"/>
    <w:tmpl w:val="C5DE6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3A6A81"/>
    <w:multiLevelType w:val="hybridMultilevel"/>
    <w:tmpl w:val="0262BCC8"/>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8" w15:restartNumberingAfterBreak="0">
    <w:nsid w:val="79447F25"/>
    <w:multiLevelType w:val="hybridMultilevel"/>
    <w:tmpl w:val="7C7AE28C"/>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9" w15:restartNumberingAfterBreak="0">
    <w:nsid w:val="7B01358C"/>
    <w:multiLevelType w:val="hybridMultilevel"/>
    <w:tmpl w:val="17162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BD231B"/>
    <w:multiLevelType w:val="hybridMultilevel"/>
    <w:tmpl w:val="EC7AC22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1A040F"/>
    <w:multiLevelType w:val="hybridMultilevel"/>
    <w:tmpl w:val="7C0E996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F14516"/>
    <w:multiLevelType w:val="multilevel"/>
    <w:tmpl w:val="8C7ACC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F8A188C"/>
    <w:multiLevelType w:val="hybridMultilevel"/>
    <w:tmpl w:val="DC5C7442"/>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16cid:durableId="1341464158">
    <w:abstractNumId w:val="21"/>
  </w:num>
  <w:num w:numId="2" w16cid:durableId="281500304">
    <w:abstractNumId w:val="25"/>
  </w:num>
  <w:num w:numId="3" w16cid:durableId="1947418437">
    <w:abstractNumId w:val="9"/>
  </w:num>
  <w:num w:numId="4" w16cid:durableId="1459759708">
    <w:abstractNumId w:val="30"/>
  </w:num>
  <w:num w:numId="5" w16cid:durableId="521939477">
    <w:abstractNumId w:val="6"/>
  </w:num>
  <w:num w:numId="6" w16cid:durableId="1882789055">
    <w:abstractNumId w:val="28"/>
  </w:num>
  <w:num w:numId="7" w16cid:durableId="1413163080">
    <w:abstractNumId w:val="4"/>
  </w:num>
  <w:num w:numId="8" w16cid:durableId="878972276">
    <w:abstractNumId w:val="0"/>
  </w:num>
  <w:num w:numId="9" w16cid:durableId="1706712641">
    <w:abstractNumId w:val="23"/>
  </w:num>
  <w:num w:numId="10" w16cid:durableId="1267880467">
    <w:abstractNumId w:val="18"/>
  </w:num>
  <w:num w:numId="11" w16cid:durableId="59914019">
    <w:abstractNumId w:val="14"/>
  </w:num>
  <w:num w:numId="12" w16cid:durableId="1598713776">
    <w:abstractNumId w:val="8"/>
  </w:num>
  <w:num w:numId="13" w16cid:durableId="756485060">
    <w:abstractNumId w:val="3"/>
  </w:num>
  <w:num w:numId="14" w16cid:durableId="1547108496">
    <w:abstractNumId w:val="12"/>
  </w:num>
  <w:num w:numId="15" w16cid:durableId="179899804">
    <w:abstractNumId w:val="32"/>
  </w:num>
  <w:num w:numId="16" w16cid:durableId="965891788">
    <w:abstractNumId w:val="20"/>
  </w:num>
  <w:num w:numId="17" w16cid:durableId="910508280">
    <w:abstractNumId w:val="24"/>
  </w:num>
  <w:num w:numId="18" w16cid:durableId="1217618465">
    <w:abstractNumId w:val="33"/>
  </w:num>
  <w:num w:numId="19" w16cid:durableId="850802332">
    <w:abstractNumId w:val="26"/>
  </w:num>
  <w:num w:numId="20" w16cid:durableId="204372908">
    <w:abstractNumId w:val="7"/>
  </w:num>
  <w:num w:numId="21" w16cid:durableId="1047988968">
    <w:abstractNumId w:val="19"/>
  </w:num>
  <w:num w:numId="22" w16cid:durableId="994840944">
    <w:abstractNumId w:val="27"/>
  </w:num>
  <w:num w:numId="23" w16cid:durableId="548107921">
    <w:abstractNumId w:val="29"/>
  </w:num>
  <w:num w:numId="24" w16cid:durableId="1794596047">
    <w:abstractNumId w:val="15"/>
  </w:num>
  <w:num w:numId="25" w16cid:durableId="58414536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5077716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702280">
    <w:abstractNumId w:val="2"/>
  </w:num>
  <w:num w:numId="28" w16cid:durableId="1582180466">
    <w:abstractNumId w:val="31"/>
  </w:num>
  <w:num w:numId="29" w16cid:durableId="371805028">
    <w:abstractNumId w:val="13"/>
  </w:num>
  <w:num w:numId="30" w16cid:durableId="1912496383">
    <w:abstractNumId w:val="10"/>
  </w:num>
  <w:num w:numId="31" w16cid:durableId="1124420559">
    <w:abstractNumId w:val="17"/>
  </w:num>
  <w:num w:numId="32" w16cid:durableId="1870292528">
    <w:abstractNumId w:val="22"/>
  </w:num>
  <w:num w:numId="33" w16cid:durableId="2012372467">
    <w:abstractNumId w:val="1"/>
  </w:num>
  <w:num w:numId="34" w16cid:durableId="609627418">
    <w:abstractNumId w:val="16"/>
  </w:num>
  <w:num w:numId="35" w16cid:durableId="1565556129">
    <w:abstractNumId w:val="11"/>
  </w:num>
  <w:num w:numId="36" w16cid:durableId="18732988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GB" w:vendorID="64" w:dllVersion="4096" w:nlCheck="1" w:checkStyle="0"/>
  <w:activeWritingStyle w:appName="MSWord" w:lang="de-DE" w:vendorID="64" w:dllVersion="6" w:nlCheck="1" w:checkStyle="1"/>
  <w:activeWritingStyle w:appName="MSWord" w:lang="en-GB" w:vendorID="64" w:dllVersion="0" w:nlCheck="1" w:checkStyle="0"/>
  <w:activeWritingStyle w:appName="MSWord" w:lang="en-US"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BC1"/>
    <w:rsid w:val="00000105"/>
    <w:rsid w:val="0000339C"/>
    <w:rsid w:val="0000396F"/>
    <w:rsid w:val="00007A0A"/>
    <w:rsid w:val="00011B64"/>
    <w:rsid w:val="00012696"/>
    <w:rsid w:val="00012C6A"/>
    <w:rsid w:val="00012DCD"/>
    <w:rsid w:val="00014BAE"/>
    <w:rsid w:val="00015C01"/>
    <w:rsid w:val="00015E5E"/>
    <w:rsid w:val="00016F77"/>
    <w:rsid w:val="0001794C"/>
    <w:rsid w:val="0002000F"/>
    <w:rsid w:val="000201A3"/>
    <w:rsid w:val="000205DB"/>
    <w:rsid w:val="0002160D"/>
    <w:rsid w:val="00021F3C"/>
    <w:rsid w:val="00022402"/>
    <w:rsid w:val="00023F38"/>
    <w:rsid w:val="00024D07"/>
    <w:rsid w:val="000254CE"/>
    <w:rsid w:val="000274B9"/>
    <w:rsid w:val="00027C31"/>
    <w:rsid w:val="00034B3B"/>
    <w:rsid w:val="00034FB5"/>
    <w:rsid w:val="000356C5"/>
    <w:rsid w:val="00035ED6"/>
    <w:rsid w:val="00037356"/>
    <w:rsid w:val="000405BF"/>
    <w:rsid w:val="00041246"/>
    <w:rsid w:val="00043CFA"/>
    <w:rsid w:val="00044C9A"/>
    <w:rsid w:val="00047724"/>
    <w:rsid w:val="00051B8F"/>
    <w:rsid w:val="00051CA3"/>
    <w:rsid w:val="000524D3"/>
    <w:rsid w:val="000546ED"/>
    <w:rsid w:val="00054D24"/>
    <w:rsid w:val="00055C79"/>
    <w:rsid w:val="00057426"/>
    <w:rsid w:val="00060BFD"/>
    <w:rsid w:val="00063C71"/>
    <w:rsid w:val="000648D2"/>
    <w:rsid w:val="00064FF6"/>
    <w:rsid w:val="000656D4"/>
    <w:rsid w:val="00065F08"/>
    <w:rsid w:val="000670AE"/>
    <w:rsid w:val="0006735D"/>
    <w:rsid w:val="000719C2"/>
    <w:rsid w:val="00071DFB"/>
    <w:rsid w:val="0007242F"/>
    <w:rsid w:val="00073DC7"/>
    <w:rsid w:val="000749A3"/>
    <w:rsid w:val="00074CEE"/>
    <w:rsid w:val="00074FCF"/>
    <w:rsid w:val="00075764"/>
    <w:rsid w:val="00075849"/>
    <w:rsid w:val="00076B3D"/>
    <w:rsid w:val="000805E0"/>
    <w:rsid w:val="0008114C"/>
    <w:rsid w:val="000821FA"/>
    <w:rsid w:val="00084758"/>
    <w:rsid w:val="00084E0A"/>
    <w:rsid w:val="00084E1F"/>
    <w:rsid w:val="00084FBC"/>
    <w:rsid w:val="000871E6"/>
    <w:rsid w:val="00092B13"/>
    <w:rsid w:val="00093C89"/>
    <w:rsid w:val="00094CE3"/>
    <w:rsid w:val="000956A6"/>
    <w:rsid w:val="000A2C21"/>
    <w:rsid w:val="000A31EA"/>
    <w:rsid w:val="000A5DEB"/>
    <w:rsid w:val="000B2760"/>
    <w:rsid w:val="000B483D"/>
    <w:rsid w:val="000B4A32"/>
    <w:rsid w:val="000B6541"/>
    <w:rsid w:val="000B69DC"/>
    <w:rsid w:val="000C2036"/>
    <w:rsid w:val="000C4AB7"/>
    <w:rsid w:val="000C5BB8"/>
    <w:rsid w:val="000D4B39"/>
    <w:rsid w:val="000D6D2E"/>
    <w:rsid w:val="000E1D75"/>
    <w:rsid w:val="000E26CC"/>
    <w:rsid w:val="000E3983"/>
    <w:rsid w:val="000E3EF8"/>
    <w:rsid w:val="000E51CA"/>
    <w:rsid w:val="000E5C0F"/>
    <w:rsid w:val="000F32B6"/>
    <w:rsid w:val="000F4C6D"/>
    <w:rsid w:val="000F4EE5"/>
    <w:rsid w:val="000F50CE"/>
    <w:rsid w:val="000F6C87"/>
    <w:rsid w:val="000F7E36"/>
    <w:rsid w:val="00103A39"/>
    <w:rsid w:val="00103A49"/>
    <w:rsid w:val="00106016"/>
    <w:rsid w:val="00106091"/>
    <w:rsid w:val="00106125"/>
    <w:rsid w:val="00106B9D"/>
    <w:rsid w:val="00110485"/>
    <w:rsid w:val="00111D9F"/>
    <w:rsid w:val="00114424"/>
    <w:rsid w:val="00114C3C"/>
    <w:rsid w:val="00115DF4"/>
    <w:rsid w:val="00115EC5"/>
    <w:rsid w:val="0012048D"/>
    <w:rsid w:val="001219D0"/>
    <w:rsid w:val="0012303B"/>
    <w:rsid w:val="0012393A"/>
    <w:rsid w:val="00125374"/>
    <w:rsid w:val="00127FAA"/>
    <w:rsid w:val="0013023B"/>
    <w:rsid w:val="001302F0"/>
    <w:rsid w:val="0013053E"/>
    <w:rsid w:val="001315C8"/>
    <w:rsid w:val="0013250C"/>
    <w:rsid w:val="001329A9"/>
    <w:rsid w:val="00133841"/>
    <w:rsid w:val="00134678"/>
    <w:rsid w:val="001367BF"/>
    <w:rsid w:val="00136D05"/>
    <w:rsid w:val="00140246"/>
    <w:rsid w:val="0014050A"/>
    <w:rsid w:val="00141568"/>
    <w:rsid w:val="001432FF"/>
    <w:rsid w:val="00143CEF"/>
    <w:rsid w:val="00144BB7"/>
    <w:rsid w:val="0014619A"/>
    <w:rsid w:val="0014713D"/>
    <w:rsid w:val="00150C2A"/>
    <w:rsid w:val="001533CA"/>
    <w:rsid w:val="00155649"/>
    <w:rsid w:val="00156038"/>
    <w:rsid w:val="001564A6"/>
    <w:rsid w:val="0016072C"/>
    <w:rsid w:val="00160E7C"/>
    <w:rsid w:val="001610A3"/>
    <w:rsid w:val="0016195A"/>
    <w:rsid w:val="00161D75"/>
    <w:rsid w:val="00164303"/>
    <w:rsid w:val="00167312"/>
    <w:rsid w:val="0017185D"/>
    <w:rsid w:val="00174EE8"/>
    <w:rsid w:val="00175F40"/>
    <w:rsid w:val="00176289"/>
    <w:rsid w:val="0017670D"/>
    <w:rsid w:val="00176FC9"/>
    <w:rsid w:val="00177DA9"/>
    <w:rsid w:val="001852E9"/>
    <w:rsid w:val="00190EE5"/>
    <w:rsid w:val="001916B9"/>
    <w:rsid w:val="00195090"/>
    <w:rsid w:val="00195F64"/>
    <w:rsid w:val="00196099"/>
    <w:rsid w:val="00196C21"/>
    <w:rsid w:val="001A3655"/>
    <w:rsid w:val="001A3C39"/>
    <w:rsid w:val="001A43AF"/>
    <w:rsid w:val="001A5DDC"/>
    <w:rsid w:val="001A6B3F"/>
    <w:rsid w:val="001A7F54"/>
    <w:rsid w:val="001B00EB"/>
    <w:rsid w:val="001B29F2"/>
    <w:rsid w:val="001B2CB1"/>
    <w:rsid w:val="001B319D"/>
    <w:rsid w:val="001B3FED"/>
    <w:rsid w:val="001B428C"/>
    <w:rsid w:val="001B58B5"/>
    <w:rsid w:val="001B5A98"/>
    <w:rsid w:val="001B64D7"/>
    <w:rsid w:val="001B69BB"/>
    <w:rsid w:val="001C0E01"/>
    <w:rsid w:val="001C29D8"/>
    <w:rsid w:val="001C521F"/>
    <w:rsid w:val="001C545D"/>
    <w:rsid w:val="001C5BE1"/>
    <w:rsid w:val="001C68A4"/>
    <w:rsid w:val="001C696A"/>
    <w:rsid w:val="001C7BAC"/>
    <w:rsid w:val="001D1B24"/>
    <w:rsid w:val="001D1D80"/>
    <w:rsid w:val="001D2D71"/>
    <w:rsid w:val="001D3A22"/>
    <w:rsid w:val="001D6529"/>
    <w:rsid w:val="001D6CAD"/>
    <w:rsid w:val="001D77ED"/>
    <w:rsid w:val="001D7D8C"/>
    <w:rsid w:val="001D7F56"/>
    <w:rsid w:val="001E0CFE"/>
    <w:rsid w:val="001E1F38"/>
    <w:rsid w:val="001E3492"/>
    <w:rsid w:val="001E459E"/>
    <w:rsid w:val="001E51E1"/>
    <w:rsid w:val="001E6842"/>
    <w:rsid w:val="001E6EBF"/>
    <w:rsid w:val="001E7E2A"/>
    <w:rsid w:val="001F0A91"/>
    <w:rsid w:val="001F1E32"/>
    <w:rsid w:val="001F4E0E"/>
    <w:rsid w:val="001F5A30"/>
    <w:rsid w:val="001F5CEC"/>
    <w:rsid w:val="001F7CF7"/>
    <w:rsid w:val="00200083"/>
    <w:rsid w:val="002002E9"/>
    <w:rsid w:val="00203079"/>
    <w:rsid w:val="002047FA"/>
    <w:rsid w:val="002057C3"/>
    <w:rsid w:val="00206CDC"/>
    <w:rsid w:val="00210887"/>
    <w:rsid w:val="00210FD1"/>
    <w:rsid w:val="002117DB"/>
    <w:rsid w:val="00212E29"/>
    <w:rsid w:val="00213388"/>
    <w:rsid w:val="0021655E"/>
    <w:rsid w:val="0021797D"/>
    <w:rsid w:val="002207A9"/>
    <w:rsid w:val="00222AA1"/>
    <w:rsid w:val="00223E09"/>
    <w:rsid w:val="00224621"/>
    <w:rsid w:val="00225785"/>
    <w:rsid w:val="00227181"/>
    <w:rsid w:val="0023031A"/>
    <w:rsid w:val="002330D1"/>
    <w:rsid w:val="00233EC6"/>
    <w:rsid w:val="00234338"/>
    <w:rsid w:val="002346DA"/>
    <w:rsid w:val="00235400"/>
    <w:rsid w:val="00240384"/>
    <w:rsid w:val="00241584"/>
    <w:rsid w:val="00244C81"/>
    <w:rsid w:val="0024512D"/>
    <w:rsid w:val="00245ADA"/>
    <w:rsid w:val="002542EE"/>
    <w:rsid w:val="0025435E"/>
    <w:rsid w:val="00255886"/>
    <w:rsid w:val="00255BDD"/>
    <w:rsid w:val="00256B32"/>
    <w:rsid w:val="002579D6"/>
    <w:rsid w:val="00257F1C"/>
    <w:rsid w:val="002660C7"/>
    <w:rsid w:val="00266C61"/>
    <w:rsid w:val="0027239B"/>
    <w:rsid w:val="002723F1"/>
    <w:rsid w:val="00272442"/>
    <w:rsid w:val="0027299C"/>
    <w:rsid w:val="002733BA"/>
    <w:rsid w:val="00277519"/>
    <w:rsid w:val="00280D1C"/>
    <w:rsid w:val="002849B5"/>
    <w:rsid w:val="00284B56"/>
    <w:rsid w:val="0029124A"/>
    <w:rsid w:val="00292583"/>
    <w:rsid w:val="00292AB6"/>
    <w:rsid w:val="00295244"/>
    <w:rsid w:val="00295463"/>
    <w:rsid w:val="0029575F"/>
    <w:rsid w:val="002A1A74"/>
    <w:rsid w:val="002A22B7"/>
    <w:rsid w:val="002A288E"/>
    <w:rsid w:val="002A3893"/>
    <w:rsid w:val="002A418C"/>
    <w:rsid w:val="002A514D"/>
    <w:rsid w:val="002A5661"/>
    <w:rsid w:val="002A6161"/>
    <w:rsid w:val="002A6C67"/>
    <w:rsid w:val="002A7F19"/>
    <w:rsid w:val="002B25B3"/>
    <w:rsid w:val="002B2775"/>
    <w:rsid w:val="002B27DA"/>
    <w:rsid w:val="002B46AB"/>
    <w:rsid w:val="002B4A03"/>
    <w:rsid w:val="002B4D7E"/>
    <w:rsid w:val="002B5244"/>
    <w:rsid w:val="002B6AD2"/>
    <w:rsid w:val="002B6E2D"/>
    <w:rsid w:val="002C01C1"/>
    <w:rsid w:val="002C0670"/>
    <w:rsid w:val="002C2A2E"/>
    <w:rsid w:val="002C3C06"/>
    <w:rsid w:val="002C4646"/>
    <w:rsid w:val="002C6B87"/>
    <w:rsid w:val="002C6D39"/>
    <w:rsid w:val="002D168A"/>
    <w:rsid w:val="002D2107"/>
    <w:rsid w:val="002D4CCE"/>
    <w:rsid w:val="002D4E48"/>
    <w:rsid w:val="002D74EA"/>
    <w:rsid w:val="002D7C8F"/>
    <w:rsid w:val="002E35C5"/>
    <w:rsid w:val="002E38E4"/>
    <w:rsid w:val="002E6674"/>
    <w:rsid w:val="002F2198"/>
    <w:rsid w:val="002F460F"/>
    <w:rsid w:val="002F4B7D"/>
    <w:rsid w:val="002F644A"/>
    <w:rsid w:val="002F6E52"/>
    <w:rsid w:val="0030207A"/>
    <w:rsid w:val="003029B3"/>
    <w:rsid w:val="00303657"/>
    <w:rsid w:val="00303F1A"/>
    <w:rsid w:val="00304C00"/>
    <w:rsid w:val="00310509"/>
    <w:rsid w:val="00310696"/>
    <w:rsid w:val="0031092E"/>
    <w:rsid w:val="00310A48"/>
    <w:rsid w:val="00314B26"/>
    <w:rsid w:val="00315163"/>
    <w:rsid w:val="003152E1"/>
    <w:rsid w:val="00315977"/>
    <w:rsid w:val="00317947"/>
    <w:rsid w:val="00320297"/>
    <w:rsid w:val="00321056"/>
    <w:rsid w:val="003235C2"/>
    <w:rsid w:val="00325173"/>
    <w:rsid w:val="0032595A"/>
    <w:rsid w:val="003278CC"/>
    <w:rsid w:val="00327A43"/>
    <w:rsid w:val="00330475"/>
    <w:rsid w:val="00330794"/>
    <w:rsid w:val="00331595"/>
    <w:rsid w:val="003335F9"/>
    <w:rsid w:val="0033439F"/>
    <w:rsid w:val="00334A3A"/>
    <w:rsid w:val="00340F06"/>
    <w:rsid w:val="003421DE"/>
    <w:rsid w:val="00342C3D"/>
    <w:rsid w:val="00342C61"/>
    <w:rsid w:val="00347887"/>
    <w:rsid w:val="0035248D"/>
    <w:rsid w:val="003545FC"/>
    <w:rsid w:val="00354C59"/>
    <w:rsid w:val="00355814"/>
    <w:rsid w:val="00356BBB"/>
    <w:rsid w:val="0035784A"/>
    <w:rsid w:val="0036100E"/>
    <w:rsid w:val="00362768"/>
    <w:rsid w:val="00362956"/>
    <w:rsid w:val="003633B7"/>
    <w:rsid w:val="00366A51"/>
    <w:rsid w:val="00367791"/>
    <w:rsid w:val="003708B9"/>
    <w:rsid w:val="00370939"/>
    <w:rsid w:val="00370941"/>
    <w:rsid w:val="00371F75"/>
    <w:rsid w:val="003727EC"/>
    <w:rsid w:val="003732C8"/>
    <w:rsid w:val="0037623D"/>
    <w:rsid w:val="00381961"/>
    <w:rsid w:val="00381D37"/>
    <w:rsid w:val="00382A28"/>
    <w:rsid w:val="003832E3"/>
    <w:rsid w:val="00383DE5"/>
    <w:rsid w:val="00384296"/>
    <w:rsid w:val="0038511A"/>
    <w:rsid w:val="0038670A"/>
    <w:rsid w:val="00386A94"/>
    <w:rsid w:val="00387437"/>
    <w:rsid w:val="00387C82"/>
    <w:rsid w:val="00387F3E"/>
    <w:rsid w:val="003923EA"/>
    <w:rsid w:val="0039259D"/>
    <w:rsid w:val="00393E49"/>
    <w:rsid w:val="00394268"/>
    <w:rsid w:val="003954D4"/>
    <w:rsid w:val="00395D48"/>
    <w:rsid w:val="003A488E"/>
    <w:rsid w:val="003A6C19"/>
    <w:rsid w:val="003A708A"/>
    <w:rsid w:val="003A7962"/>
    <w:rsid w:val="003B0B7F"/>
    <w:rsid w:val="003B107D"/>
    <w:rsid w:val="003B204E"/>
    <w:rsid w:val="003B27CC"/>
    <w:rsid w:val="003B34BE"/>
    <w:rsid w:val="003B456C"/>
    <w:rsid w:val="003B4800"/>
    <w:rsid w:val="003B5887"/>
    <w:rsid w:val="003B5959"/>
    <w:rsid w:val="003C0732"/>
    <w:rsid w:val="003C7969"/>
    <w:rsid w:val="003D0BB3"/>
    <w:rsid w:val="003D0DB7"/>
    <w:rsid w:val="003D1504"/>
    <w:rsid w:val="003D2045"/>
    <w:rsid w:val="003D4BCB"/>
    <w:rsid w:val="003D69BE"/>
    <w:rsid w:val="003E289E"/>
    <w:rsid w:val="003E371C"/>
    <w:rsid w:val="003E3B7E"/>
    <w:rsid w:val="003E4B9F"/>
    <w:rsid w:val="003E5E58"/>
    <w:rsid w:val="003E7E9D"/>
    <w:rsid w:val="003F0AD0"/>
    <w:rsid w:val="003F2563"/>
    <w:rsid w:val="003F38E1"/>
    <w:rsid w:val="003F45A8"/>
    <w:rsid w:val="003F67C6"/>
    <w:rsid w:val="003F6E97"/>
    <w:rsid w:val="0040237A"/>
    <w:rsid w:val="004025FB"/>
    <w:rsid w:val="00402B7F"/>
    <w:rsid w:val="004054BB"/>
    <w:rsid w:val="00406E94"/>
    <w:rsid w:val="00407EC7"/>
    <w:rsid w:val="0041026B"/>
    <w:rsid w:val="004137CC"/>
    <w:rsid w:val="0041397F"/>
    <w:rsid w:val="00415C1B"/>
    <w:rsid w:val="00415C41"/>
    <w:rsid w:val="004179FF"/>
    <w:rsid w:val="0042303A"/>
    <w:rsid w:val="00423440"/>
    <w:rsid w:val="00426487"/>
    <w:rsid w:val="00427CB6"/>
    <w:rsid w:val="00431497"/>
    <w:rsid w:val="0043181A"/>
    <w:rsid w:val="004337CB"/>
    <w:rsid w:val="004350E0"/>
    <w:rsid w:val="00436B9B"/>
    <w:rsid w:val="004376E6"/>
    <w:rsid w:val="004400D2"/>
    <w:rsid w:val="00440145"/>
    <w:rsid w:val="0044161E"/>
    <w:rsid w:val="004421A5"/>
    <w:rsid w:val="0044269B"/>
    <w:rsid w:val="004431A5"/>
    <w:rsid w:val="00443C3D"/>
    <w:rsid w:val="0044580E"/>
    <w:rsid w:val="004518AC"/>
    <w:rsid w:val="004540BF"/>
    <w:rsid w:val="00454829"/>
    <w:rsid w:val="0045679E"/>
    <w:rsid w:val="00457BFC"/>
    <w:rsid w:val="00460160"/>
    <w:rsid w:val="0046190F"/>
    <w:rsid w:val="004628BF"/>
    <w:rsid w:val="0046486A"/>
    <w:rsid w:val="004654B8"/>
    <w:rsid w:val="004677C3"/>
    <w:rsid w:val="00467ADD"/>
    <w:rsid w:val="00470C23"/>
    <w:rsid w:val="00471FC0"/>
    <w:rsid w:val="00472AF7"/>
    <w:rsid w:val="00474C74"/>
    <w:rsid w:val="004765F3"/>
    <w:rsid w:val="00476B1B"/>
    <w:rsid w:val="00476D87"/>
    <w:rsid w:val="00477426"/>
    <w:rsid w:val="004828AF"/>
    <w:rsid w:val="004844D7"/>
    <w:rsid w:val="004865CD"/>
    <w:rsid w:val="0048691A"/>
    <w:rsid w:val="0049191A"/>
    <w:rsid w:val="00493F03"/>
    <w:rsid w:val="0049543C"/>
    <w:rsid w:val="004A753A"/>
    <w:rsid w:val="004B1649"/>
    <w:rsid w:val="004B29CD"/>
    <w:rsid w:val="004B2F84"/>
    <w:rsid w:val="004B3E37"/>
    <w:rsid w:val="004B43B8"/>
    <w:rsid w:val="004B54EE"/>
    <w:rsid w:val="004B5DCE"/>
    <w:rsid w:val="004B68BD"/>
    <w:rsid w:val="004B6D26"/>
    <w:rsid w:val="004B7254"/>
    <w:rsid w:val="004C2504"/>
    <w:rsid w:val="004C3DDB"/>
    <w:rsid w:val="004C7F34"/>
    <w:rsid w:val="004D0F4D"/>
    <w:rsid w:val="004D1610"/>
    <w:rsid w:val="004D167C"/>
    <w:rsid w:val="004D3227"/>
    <w:rsid w:val="004D3813"/>
    <w:rsid w:val="004E0C0E"/>
    <w:rsid w:val="004E10D0"/>
    <w:rsid w:val="004E2F79"/>
    <w:rsid w:val="004E6FA5"/>
    <w:rsid w:val="004F0F21"/>
    <w:rsid w:val="004F1FBA"/>
    <w:rsid w:val="004F4836"/>
    <w:rsid w:val="004F6B71"/>
    <w:rsid w:val="004F6F32"/>
    <w:rsid w:val="005001E9"/>
    <w:rsid w:val="005016BF"/>
    <w:rsid w:val="005017C4"/>
    <w:rsid w:val="00502547"/>
    <w:rsid w:val="00502EAC"/>
    <w:rsid w:val="00503735"/>
    <w:rsid w:val="005052D9"/>
    <w:rsid w:val="00505FF8"/>
    <w:rsid w:val="005121C9"/>
    <w:rsid w:val="005144C2"/>
    <w:rsid w:val="00514D89"/>
    <w:rsid w:val="0051740C"/>
    <w:rsid w:val="00520BAF"/>
    <w:rsid w:val="00521BD8"/>
    <w:rsid w:val="00523388"/>
    <w:rsid w:val="00527972"/>
    <w:rsid w:val="00530698"/>
    <w:rsid w:val="00531584"/>
    <w:rsid w:val="00531802"/>
    <w:rsid w:val="00532DFB"/>
    <w:rsid w:val="00534F8A"/>
    <w:rsid w:val="00536D93"/>
    <w:rsid w:val="00540A7E"/>
    <w:rsid w:val="00540C76"/>
    <w:rsid w:val="005429B4"/>
    <w:rsid w:val="00543764"/>
    <w:rsid w:val="00550B34"/>
    <w:rsid w:val="005513AD"/>
    <w:rsid w:val="005541A0"/>
    <w:rsid w:val="00554438"/>
    <w:rsid w:val="005547C8"/>
    <w:rsid w:val="005550B7"/>
    <w:rsid w:val="00556ABA"/>
    <w:rsid w:val="00556B33"/>
    <w:rsid w:val="005633CF"/>
    <w:rsid w:val="005654B9"/>
    <w:rsid w:val="0056565F"/>
    <w:rsid w:val="005662C9"/>
    <w:rsid w:val="0056681B"/>
    <w:rsid w:val="0056707D"/>
    <w:rsid w:val="00574ED2"/>
    <w:rsid w:val="00577968"/>
    <w:rsid w:val="005860B4"/>
    <w:rsid w:val="005865A8"/>
    <w:rsid w:val="00587AC0"/>
    <w:rsid w:val="005912C8"/>
    <w:rsid w:val="0059152F"/>
    <w:rsid w:val="00591BF0"/>
    <w:rsid w:val="0059283D"/>
    <w:rsid w:val="005933CE"/>
    <w:rsid w:val="00596DA7"/>
    <w:rsid w:val="00597D8F"/>
    <w:rsid w:val="005A1CA5"/>
    <w:rsid w:val="005A231A"/>
    <w:rsid w:val="005A419F"/>
    <w:rsid w:val="005B0DAB"/>
    <w:rsid w:val="005B17F2"/>
    <w:rsid w:val="005B2E59"/>
    <w:rsid w:val="005B5931"/>
    <w:rsid w:val="005B61ED"/>
    <w:rsid w:val="005B715C"/>
    <w:rsid w:val="005B7A42"/>
    <w:rsid w:val="005C016E"/>
    <w:rsid w:val="005C1FB0"/>
    <w:rsid w:val="005C3179"/>
    <w:rsid w:val="005C4AD3"/>
    <w:rsid w:val="005C76A3"/>
    <w:rsid w:val="005D04D0"/>
    <w:rsid w:val="005D1F4E"/>
    <w:rsid w:val="005D2C68"/>
    <w:rsid w:val="005D2DBD"/>
    <w:rsid w:val="005D30E8"/>
    <w:rsid w:val="005D3BC1"/>
    <w:rsid w:val="005D4877"/>
    <w:rsid w:val="005D59C7"/>
    <w:rsid w:val="005D5C3B"/>
    <w:rsid w:val="005D6E20"/>
    <w:rsid w:val="005D70CF"/>
    <w:rsid w:val="005E586E"/>
    <w:rsid w:val="005E5D53"/>
    <w:rsid w:val="005E7BC2"/>
    <w:rsid w:val="005F2588"/>
    <w:rsid w:val="005F2A14"/>
    <w:rsid w:val="005F383E"/>
    <w:rsid w:val="005F38BB"/>
    <w:rsid w:val="005F498C"/>
    <w:rsid w:val="005F51F8"/>
    <w:rsid w:val="005F63D0"/>
    <w:rsid w:val="005F6513"/>
    <w:rsid w:val="00601DDF"/>
    <w:rsid w:val="006023DE"/>
    <w:rsid w:val="00602B98"/>
    <w:rsid w:val="006032CE"/>
    <w:rsid w:val="00603D6E"/>
    <w:rsid w:val="006057C7"/>
    <w:rsid w:val="006077B5"/>
    <w:rsid w:val="006111B6"/>
    <w:rsid w:val="00611E74"/>
    <w:rsid w:val="006127E1"/>
    <w:rsid w:val="006138CE"/>
    <w:rsid w:val="006167D9"/>
    <w:rsid w:val="0061728C"/>
    <w:rsid w:val="006220C5"/>
    <w:rsid w:val="006220F4"/>
    <w:rsid w:val="0062229F"/>
    <w:rsid w:val="006226FB"/>
    <w:rsid w:val="00627139"/>
    <w:rsid w:val="0063182E"/>
    <w:rsid w:val="0063184F"/>
    <w:rsid w:val="00632510"/>
    <w:rsid w:val="00633027"/>
    <w:rsid w:val="0063315C"/>
    <w:rsid w:val="006336B1"/>
    <w:rsid w:val="00634B7F"/>
    <w:rsid w:val="00637509"/>
    <w:rsid w:val="00637DF9"/>
    <w:rsid w:val="006402B1"/>
    <w:rsid w:val="006412A2"/>
    <w:rsid w:val="00642329"/>
    <w:rsid w:val="006426FA"/>
    <w:rsid w:val="00643974"/>
    <w:rsid w:val="006439CD"/>
    <w:rsid w:val="00646293"/>
    <w:rsid w:val="00646B30"/>
    <w:rsid w:val="00650547"/>
    <w:rsid w:val="00651D66"/>
    <w:rsid w:val="00654535"/>
    <w:rsid w:val="0065531A"/>
    <w:rsid w:val="006553F1"/>
    <w:rsid w:val="00656145"/>
    <w:rsid w:val="00657CF3"/>
    <w:rsid w:val="006605CC"/>
    <w:rsid w:val="00664375"/>
    <w:rsid w:val="00665187"/>
    <w:rsid w:val="006713DA"/>
    <w:rsid w:val="00671D94"/>
    <w:rsid w:val="006728E4"/>
    <w:rsid w:val="00673064"/>
    <w:rsid w:val="00673DD4"/>
    <w:rsid w:val="00675AC3"/>
    <w:rsid w:val="00676460"/>
    <w:rsid w:val="00676BEB"/>
    <w:rsid w:val="0068198F"/>
    <w:rsid w:val="006853AF"/>
    <w:rsid w:val="0069044C"/>
    <w:rsid w:val="00690CC0"/>
    <w:rsid w:val="006918F3"/>
    <w:rsid w:val="006940AD"/>
    <w:rsid w:val="00695DBC"/>
    <w:rsid w:val="006A322C"/>
    <w:rsid w:val="006A37BF"/>
    <w:rsid w:val="006A4BDB"/>
    <w:rsid w:val="006A6732"/>
    <w:rsid w:val="006A71B3"/>
    <w:rsid w:val="006A78ED"/>
    <w:rsid w:val="006A7E13"/>
    <w:rsid w:val="006B29AD"/>
    <w:rsid w:val="006B2B54"/>
    <w:rsid w:val="006B2FD9"/>
    <w:rsid w:val="006B48AD"/>
    <w:rsid w:val="006B7160"/>
    <w:rsid w:val="006B7392"/>
    <w:rsid w:val="006C2202"/>
    <w:rsid w:val="006C5D58"/>
    <w:rsid w:val="006C6F1C"/>
    <w:rsid w:val="006C746F"/>
    <w:rsid w:val="006D0384"/>
    <w:rsid w:val="006D18E3"/>
    <w:rsid w:val="006D3339"/>
    <w:rsid w:val="006D4295"/>
    <w:rsid w:val="006D523C"/>
    <w:rsid w:val="006D57D5"/>
    <w:rsid w:val="006D5AC4"/>
    <w:rsid w:val="006D5AF7"/>
    <w:rsid w:val="006D758B"/>
    <w:rsid w:val="006D75B3"/>
    <w:rsid w:val="006E0A43"/>
    <w:rsid w:val="006E23BF"/>
    <w:rsid w:val="006E3E6E"/>
    <w:rsid w:val="006E47EE"/>
    <w:rsid w:val="006E4FD6"/>
    <w:rsid w:val="006E5C7E"/>
    <w:rsid w:val="006F0590"/>
    <w:rsid w:val="006F0BC5"/>
    <w:rsid w:val="006F1172"/>
    <w:rsid w:val="006F1FE7"/>
    <w:rsid w:val="006F401C"/>
    <w:rsid w:val="006F73C3"/>
    <w:rsid w:val="00701AB4"/>
    <w:rsid w:val="00701EDC"/>
    <w:rsid w:val="00703B3C"/>
    <w:rsid w:val="00703BA2"/>
    <w:rsid w:val="00711105"/>
    <w:rsid w:val="00711E76"/>
    <w:rsid w:val="007146B0"/>
    <w:rsid w:val="00714F52"/>
    <w:rsid w:val="00716488"/>
    <w:rsid w:val="007175AF"/>
    <w:rsid w:val="00717719"/>
    <w:rsid w:val="0072120D"/>
    <w:rsid w:val="00721694"/>
    <w:rsid w:val="0072299D"/>
    <w:rsid w:val="007233B8"/>
    <w:rsid w:val="00724197"/>
    <w:rsid w:val="00733418"/>
    <w:rsid w:val="00743955"/>
    <w:rsid w:val="007508D4"/>
    <w:rsid w:val="00750B30"/>
    <w:rsid w:val="007516B3"/>
    <w:rsid w:val="0075261C"/>
    <w:rsid w:val="00753ED6"/>
    <w:rsid w:val="007557CF"/>
    <w:rsid w:val="00757361"/>
    <w:rsid w:val="00760201"/>
    <w:rsid w:val="00760C40"/>
    <w:rsid w:val="00763926"/>
    <w:rsid w:val="00764BF0"/>
    <w:rsid w:val="00766D43"/>
    <w:rsid w:val="0077447B"/>
    <w:rsid w:val="0077530B"/>
    <w:rsid w:val="007775DD"/>
    <w:rsid w:val="007801EC"/>
    <w:rsid w:val="007808C2"/>
    <w:rsid w:val="00780958"/>
    <w:rsid w:val="0078198E"/>
    <w:rsid w:val="00782774"/>
    <w:rsid w:val="00782FE8"/>
    <w:rsid w:val="00785CDD"/>
    <w:rsid w:val="00786742"/>
    <w:rsid w:val="007928FE"/>
    <w:rsid w:val="00793F27"/>
    <w:rsid w:val="0079452F"/>
    <w:rsid w:val="00796AE8"/>
    <w:rsid w:val="00797328"/>
    <w:rsid w:val="007A1B59"/>
    <w:rsid w:val="007A1D26"/>
    <w:rsid w:val="007A2D23"/>
    <w:rsid w:val="007A366F"/>
    <w:rsid w:val="007A57BE"/>
    <w:rsid w:val="007A589E"/>
    <w:rsid w:val="007B151F"/>
    <w:rsid w:val="007B1805"/>
    <w:rsid w:val="007B1C03"/>
    <w:rsid w:val="007B3BF0"/>
    <w:rsid w:val="007B7C56"/>
    <w:rsid w:val="007C20CA"/>
    <w:rsid w:val="007C4030"/>
    <w:rsid w:val="007C6068"/>
    <w:rsid w:val="007C6776"/>
    <w:rsid w:val="007C79EC"/>
    <w:rsid w:val="007C7EA3"/>
    <w:rsid w:val="007D095D"/>
    <w:rsid w:val="007D0CEA"/>
    <w:rsid w:val="007D575D"/>
    <w:rsid w:val="007D5C2C"/>
    <w:rsid w:val="007E081F"/>
    <w:rsid w:val="007E2EB4"/>
    <w:rsid w:val="007E40D0"/>
    <w:rsid w:val="007E47B5"/>
    <w:rsid w:val="007E74AE"/>
    <w:rsid w:val="007E74DC"/>
    <w:rsid w:val="007F0EBB"/>
    <w:rsid w:val="007F13C5"/>
    <w:rsid w:val="007F3310"/>
    <w:rsid w:val="007F3465"/>
    <w:rsid w:val="007F4819"/>
    <w:rsid w:val="007F6591"/>
    <w:rsid w:val="007F7018"/>
    <w:rsid w:val="0080417A"/>
    <w:rsid w:val="00804248"/>
    <w:rsid w:val="00806D17"/>
    <w:rsid w:val="00806F42"/>
    <w:rsid w:val="00812A8F"/>
    <w:rsid w:val="00813638"/>
    <w:rsid w:val="0081474D"/>
    <w:rsid w:val="00814A69"/>
    <w:rsid w:val="00815174"/>
    <w:rsid w:val="00817E5F"/>
    <w:rsid w:val="00820DB8"/>
    <w:rsid w:val="00821674"/>
    <w:rsid w:val="0082180D"/>
    <w:rsid w:val="00821F7D"/>
    <w:rsid w:val="00823233"/>
    <w:rsid w:val="00824F83"/>
    <w:rsid w:val="00825924"/>
    <w:rsid w:val="008264FB"/>
    <w:rsid w:val="00826D1F"/>
    <w:rsid w:val="00827571"/>
    <w:rsid w:val="00831C67"/>
    <w:rsid w:val="00833E99"/>
    <w:rsid w:val="00840259"/>
    <w:rsid w:val="00840466"/>
    <w:rsid w:val="00841B45"/>
    <w:rsid w:val="008445F2"/>
    <w:rsid w:val="00844676"/>
    <w:rsid w:val="008466ED"/>
    <w:rsid w:val="00846718"/>
    <w:rsid w:val="00850DEC"/>
    <w:rsid w:val="008555B6"/>
    <w:rsid w:val="00855D72"/>
    <w:rsid w:val="0086002C"/>
    <w:rsid w:val="00861FFA"/>
    <w:rsid w:val="00863566"/>
    <w:rsid w:val="00865176"/>
    <w:rsid w:val="0086786D"/>
    <w:rsid w:val="0087311B"/>
    <w:rsid w:val="00873598"/>
    <w:rsid w:val="008744B4"/>
    <w:rsid w:val="00874E2E"/>
    <w:rsid w:val="00875380"/>
    <w:rsid w:val="00881A81"/>
    <w:rsid w:val="0088325F"/>
    <w:rsid w:val="0088701B"/>
    <w:rsid w:val="0089008F"/>
    <w:rsid w:val="008909F4"/>
    <w:rsid w:val="008925FD"/>
    <w:rsid w:val="008A1613"/>
    <w:rsid w:val="008A1950"/>
    <w:rsid w:val="008A35D8"/>
    <w:rsid w:val="008A5B39"/>
    <w:rsid w:val="008A62BD"/>
    <w:rsid w:val="008A6534"/>
    <w:rsid w:val="008A6A1D"/>
    <w:rsid w:val="008A75EF"/>
    <w:rsid w:val="008B185A"/>
    <w:rsid w:val="008B3243"/>
    <w:rsid w:val="008B3996"/>
    <w:rsid w:val="008C113C"/>
    <w:rsid w:val="008C18F9"/>
    <w:rsid w:val="008C1E5A"/>
    <w:rsid w:val="008C6079"/>
    <w:rsid w:val="008C6FCC"/>
    <w:rsid w:val="008D1984"/>
    <w:rsid w:val="008D452F"/>
    <w:rsid w:val="008D5B76"/>
    <w:rsid w:val="008D5E14"/>
    <w:rsid w:val="008E0AA6"/>
    <w:rsid w:val="008E3143"/>
    <w:rsid w:val="008E3A9A"/>
    <w:rsid w:val="008E48F1"/>
    <w:rsid w:val="008E7EC3"/>
    <w:rsid w:val="008F36BC"/>
    <w:rsid w:val="008F3FB7"/>
    <w:rsid w:val="008F4174"/>
    <w:rsid w:val="008F4E66"/>
    <w:rsid w:val="008F5014"/>
    <w:rsid w:val="008F79C0"/>
    <w:rsid w:val="00900216"/>
    <w:rsid w:val="0090296C"/>
    <w:rsid w:val="0090524B"/>
    <w:rsid w:val="00905925"/>
    <w:rsid w:val="009076AC"/>
    <w:rsid w:val="0091024F"/>
    <w:rsid w:val="00911B6B"/>
    <w:rsid w:val="00912335"/>
    <w:rsid w:val="009124EB"/>
    <w:rsid w:val="00912975"/>
    <w:rsid w:val="00915F7E"/>
    <w:rsid w:val="00916315"/>
    <w:rsid w:val="0091725C"/>
    <w:rsid w:val="00920D3D"/>
    <w:rsid w:val="00922CEE"/>
    <w:rsid w:val="00923E47"/>
    <w:rsid w:val="00924BC0"/>
    <w:rsid w:val="00924F27"/>
    <w:rsid w:val="009255B9"/>
    <w:rsid w:val="00926C98"/>
    <w:rsid w:val="0093022E"/>
    <w:rsid w:val="00932EEB"/>
    <w:rsid w:val="009334FB"/>
    <w:rsid w:val="009344B5"/>
    <w:rsid w:val="009348EE"/>
    <w:rsid w:val="0093642D"/>
    <w:rsid w:val="00941E8A"/>
    <w:rsid w:val="00950DE5"/>
    <w:rsid w:val="00951B31"/>
    <w:rsid w:val="00953DB8"/>
    <w:rsid w:val="009540D9"/>
    <w:rsid w:val="00956065"/>
    <w:rsid w:val="0096000E"/>
    <w:rsid w:val="00960328"/>
    <w:rsid w:val="00964C75"/>
    <w:rsid w:val="00965047"/>
    <w:rsid w:val="00965308"/>
    <w:rsid w:val="00965DE3"/>
    <w:rsid w:val="0096601F"/>
    <w:rsid w:val="00966757"/>
    <w:rsid w:val="00966DF5"/>
    <w:rsid w:val="00967290"/>
    <w:rsid w:val="0097088A"/>
    <w:rsid w:val="00974AF2"/>
    <w:rsid w:val="009771D5"/>
    <w:rsid w:val="0097773D"/>
    <w:rsid w:val="00980A3C"/>
    <w:rsid w:val="00982DD6"/>
    <w:rsid w:val="00983182"/>
    <w:rsid w:val="00985DA2"/>
    <w:rsid w:val="00985E31"/>
    <w:rsid w:val="00985FA0"/>
    <w:rsid w:val="009913F9"/>
    <w:rsid w:val="00991547"/>
    <w:rsid w:val="00992F34"/>
    <w:rsid w:val="00993AFE"/>
    <w:rsid w:val="00993CBC"/>
    <w:rsid w:val="00994D6F"/>
    <w:rsid w:val="00996AA0"/>
    <w:rsid w:val="009A0363"/>
    <w:rsid w:val="009A114C"/>
    <w:rsid w:val="009A129B"/>
    <w:rsid w:val="009A2314"/>
    <w:rsid w:val="009A46DA"/>
    <w:rsid w:val="009A59DB"/>
    <w:rsid w:val="009A70AE"/>
    <w:rsid w:val="009B23BD"/>
    <w:rsid w:val="009B34B8"/>
    <w:rsid w:val="009C0396"/>
    <w:rsid w:val="009C2037"/>
    <w:rsid w:val="009C2FFC"/>
    <w:rsid w:val="009D0011"/>
    <w:rsid w:val="009D3C87"/>
    <w:rsid w:val="009D5898"/>
    <w:rsid w:val="009D6A8E"/>
    <w:rsid w:val="009D6C7A"/>
    <w:rsid w:val="009D7425"/>
    <w:rsid w:val="009E124A"/>
    <w:rsid w:val="009E1290"/>
    <w:rsid w:val="009E246B"/>
    <w:rsid w:val="009E44A4"/>
    <w:rsid w:val="009F1CB5"/>
    <w:rsid w:val="009F2091"/>
    <w:rsid w:val="009F26AC"/>
    <w:rsid w:val="009F3976"/>
    <w:rsid w:val="009F441F"/>
    <w:rsid w:val="009F5756"/>
    <w:rsid w:val="009F63BE"/>
    <w:rsid w:val="00A00555"/>
    <w:rsid w:val="00A013D3"/>
    <w:rsid w:val="00A01E63"/>
    <w:rsid w:val="00A02639"/>
    <w:rsid w:val="00A02DFE"/>
    <w:rsid w:val="00A04B25"/>
    <w:rsid w:val="00A10F54"/>
    <w:rsid w:val="00A10FD3"/>
    <w:rsid w:val="00A1106F"/>
    <w:rsid w:val="00A135BF"/>
    <w:rsid w:val="00A13881"/>
    <w:rsid w:val="00A239BA"/>
    <w:rsid w:val="00A24ECB"/>
    <w:rsid w:val="00A26017"/>
    <w:rsid w:val="00A31009"/>
    <w:rsid w:val="00A3157D"/>
    <w:rsid w:val="00A3675B"/>
    <w:rsid w:val="00A4093F"/>
    <w:rsid w:val="00A41D26"/>
    <w:rsid w:val="00A42912"/>
    <w:rsid w:val="00A42ACE"/>
    <w:rsid w:val="00A42AE8"/>
    <w:rsid w:val="00A43411"/>
    <w:rsid w:val="00A4371B"/>
    <w:rsid w:val="00A46859"/>
    <w:rsid w:val="00A478C9"/>
    <w:rsid w:val="00A50B87"/>
    <w:rsid w:val="00A53A1B"/>
    <w:rsid w:val="00A570F7"/>
    <w:rsid w:val="00A6187C"/>
    <w:rsid w:val="00A64B20"/>
    <w:rsid w:val="00A650ED"/>
    <w:rsid w:val="00A676B5"/>
    <w:rsid w:val="00A678D8"/>
    <w:rsid w:val="00A71AD0"/>
    <w:rsid w:val="00A72DFC"/>
    <w:rsid w:val="00A73C7D"/>
    <w:rsid w:val="00A73D61"/>
    <w:rsid w:val="00A74358"/>
    <w:rsid w:val="00A75461"/>
    <w:rsid w:val="00A759D0"/>
    <w:rsid w:val="00A81816"/>
    <w:rsid w:val="00A822EF"/>
    <w:rsid w:val="00A82317"/>
    <w:rsid w:val="00A8292D"/>
    <w:rsid w:val="00A82D89"/>
    <w:rsid w:val="00A84114"/>
    <w:rsid w:val="00A84E19"/>
    <w:rsid w:val="00A85CB1"/>
    <w:rsid w:val="00A87C16"/>
    <w:rsid w:val="00A959A8"/>
    <w:rsid w:val="00A961A9"/>
    <w:rsid w:val="00A96515"/>
    <w:rsid w:val="00A96905"/>
    <w:rsid w:val="00A97063"/>
    <w:rsid w:val="00AA0E6D"/>
    <w:rsid w:val="00AA170B"/>
    <w:rsid w:val="00AA18B4"/>
    <w:rsid w:val="00AA3E50"/>
    <w:rsid w:val="00AB07FC"/>
    <w:rsid w:val="00AB11AD"/>
    <w:rsid w:val="00AB3DD2"/>
    <w:rsid w:val="00AB40E8"/>
    <w:rsid w:val="00AC1166"/>
    <w:rsid w:val="00AC1692"/>
    <w:rsid w:val="00AC2EB5"/>
    <w:rsid w:val="00AC3CD6"/>
    <w:rsid w:val="00AC4415"/>
    <w:rsid w:val="00AC4505"/>
    <w:rsid w:val="00AC53E2"/>
    <w:rsid w:val="00AC642B"/>
    <w:rsid w:val="00AC7B36"/>
    <w:rsid w:val="00AD4B0C"/>
    <w:rsid w:val="00AD4F89"/>
    <w:rsid w:val="00AD553B"/>
    <w:rsid w:val="00AD629C"/>
    <w:rsid w:val="00AD6E39"/>
    <w:rsid w:val="00AD76F5"/>
    <w:rsid w:val="00AD794A"/>
    <w:rsid w:val="00AD7E4A"/>
    <w:rsid w:val="00AE08DA"/>
    <w:rsid w:val="00AE3210"/>
    <w:rsid w:val="00AE48CA"/>
    <w:rsid w:val="00AE5A8C"/>
    <w:rsid w:val="00AF1AB7"/>
    <w:rsid w:val="00AF2042"/>
    <w:rsid w:val="00AF2993"/>
    <w:rsid w:val="00AF2D5A"/>
    <w:rsid w:val="00AF2DB5"/>
    <w:rsid w:val="00AF2E38"/>
    <w:rsid w:val="00AF6F6C"/>
    <w:rsid w:val="00B040EE"/>
    <w:rsid w:val="00B04E87"/>
    <w:rsid w:val="00B06605"/>
    <w:rsid w:val="00B06C7D"/>
    <w:rsid w:val="00B07F66"/>
    <w:rsid w:val="00B102C0"/>
    <w:rsid w:val="00B10949"/>
    <w:rsid w:val="00B10DE1"/>
    <w:rsid w:val="00B1160F"/>
    <w:rsid w:val="00B11863"/>
    <w:rsid w:val="00B11D61"/>
    <w:rsid w:val="00B16E88"/>
    <w:rsid w:val="00B17774"/>
    <w:rsid w:val="00B20356"/>
    <w:rsid w:val="00B22EAD"/>
    <w:rsid w:val="00B24170"/>
    <w:rsid w:val="00B25711"/>
    <w:rsid w:val="00B25B01"/>
    <w:rsid w:val="00B265F7"/>
    <w:rsid w:val="00B2670A"/>
    <w:rsid w:val="00B3350E"/>
    <w:rsid w:val="00B33A08"/>
    <w:rsid w:val="00B33AEF"/>
    <w:rsid w:val="00B34A0C"/>
    <w:rsid w:val="00B35704"/>
    <w:rsid w:val="00B36F0B"/>
    <w:rsid w:val="00B3775F"/>
    <w:rsid w:val="00B40AB7"/>
    <w:rsid w:val="00B40F6A"/>
    <w:rsid w:val="00B40FA4"/>
    <w:rsid w:val="00B42C2C"/>
    <w:rsid w:val="00B4325C"/>
    <w:rsid w:val="00B455DF"/>
    <w:rsid w:val="00B45C31"/>
    <w:rsid w:val="00B4650F"/>
    <w:rsid w:val="00B51DB7"/>
    <w:rsid w:val="00B526C3"/>
    <w:rsid w:val="00B52B1D"/>
    <w:rsid w:val="00B5312D"/>
    <w:rsid w:val="00B555A8"/>
    <w:rsid w:val="00B6080C"/>
    <w:rsid w:val="00B62436"/>
    <w:rsid w:val="00B62CB9"/>
    <w:rsid w:val="00B64D75"/>
    <w:rsid w:val="00B6648E"/>
    <w:rsid w:val="00B66E79"/>
    <w:rsid w:val="00B672BA"/>
    <w:rsid w:val="00B70C61"/>
    <w:rsid w:val="00B70FA7"/>
    <w:rsid w:val="00B71360"/>
    <w:rsid w:val="00B72991"/>
    <w:rsid w:val="00B72CE7"/>
    <w:rsid w:val="00B741DA"/>
    <w:rsid w:val="00B74829"/>
    <w:rsid w:val="00B7718E"/>
    <w:rsid w:val="00B778DC"/>
    <w:rsid w:val="00B80CFF"/>
    <w:rsid w:val="00B82A9A"/>
    <w:rsid w:val="00B82E73"/>
    <w:rsid w:val="00B84275"/>
    <w:rsid w:val="00B90DA8"/>
    <w:rsid w:val="00B90E28"/>
    <w:rsid w:val="00B91EED"/>
    <w:rsid w:val="00B92CC9"/>
    <w:rsid w:val="00B95621"/>
    <w:rsid w:val="00BA3DE0"/>
    <w:rsid w:val="00BA594D"/>
    <w:rsid w:val="00BA5A6C"/>
    <w:rsid w:val="00BB17B8"/>
    <w:rsid w:val="00BB24B0"/>
    <w:rsid w:val="00BB2544"/>
    <w:rsid w:val="00BB36F6"/>
    <w:rsid w:val="00BB5CFC"/>
    <w:rsid w:val="00BB5FB3"/>
    <w:rsid w:val="00BB743D"/>
    <w:rsid w:val="00BC03D1"/>
    <w:rsid w:val="00BC2F42"/>
    <w:rsid w:val="00BC3D4C"/>
    <w:rsid w:val="00BC4883"/>
    <w:rsid w:val="00BC48AA"/>
    <w:rsid w:val="00BC6BCC"/>
    <w:rsid w:val="00BC7F82"/>
    <w:rsid w:val="00BD115C"/>
    <w:rsid w:val="00BD3AC0"/>
    <w:rsid w:val="00BD4CCA"/>
    <w:rsid w:val="00BD5461"/>
    <w:rsid w:val="00BD5FE0"/>
    <w:rsid w:val="00BD71F2"/>
    <w:rsid w:val="00BD7C88"/>
    <w:rsid w:val="00BE07B3"/>
    <w:rsid w:val="00BE1613"/>
    <w:rsid w:val="00BE2992"/>
    <w:rsid w:val="00BE29E3"/>
    <w:rsid w:val="00BE31BC"/>
    <w:rsid w:val="00BE3949"/>
    <w:rsid w:val="00BE4F10"/>
    <w:rsid w:val="00BE58FC"/>
    <w:rsid w:val="00BE6B47"/>
    <w:rsid w:val="00BF0A10"/>
    <w:rsid w:val="00BF0B70"/>
    <w:rsid w:val="00BF285B"/>
    <w:rsid w:val="00BF4A63"/>
    <w:rsid w:val="00BF7866"/>
    <w:rsid w:val="00C0164F"/>
    <w:rsid w:val="00C01740"/>
    <w:rsid w:val="00C0223D"/>
    <w:rsid w:val="00C0292D"/>
    <w:rsid w:val="00C02E28"/>
    <w:rsid w:val="00C06CE4"/>
    <w:rsid w:val="00C0703B"/>
    <w:rsid w:val="00C07B92"/>
    <w:rsid w:val="00C14AB0"/>
    <w:rsid w:val="00C15A2E"/>
    <w:rsid w:val="00C17FF6"/>
    <w:rsid w:val="00C20123"/>
    <w:rsid w:val="00C20618"/>
    <w:rsid w:val="00C206D2"/>
    <w:rsid w:val="00C2102C"/>
    <w:rsid w:val="00C211C2"/>
    <w:rsid w:val="00C2129F"/>
    <w:rsid w:val="00C220B8"/>
    <w:rsid w:val="00C244FB"/>
    <w:rsid w:val="00C26C20"/>
    <w:rsid w:val="00C273D2"/>
    <w:rsid w:val="00C27ECA"/>
    <w:rsid w:val="00C31D81"/>
    <w:rsid w:val="00C37E32"/>
    <w:rsid w:val="00C40D19"/>
    <w:rsid w:val="00C414A6"/>
    <w:rsid w:val="00C42198"/>
    <w:rsid w:val="00C46C49"/>
    <w:rsid w:val="00C508F6"/>
    <w:rsid w:val="00C52915"/>
    <w:rsid w:val="00C53F9F"/>
    <w:rsid w:val="00C54434"/>
    <w:rsid w:val="00C56494"/>
    <w:rsid w:val="00C57137"/>
    <w:rsid w:val="00C57E86"/>
    <w:rsid w:val="00C609E1"/>
    <w:rsid w:val="00C61858"/>
    <w:rsid w:val="00C62ABA"/>
    <w:rsid w:val="00C62CA6"/>
    <w:rsid w:val="00C63BE2"/>
    <w:rsid w:val="00C63EE5"/>
    <w:rsid w:val="00C661C8"/>
    <w:rsid w:val="00C66559"/>
    <w:rsid w:val="00C66889"/>
    <w:rsid w:val="00C66D2A"/>
    <w:rsid w:val="00C674BE"/>
    <w:rsid w:val="00C70EF2"/>
    <w:rsid w:val="00C721C1"/>
    <w:rsid w:val="00C722DF"/>
    <w:rsid w:val="00C72332"/>
    <w:rsid w:val="00C72815"/>
    <w:rsid w:val="00C7348F"/>
    <w:rsid w:val="00C74DB2"/>
    <w:rsid w:val="00C7652A"/>
    <w:rsid w:val="00C80E87"/>
    <w:rsid w:val="00C815C1"/>
    <w:rsid w:val="00C82C18"/>
    <w:rsid w:val="00C83A6D"/>
    <w:rsid w:val="00C83BAA"/>
    <w:rsid w:val="00C86008"/>
    <w:rsid w:val="00C94097"/>
    <w:rsid w:val="00C95BF8"/>
    <w:rsid w:val="00C96458"/>
    <w:rsid w:val="00C969F1"/>
    <w:rsid w:val="00CA13AB"/>
    <w:rsid w:val="00CA250E"/>
    <w:rsid w:val="00CA2FC8"/>
    <w:rsid w:val="00CA411B"/>
    <w:rsid w:val="00CA4F38"/>
    <w:rsid w:val="00CA6500"/>
    <w:rsid w:val="00CB0006"/>
    <w:rsid w:val="00CB20F8"/>
    <w:rsid w:val="00CB3EB2"/>
    <w:rsid w:val="00CB4F0E"/>
    <w:rsid w:val="00CB6550"/>
    <w:rsid w:val="00CB69A6"/>
    <w:rsid w:val="00CC1FC7"/>
    <w:rsid w:val="00CC1FC9"/>
    <w:rsid w:val="00CC324D"/>
    <w:rsid w:val="00CC5EB3"/>
    <w:rsid w:val="00CC659B"/>
    <w:rsid w:val="00CD162C"/>
    <w:rsid w:val="00CD3D6E"/>
    <w:rsid w:val="00CD439E"/>
    <w:rsid w:val="00CD4EF6"/>
    <w:rsid w:val="00CE025A"/>
    <w:rsid w:val="00CE442B"/>
    <w:rsid w:val="00CE501B"/>
    <w:rsid w:val="00CE5A1D"/>
    <w:rsid w:val="00CE6588"/>
    <w:rsid w:val="00CE7522"/>
    <w:rsid w:val="00CF05C1"/>
    <w:rsid w:val="00CF0A03"/>
    <w:rsid w:val="00CF12A0"/>
    <w:rsid w:val="00CF26E9"/>
    <w:rsid w:val="00CF5ACA"/>
    <w:rsid w:val="00CF68DE"/>
    <w:rsid w:val="00CF7473"/>
    <w:rsid w:val="00D00D2E"/>
    <w:rsid w:val="00D029C3"/>
    <w:rsid w:val="00D032A3"/>
    <w:rsid w:val="00D05A31"/>
    <w:rsid w:val="00D0615D"/>
    <w:rsid w:val="00D12A71"/>
    <w:rsid w:val="00D12A8C"/>
    <w:rsid w:val="00D17238"/>
    <w:rsid w:val="00D1780E"/>
    <w:rsid w:val="00D209B4"/>
    <w:rsid w:val="00D21E28"/>
    <w:rsid w:val="00D22D94"/>
    <w:rsid w:val="00D23D7E"/>
    <w:rsid w:val="00D275FC"/>
    <w:rsid w:val="00D27EE9"/>
    <w:rsid w:val="00D27EF8"/>
    <w:rsid w:val="00D30872"/>
    <w:rsid w:val="00D321B1"/>
    <w:rsid w:val="00D3297C"/>
    <w:rsid w:val="00D329E3"/>
    <w:rsid w:val="00D34F3A"/>
    <w:rsid w:val="00D350F2"/>
    <w:rsid w:val="00D36E98"/>
    <w:rsid w:val="00D41BDE"/>
    <w:rsid w:val="00D42FEE"/>
    <w:rsid w:val="00D4370D"/>
    <w:rsid w:val="00D46986"/>
    <w:rsid w:val="00D46B7D"/>
    <w:rsid w:val="00D47E6C"/>
    <w:rsid w:val="00D51ACE"/>
    <w:rsid w:val="00D52759"/>
    <w:rsid w:val="00D6172E"/>
    <w:rsid w:val="00D62B7C"/>
    <w:rsid w:val="00D62BC6"/>
    <w:rsid w:val="00D65D47"/>
    <w:rsid w:val="00D70126"/>
    <w:rsid w:val="00D719EB"/>
    <w:rsid w:val="00D72CC2"/>
    <w:rsid w:val="00D74589"/>
    <w:rsid w:val="00D74E1E"/>
    <w:rsid w:val="00D77C09"/>
    <w:rsid w:val="00D808EB"/>
    <w:rsid w:val="00D83708"/>
    <w:rsid w:val="00D853BF"/>
    <w:rsid w:val="00D865E1"/>
    <w:rsid w:val="00D87978"/>
    <w:rsid w:val="00D90627"/>
    <w:rsid w:val="00D95E3B"/>
    <w:rsid w:val="00DA14DC"/>
    <w:rsid w:val="00DA1812"/>
    <w:rsid w:val="00DA18D8"/>
    <w:rsid w:val="00DA1C43"/>
    <w:rsid w:val="00DA42AB"/>
    <w:rsid w:val="00DA7F35"/>
    <w:rsid w:val="00DB24C9"/>
    <w:rsid w:val="00DB28CD"/>
    <w:rsid w:val="00DB2F04"/>
    <w:rsid w:val="00DB3715"/>
    <w:rsid w:val="00DB42CA"/>
    <w:rsid w:val="00DB60B5"/>
    <w:rsid w:val="00DB77FA"/>
    <w:rsid w:val="00DC001D"/>
    <w:rsid w:val="00DC015A"/>
    <w:rsid w:val="00DC11C9"/>
    <w:rsid w:val="00DC1A78"/>
    <w:rsid w:val="00DC633E"/>
    <w:rsid w:val="00DC653E"/>
    <w:rsid w:val="00DC758F"/>
    <w:rsid w:val="00DD0915"/>
    <w:rsid w:val="00DD0ED2"/>
    <w:rsid w:val="00DD3CFA"/>
    <w:rsid w:val="00DD54E5"/>
    <w:rsid w:val="00DD6111"/>
    <w:rsid w:val="00DE02CC"/>
    <w:rsid w:val="00DE02D3"/>
    <w:rsid w:val="00DE3DB6"/>
    <w:rsid w:val="00DE6821"/>
    <w:rsid w:val="00DF2190"/>
    <w:rsid w:val="00DF404D"/>
    <w:rsid w:val="00DF44D7"/>
    <w:rsid w:val="00DF506E"/>
    <w:rsid w:val="00DF7162"/>
    <w:rsid w:val="00DF7AD4"/>
    <w:rsid w:val="00E002EB"/>
    <w:rsid w:val="00E00F79"/>
    <w:rsid w:val="00E01EDF"/>
    <w:rsid w:val="00E04BA7"/>
    <w:rsid w:val="00E0773A"/>
    <w:rsid w:val="00E12016"/>
    <w:rsid w:val="00E138E7"/>
    <w:rsid w:val="00E13B5C"/>
    <w:rsid w:val="00E13E19"/>
    <w:rsid w:val="00E17543"/>
    <w:rsid w:val="00E20B1B"/>
    <w:rsid w:val="00E20DF9"/>
    <w:rsid w:val="00E21371"/>
    <w:rsid w:val="00E24E2E"/>
    <w:rsid w:val="00E270C5"/>
    <w:rsid w:val="00E30224"/>
    <w:rsid w:val="00E3086C"/>
    <w:rsid w:val="00E31251"/>
    <w:rsid w:val="00E331A1"/>
    <w:rsid w:val="00E4044E"/>
    <w:rsid w:val="00E4190E"/>
    <w:rsid w:val="00E4362E"/>
    <w:rsid w:val="00E45AE9"/>
    <w:rsid w:val="00E51809"/>
    <w:rsid w:val="00E519B1"/>
    <w:rsid w:val="00E53C17"/>
    <w:rsid w:val="00E55711"/>
    <w:rsid w:val="00E56931"/>
    <w:rsid w:val="00E603C0"/>
    <w:rsid w:val="00E60D63"/>
    <w:rsid w:val="00E612E6"/>
    <w:rsid w:val="00E64C29"/>
    <w:rsid w:val="00E65381"/>
    <w:rsid w:val="00E65459"/>
    <w:rsid w:val="00E65998"/>
    <w:rsid w:val="00E66BB3"/>
    <w:rsid w:val="00E71145"/>
    <w:rsid w:val="00E7156C"/>
    <w:rsid w:val="00E71CEB"/>
    <w:rsid w:val="00E72A5E"/>
    <w:rsid w:val="00E73573"/>
    <w:rsid w:val="00E73717"/>
    <w:rsid w:val="00E81FE8"/>
    <w:rsid w:val="00E83A49"/>
    <w:rsid w:val="00E85488"/>
    <w:rsid w:val="00E86784"/>
    <w:rsid w:val="00E86A89"/>
    <w:rsid w:val="00E87C5E"/>
    <w:rsid w:val="00E90EF7"/>
    <w:rsid w:val="00E9167E"/>
    <w:rsid w:val="00E926BE"/>
    <w:rsid w:val="00E933AE"/>
    <w:rsid w:val="00E93418"/>
    <w:rsid w:val="00E935BA"/>
    <w:rsid w:val="00E95176"/>
    <w:rsid w:val="00E9582D"/>
    <w:rsid w:val="00E96930"/>
    <w:rsid w:val="00E97751"/>
    <w:rsid w:val="00E97A68"/>
    <w:rsid w:val="00EA1467"/>
    <w:rsid w:val="00EA2D71"/>
    <w:rsid w:val="00EA2F32"/>
    <w:rsid w:val="00EA4A9A"/>
    <w:rsid w:val="00EA4C1A"/>
    <w:rsid w:val="00EA4E69"/>
    <w:rsid w:val="00EA59A9"/>
    <w:rsid w:val="00EA626E"/>
    <w:rsid w:val="00EA7F2B"/>
    <w:rsid w:val="00EB0CE6"/>
    <w:rsid w:val="00EB1B10"/>
    <w:rsid w:val="00EB3742"/>
    <w:rsid w:val="00EB4915"/>
    <w:rsid w:val="00EC04A6"/>
    <w:rsid w:val="00EC168C"/>
    <w:rsid w:val="00EC1915"/>
    <w:rsid w:val="00EC2F11"/>
    <w:rsid w:val="00EC30A0"/>
    <w:rsid w:val="00EC365A"/>
    <w:rsid w:val="00EC4613"/>
    <w:rsid w:val="00EC5D27"/>
    <w:rsid w:val="00EC6431"/>
    <w:rsid w:val="00EC7E5B"/>
    <w:rsid w:val="00ED2842"/>
    <w:rsid w:val="00ED5A64"/>
    <w:rsid w:val="00ED693D"/>
    <w:rsid w:val="00EE143F"/>
    <w:rsid w:val="00EE2E46"/>
    <w:rsid w:val="00EE5F61"/>
    <w:rsid w:val="00EE70AC"/>
    <w:rsid w:val="00EF128D"/>
    <w:rsid w:val="00EF2086"/>
    <w:rsid w:val="00EF3D85"/>
    <w:rsid w:val="00EF6934"/>
    <w:rsid w:val="00EF771E"/>
    <w:rsid w:val="00F00E82"/>
    <w:rsid w:val="00F10200"/>
    <w:rsid w:val="00F10A54"/>
    <w:rsid w:val="00F10FE4"/>
    <w:rsid w:val="00F135F2"/>
    <w:rsid w:val="00F13C4E"/>
    <w:rsid w:val="00F15AB8"/>
    <w:rsid w:val="00F17547"/>
    <w:rsid w:val="00F20D4E"/>
    <w:rsid w:val="00F2173B"/>
    <w:rsid w:val="00F232FC"/>
    <w:rsid w:val="00F25FC8"/>
    <w:rsid w:val="00F264D3"/>
    <w:rsid w:val="00F26A5B"/>
    <w:rsid w:val="00F3057A"/>
    <w:rsid w:val="00F3216B"/>
    <w:rsid w:val="00F3226E"/>
    <w:rsid w:val="00F35B75"/>
    <w:rsid w:val="00F40341"/>
    <w:rsid w:val="00F405F9"/>
    <w:rsid w:val="00F40E4A"/>
    <w:rsid w:val="00F43060"/>
    <w:rsid w:val="00F43351"/>
    <w:rsid w:val="00F43C4D"/>
    <w:rsid w:val="00F44549"/>
    <w:rsid w:val="00F45501"/>
    <w:rsid w:val="00F50B73"/>
    <w:rsid w:val="00F50F63"/>
    <w:rsid w:val="00F51B5B"/>
    <w:rsid w:val="00F53D49"/>
    <w:rsid w:val="00F5517E"/>
    <w:rsid w:val="00F56613"/>
    <w:rsid w:val="00F629D8"/>
    <w:rsid w:val="00F6432E"/>
    <w:rsid w:val="00F65EFF"/>
    <w:rsid w:val="00F67E26"/>
    <w:rsid w:val="00F70375"/>
    <w:rsid w:val="00F72E33"/>
    <w:rsid w:val="00F73CDD"/>
    <w:rsid w:val="00F7600A"/>
    <w:rsid w:val="00F764E1"/>
    <w:rsid w:val="00F83DE2"/>
    <w:rsid w:val="00F84D19"/>
    <w:rsid w:val="00F862B4"/>
    <w:rsid w:val="00F876C3"/>
    <w:rsid w:val="00F87E2D"/>
    <w:rsid w:val="00F95860"/>
    <w:rsid w:val="00F9628B"/>
    <w:rsid w:val="00F97136"/>
    <w:rsid w:val="00FA142C"/>
    <w:rsid w:val="00FA220E"/>
    <w:rsid w:val="00FA3352"/>
    <w:rsid w:val="00FA454B"/>
    <w:rsid w:val="00FB138A"/>
    <w:rsid w:val="00FB2E58"/>
    <w:rsid w:val="00FB46C0"/>
    <w:rsid w:val="00FB496F"/>
    <w:rsid w:val="00FB4A98"/>
    <w:rsid w:val="00FB5270"/>
    <w:rsid w:val="00FB5432"/>
    <w:rsid w:val="00FB5EE8"/>
    <w:rsid w:val="00FC08B9"/>
    <w:rsid w:val="00FC0ECF"/>
    <w:rsid w:val="00FC3E65"/>
    <w:rsid w:val="00FC4BF4"/>
    <w:rsid w:val="00FC4D15"/>
    <w:rsid w:val="00FC56E3"/>
    <w:rsid w:val="00FC5CCC"/>
    <w:rsid w:val="00FC7A6C"/>
    <w:rsid w:val="00FD1F6E"/>
    <w:rsid w:val="00FD3141"/>
    <w:rsid w:val="00FD3903"/>
    <w:rsid w:val="00FD408F"/>
    <w:rsid w:val="00FD426A"/>
    <w:rsid w:val="00FD4388"/>
    <w:rsid w:val="00FD43BA"/>
    <w:rsid w:val="00FD4819"/>
    <w:rsid w:val="00FD6DB4"/>
    <w:rsid w:val="00FD7D99"/>
    <w:rsid w:val="00FE0FF3"/>
    <w:rsid w:val="00FE2BDE"/>
    <w:rsid w:val="00FE45D5"/>
    <w:rsid w:val="00FE4831"/>
    <w:rsid w:val="00FE7BC2"/>
    <w:rsid w:val="00FF111B"/>
    <w:rsid w:val="00FF207A"/>
    <w:rsid w:val="00FF21A3"/>
    <w:rsid w:val="00FF6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734710"/>
  <w15:docId w15:val="{5E4309A3-F59F-444F-9319-927CA88EB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5CB1"/>
    <w:pPr>
      <w:jc w:val="both"/>
    </w:pPr>
    <w:rPr>
      <w:sz w:val="24"/>
      <w:lang w:val="en-GB" w:eastAsia="en-US"/>
    </w:rPr>
  </w:style>
  <w:style w:type="paragraph" w:styleId="Heading1">
    <w:name w:val="heading 1"/>
    <w:basedOn w:val="Normal"/>
    <w:next w:val="Normal"/>
    <w:qFormat/>
    <w:rsid w:val="00A85CB1"/>
    <w:pPr>
      <w:keepNext/>
      <w:spacing w:line="276" w:lineRule="auto"/>
      <w:ind w:left="360" w:hanging="360"/>
      <w:jc w:val="left"/>
      <w:outlineLvl w:val="0"/>
    </w:pPr>
    <w:rPr>
      <w:b/>
      <w:szCs w:val="24"/>
    </w:rPr>
  </w:style>
  <w:style w:type="paragraph" w:styleId="Heading2">
    <w:name w:val="heading 2"/>
    <w:basedOn w:val="Heading1"/>
    <w:next w:val="Normal"/>
    <w:link w:val="Heading2Char"/>
    <w:unhideWhenUsed/>
    <w:qFormat/>
    <w:rsid w:val="00A85CB1"/>
    <w:pPr>
      <w:outlineLvl w:val="1"/>
    </w:pPr>
  </w:style>
  <w:style w:type="paragraph" w:styleId="Heading3">
    <w:name w:val="heading 3"/>
    <w:basedOn w:val="Heading2"/>
    <w:next w:val="Normal"/>
    <w:link w:val="Heading3Char"/>
    <w:unhideWhenUsed/>
    <w:qFormat/>
    <w:rsid w:val="00A85CB1"/>
    <w:pPr>
      <w:outlineLvl w:val="2"/>
    </w:pPr>
  </w:style>
  <w:style w:type="paragraph" w:styleId="Heading4">
    <w:name w:val="heading 4"/>
    <w:basedOn w:val="Heading3"/>
    <w:next w:val="Normal"/>
    <w:link w:val="Heading4Char"/>
    <w:unhideWhenUsed/>
    <w:qFormat/>
    <w:rsid w:val="00A85CB1"/>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F3D85"/>
    <w:pPr>
      <w:tabs>
        <w:tab w:val="center" w:pos="4320"/>
        <w:tab w:val="right" w:pos="8640"/>
      </w:tabs>
      <w:spacing w:after="120"/>
    </w:pPr>
  </w:style>
  <w:style w:type="paragraph" w:styleId="Footer">
    <w:name w:val="footer"/>
    <w:basedOn w:val="Normal"/>
    <w:link w:val="FooterChar"/>
    <w:uiPriority w:val="99"/>
    <w:rsid w:val="00EF3D85"/>
    <w:pPr>
      <w:tabs>
        <w:tab w:val="center" w:pos="4320"/>
        <w:tab w:val="right" w:pos="8640"/>
      </w:tabs>
    </w:pPr>
  </w:style>
  <w:style w:type="paragraph" w:styleId="FootnoteText">
    <w:name w:val="footnote text"/>
    <w:aliases w:val="Footnote Text Blue,single space,footnote text,5_G,Footnote Text Char Char,Footnote Text1,Footnote Text Char1 Char Char,Footnote Text Char Char Char Char,Footnote Text Char1 Char Char1 Char Char,Footnote Text Char Char Char Char1 Char Char"/>
    <w:basedOn w:val="Normal"/>
    <w:link w:val="FootnoteTextChar"/>
    <w:qFormat/>
    <w:rsid w:val="00EF3D85"/>
    <w:rPr>
      <w:sz w:val="20"/>
    </w:rPr>
  </w:style>
  <w:style w:type="character" w:styleId="PageNumber">
    <w:name w:val="page number"/>
    <w:basedOn w:val="LineNumber"/>
    <w:rsid w:val="00EF3D85"/>
    <w:rPr>
      <w:rFonts w:ascii="Times New Roman" w:hAnsi="Times New Roman"/>
      <w:sz w:val="24"/>
    </w:rPr>
  </w:style>
  <w:style w:type="character" w:styleId="LineNumber">
    <w:name w:val="line number"/>
    <w:basedOn w:val="DefaultParagraphFont"/>
    <w:rsid w:val="00EF3D85"/>
  </w:style>
  <w:style w:type="character" w:styleId="FootnoteReference">
    <w:name w:val="footnote reference"/>
    <w:aliases w:val="4_G Char Char,Footnote Reference1 Char Char,Footnotes refss Char Char,ftref Char Char,BVI fnr Char Char,BVI fnr Car Car Char Char,BVI fnr Car Char Char,BVI fnr Car Car Car Car Char Char1,BVI fnr Char Car Car Car Char Char,4_G,ftref,F"/>
    <w:basedOn w:val="DefaultParagraphFont"/>
    <w:link w:val="4GChar"/>
    <w:qFormat/>
    <w:rsid w:val="00EF3D85"/>
    <w:rPr>
      <w:vertAlign w:val="superscript"/>
    </w:rPr>
  </w:style>
  <w:style w:type="character" w:styleId="Hyperlink">
    <w:name w:val="Hyperlink"/>
    <w:basedOn w:val="DefaultParagraphFont"/>
    <w:uiPriority w:val="99"/>
    <w:rsid w:val="00EF3D85"/>
    <w:rPr>
      <w:color w:val="0000FF"/>
      <w:u w:val="single"/>
    </w:rPr>
  </w:style>
  <w:style w:type="paragraph" w:styleId="BalloonText">
    <w:name w:val="Balloon Text"/>
    <w:basedOn w:val="Normal"/>
    <w:semiHidden/>
    <w:rsid w:val="00D65D47"/>
    <w:rPr>
      <w:rFonts w:ascii="Tahoma" w:hAnsi="Tahoma" w:cs="Tahoma"/>
      <w:sz w:val="16"/>
      <w:szCs w:val="16"/>
    </w:rPr>
  </w:style>
  <w:style w:type="paragraph" w:styleId="NormalWeb">
    <w:name w:val="Normal (Web)"/>
    <w:basedOn w:val="Normal"/>
    <w:rsid w:val="009771D5"/>
    <w:pPr>
      <w:spacing w:before="100" w:beforeAutospacing="1" w:after="100" w:afterAutospacing="1"/>
      <w:jc w:val="left"/>
    </w:pPr>
    <w:rPr>
      <w:szCs w:val="24"/>
      <w:lang w:eastAsia="en-GB"/>
    </w:rPr>
  </w:style>
  <w:style w:type="paragraph" w:styleId="BodyText">
    <w:name w:val="Body Text"/>
    <w:basedOn w:val="Normal"/>
    <w:rsid w:val="008E3143"/>
    <w:pPr>
      <w:spacing w:after="120"/>
    </w:pPr>
  </w:style>
  <w:style w:type="paragraph" w:customStyle="1" w:styleId="NormalTimes">
    <w:name w:val="Normal+Times"/>
    <w:basedOn w:val="Normal"/>
    <w:rsid w:val="00224621"/>
    <w:rPr>
      <w:lang w:val="sr-Latn-CS"/>
    </w:rPr>
  </w:style>
  <w:style w:type="character" w:customStyle="1" w:styleId="FooterChar">
    <w:name w:val="Footer Char"/>
    <w:basedOn w:val="DefaultParagraphFont"/>
    <w:link w:val="Footer"/>
    <w:uiPriority w:val="99"/>
    <w:rsid w:val="000C2036"/>
    <w:rPr>
      <w:sz w:val="24"/>
      <w:lang w:val="en-GB" w:eastAsia="en-US"/>
    </w:rPr>
  </w:style>
  <w:style w:type="character" w:customStyle="1" w:styleId="HeaderChar">
    <w:name w:val="Header Char"/>
    <w:basedOn w:val="DefaultParagraphFont"/>
    <w:link w:val="Header"/>
    <w:rsid w:val="000C2036"/>
    <w:rPr>
      <w:sz w:val="24"/>
      <w:lang w:val="en-GB" w:eastAsia="en-US"/>
    </w:rPr>
  </w:style>
  <w:style w:type="character" w:customStyle="1" w:styleId="style12">
    <w:name w:val="style12"/>
    <w:basedOn w:val="DefaultParagraphFont"/>
    <w:rsid w:val="000C2036"/>
  </w:style>
  <w:style w:type="paragraph" w:styleId="NoSpacing">
    <w:name w:val="No Spacing"/>
    <w:uiPriority w:val="1"/>
    <w:qFormat/>
    <w:rsid w:val="002D4CCE"/>
    <w:pPr>
      <w:jc w:val="both"/>
    </w:pPr>
    <w:rPr>
      <w:sz w:val="24"/>
      <w:lang w:val="en-GB" w:eastAsia="en-US"/>
    </w:rPr>
  </w:style>
  <w:style w:type="table" w:styleId="TableGrid">
    <w:name w:val="Table Grid"/>
    <w:basedOn w:val="TableNormal"/>
    <w:uiPriority w:val="59"/>
    <w:rsid w:val="008870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ootnote Text Blue Char,single space Char,footnote text Char,5_G Char,Footnote Text Char Char Char,Footnote Text1 Char,Footnote Text Char1 Char Char Char,Footnote Text Char Char Char Char Char"/>
    <w:basedOn w:val="DefaultParagraphFont"/>
    <w:link w:val="FootnoteText"/>
    <w:qFormat/>
    <w:locked/>
    <w:rsid w:val="00B51DB7"/>
    <w:rPr>
      <w:lang w:val="en-GB" w:eastAsia="en-US"/>
    </w:rPr>
  </w:style>
  <w:style w:type="paragraph" w:customStyle="1" w:styleId="NoSpacing1">
    <w:name w:val="No Spacing1"/>
    <w:link w:val="NoSpacingChar"/>
    <w:uiPriority w:val="1"/>
    <w:qFormat/>
    <w:rsid w:val="00C46C49"/>
    <w:pPr>
      <w:jc w:val="both"/>
    </w:pPr>
    <w:rPr>
      <w:sz w:val="24"/>
      <w:lang w:val="en-GB" w:eastAsia="en-US"/>
    </w:rPr>
  </w:style>
  <w:style w:type="character" w:customStyle="1" w:styleId="NoSpacingChar">
    <w:name w:val="No Spacing Char"/>
    <w:link w:val="NoSpacing1"/>
    <w:uiPriority w:val="1"/>
    <w:rsid w:val="00C46C49"/>
    <w:rPr>
      <w:sz w:val="24"/>
      <w:lang w:val="en-GB" w:eastAsia="en-US"/>
    </w:rPr>
  </w:style>
  <w:style w:type="paragraph" w:customStyle="1" w:styleId="4GChar">
    <w:name w:val="4_G Char"/>
    <w:aliases w:val="Footnote Reference1 Char,Footnotes refss Char,ftref Char,BVI fnr Char,BVI fnr Car Car Char,BVI fnr Car Char,BVI fnr Car Car Car Car Char,BVI fnr Char Car Car Car Char,ftref Char1,BVI fnr Char1,ftref Char Char Char,BVI fnr Char Char Char"/>
    <w:basedOn w:val="Normal"/>
    <w:link w:val="FootnoteReference"/>
    <w:qFormat/>
    <w:rsid w:val="005B5931"/>
    <w:pPr>
      <w:spacing w:after="160" w:line="240" w:lineRule="exact"/>
    </w:pPr>
    <w:rPr>
      <w:sz w:val="20"/>
      <w:vertAlign w:val="superscript"/>
      <w:lang w:val="hr-HR" w:eastAsia="hr-HR"/>
    </w:rPr>
  </w:style>
  <w:style w:type="paragraph" w:customStyle="1" w:styleId="Default">
    <w:name w:val="Default"/>
    <w:rsid w:val="005B5931"/>
    <w:pPr>
      <w:autoSpaceDE w:val="0"/>
      <w:autoSpaceDN w:val="0"/>
      <w:adjustRightInd w:val="0"/>
    </w:pPr>
    <w:rPr>
      <w:color w:val="000000"/>
      <w:sz w:val="24"/>
      <w:szCs w:val="24"/>
      <w:lang w:val="sr-Latn-BA"/>
    </w:rPr>
  </w:style>
  <w:style w:type="character" w:customStyle="1" w:styleId="Bodytext0">
    <w:name w:val="Body text_"/>
    <w:basedOn w:val="DefaultParagraphFont"/>
    <w:link w:val="BodyText1"/>
    <w:rsid w:val="00985FA0"/>
    <w:rPr>
      <w:sz w:val="22"/>
      <w:szCs w:val="22"/>
    </w:rPr>
  </w:style>
  <w:style w:type="paragraph" w:customStyle="1" w:styleId="BodyText1">
    <w:name w:val="Body Text1"/>
    <w:basedOn w:val="Normal"/>
    <w:link w:val="Bodytext0"/>
    <w:qFormat/>
    <w:rsid w:val="00985FA0"/>
    <w:pPr>
      <w:widowControl w:val="0"/>
      <w:spacing w:line="257" w:lineRule="auto"/>
      <w:jc w:val="left"/>
    </w:pPr>
    <w:rPr>
      <w:sz w:val="22"/>
      <w:szCs w:val="22"/>
      <w:lang w:val="hr-HR" w:eastAsia="hr-HR"/>
    </w:rPr>
  </w:style>
  <w:style w:type="paragraph" w:styleId="ListParagraph">
    <w:name w:val="List Paragraph"/>
    <w:basedOn w:val="Normal"/>
    <w:link w:val="ListParagraphChar"/>
    <w:uiPriority w:val="34"/>
    <w:qFormat/>
    <w:rsid w:val="003832E3"/>
    <w:pPr>
      <w:ind w:left="720"/>
      <w:contextualSpacing/>
    </w:pPr>
  </w:style>
  <w:style w:type="paragraph" w:styleId="TOCHeading">
    <w:name w:val="TOC Heading"/>
    <w:basedOn w:val="Heading1"/>
    <w:next w:val="Normal"/>
    <w:uiPriority w:val="39"/>
    <w:unhideWhenUsed/>
    <w:qFormat/>
    <w:rsid w:val="00C57E86"/>
    <w:pPr>
      <w:keepLines/>
      <w:spacing w:before="480"/>
      <w:outlineLvl w:val="9"/>
    </w:pPr>
    <w:rPr>
      <w:rFonts w:asciiTheme="majorHAnsi" w:eastAsiaTheme="majorEastAsia" w:hAnsiTheme="majorHAnsi" w:cstheme="majorBidi"/>
      <w:bCs/>
      <w:color w:val="365F91" w:themeColor="accent1" w:themeShade="BF"/>
      <w:sz w:val="28"/>
      <w:szCs w:val="28"/>
      <w:lang w:val="en-US"/>
    </w:rPr>
  </w:style>
  <w:style w:type="paragraph" w:styleId="TOC1">
    <w:name w:val="toc 1"/>
    <w:basedOn w:val="Normal"/>
    <w:next w:val="Normal"/>
    <w:autoRedefine/>
    <w:uiPriority w:val="39"/>
    <w:unhideWhenUsed/>
    <w:rsid w:val="00C57E86"/>
    <w:pPr>
      <w:spacing w:after="100"/>
    </w:pPr>
  </w:style>
  <w:style w:type="character" w:customStyle="1" w:styleId="Heading3Char">
    <w:name w:val="Heading 3 Char"/>
    <w:basedOn w:val="DefaultParagraphFont"/>
    <w:link w:val="Heading3"/>
    <w:rsid w:val="00A85CB1"/>
    <w:rPr>
      <w:b/>
      <w:sz w:val="24"/>
      <w:szCs w:val="24"/>
      <w:lang w:val="en-GB" w:eastAsia="en-US"/>
    </w:rPr>
  </w:style>
  <w:style w:type="paragraph" w:styleId="TOC3">
    <w:name w:val="toc 3"/>
    <w:basedOn w:val="Normal"/>
    <w:next w:val="Normal"/>
    <w:autoRedefine/>
    <w:uiPriority w:val="39"/>
    <w:unhideWhenUsed/>
    <w:rsid w:val="009F1CB5"/>
    <w:pPr>
      <w:spacing w:after="100"/>
      <w:ind w:left="480"/>
    </w:pPr>
  </w:style>
  <w:style w:type="table" w:customStyle="1" w:styleId="TableGrid9">
    <w:name w:val="Table Grid9"/>
    <w:basedOn w:val="TableNormal"/>
    <w:next w:val="TableGrid"/>
    <w:uiPriority w:val="59"/>
    <w:rsid w:val="00BF7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10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0412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0412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27CB6"/>
    <w:pPr>
      <w:suppressAutoHyphens/>
      <w:autoSpaceDN w:val="0"/>
      <w:textAlignment w:val="baseline"/>
    </w:pPr>
    <w:rPr>
      <w:rFonts w:ascii="Liberation Serif" w:eastAsia="SimSun" w:hAnsi="Liberation Serif" w:cs="Mangal"/>
      <w:kern w:val="3"/>
      <w:sz w:val="24"/>
      <w:szCs w:val="24"/>
      <w:lang w:val="en-US" w:eastAsia="zh-CN" w:bidi="hi-IN"/>
    </w:rPr>
  </w:style>
  <w:style w:type="character" w:customStyle="1" w:styleId="Heading2Char">
    <w:name w:val="Heading 2 Char"/>
    <w:basedOn w:val="DefaultParagraphFont"/>
    <w:link w:val="Heading2"/>
    <w:rsid w:val="00A85CB1"/>
    <w:rPr>
      <w:b/>
      <w:sz w:val="24"/>
      <w:szCs w:val="24"/>
      <w:lang w:val="en-GB" w:eastAsia="en-US"/>
    </w:rPr>
  </w:style>
  <w:style w:type="character" w:customStyle="1" w:styleId="Heading4Char">
    <w:name w:val="Heading 4 Char"/>
    <w:basedOn w:val="DefaultParagraphFont"/>
    <w:link w:val="Heading4"/>
    <w:rsid w:val="00A85CB1"/>
    <w:rPr>
      <w:b/>
      <w:sz w:val="24"/>
      <w:szCs w:val="24"/>
      <w:lang w:val="en-GB" w:eastAsia="en-US"/>
    </w:rPr>
  </w:style>
  <w:style w:type="paragraph" w:styleId="TOC2">
    <w:name w:val="toc 2"/>
    <w:basedOn w:val="Normal"/>
    <w:next w:val="Normal"/>
    <w:autoRedefine/>
    <w:uiPriority w:val="39"/>
    <w:unhideWhenUsed/>
    <w:rsid w:val="003E3B7E"/>
    <w:pPr>
      <w:spacing w:after="100"/>
      <w:ind w:left="240"/>
    </w:pPr>
  </w:style>
  <w:style w:type="character" w:customStyle="1" w:styleId="ListParagraphChar">
    <w:name w:val="List Paragraph Char"/>
    <w:basedOn w:val="DefaultParagraphFont"/>
    <w:link w:val="ListParagraph"/>
    <w:uiPriority w:val="34"/>
    <w:locked/>
    <w:rsid w:val="00381D37"/>
    <w:rPr>
      <w:sz w:val="24"/>
      <w:lang w:val="en-GB" w:eastAsia="en-US"/>
    </w:rPr>
  </w:style>
  <w:style w:type="character" w:customStyle="1" w:styleId="fontstyle01">
    <w:name w:val="fontstyle01"/>
    <w:basedOn w:val="DefaultParagraphFont"/>
    <w:rsid w:val="003F0AD0"/>
    <w:rPr>
      <w:rFonts w:ascii="TimesNewRomanPSMT" w:hAnsi="TimesNewRomanPSMT" w:hint="default"/>
      <w:b w:val="0"/>
      <w:bCs w:val="0"/>
      <w:i w:val="0"/>
      <w:iCs w:val="0"/>
      <w:color w:val="000000"/>
      <w:sz w:val="24"/>
      <w:szCs w:val="24"/>
    </w:rPr>
  </w:style>
  <w:style w:type="character" w:styleId="CommentReference">
    <w:name w:val="annotation reference"/>
    <w:basedOn w:val="DefaultParagraphFont"/>
    <w:semiHidden/>
    <w:unhideWhenUsed/>
    <w:rsid w:val="00D209B4"/>
    <w:rPr>
      <w:sz w:val="16"/>
      <w:szCs w:val="16"/>
    </w:rPr>
  </w:style>
  <w:style w:type="paragraph" w:styleId="CommentText">
    <w:name w:val="annotation text"/>
    <w:basedOn w:val="Normal"/>
    <w:link w:val="CommentTextChar"/>
    <w:unhideWhenUsed/>
    <w:rsid w:val="00D209B4"/>
    <w:rPr>
      <w:sz w:val="20"/>
    </w:rPr>
  </w:style>
  <w:style w:type="character" w:customStyle="1" w:styleId="CommentTextChar">
    <w:name w:val="Comment Text Char"/>
    <w:basedOn w:val="DefaultParagraphFont"/>
    <w:link w:val="CommentText"/>
    <w:rsid w:val="00D209B4"/>
    <w:rPr>
      <w:lang w:val="en-GB" w:eastAsia="en-US"/>
    </w:rPr>
  </w:style>
  <w:style w:type="paragraph" w:styleId="CommentSubject">
    <w:name w:val="annotation subject"/>
    <w:basedOn w:val="CommentText"/>
    <w:next w:val="CommentText"/>
    <w:link w:val="CommentSubjectChar"/>
    <w:semiHidden/>
    <w:unhideWhenUsed/>
    <w:rsid w:val="00D209B4"/>
    <w:rPr>
      <w:b/>
      <w:bCs/>
    </w:rPr>
  </w:style>
  <w:style w:type="character" w:customStyle="1" w:styleId="CommentSubjectChar">
    <w:name w:val="Comment Subject Char"/>
    <w:basedOn w:val="CommentTextChar"/>
    <w:link w:val="CommentSubject"/>
    <w:semiHidden/>
    <w:rsid w:val="00D209B4"/>
    <w:rPr>
      <w:b/>
      <w:bCs/>
      <w:lang w:val="en-GB" w:eastAsia="en-US"/>
    </w:rPr>
  </w:style>
  <w:style w:type="paragraph" w:styleId="Revision">
    <w:name w:val="Revision"/>
    <w:hidden/>
    <w:uiPriority w:val="99"/>
    <w:semiHidden/>
    <w:rsid w:val="00E20B1B"/>
    <w:rPr>
      <w:sz w:val="24"/>
      <w:lang w:val="en-GB" w:eastAsia="en-US"/>
    </w:rPr>
  </w:style>
  <w:style w:type="paragraph" w:customStyle="1" w:styleId="BodyText2">
    <w:name w:val="Body Text2"/>
    <w:basedOn w:val="Normal"/>
    <w:qFormat/>
    <w:rsid w:val="00B102C0"/>
    <w:pPr>
      <w:widowControl w:val="0"/>
      <w:spacing w:after="280"/>
      <w:jc w:val="left"/>
    </w:pPr>
    <w:rPr>
      <w:sz w:val="22"/>
      <w:szCs w:val="22"/>
      <w:lang w:val="hr-HR" w:eastAsia="hr-HR"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54988">
      <w:bodyDiv w:val="1"/>
      <w:marLeft w:val="0"/>
      <w:marRight w:val="0"/>
      <w:marTop w:val="0"/>
      <w:marBottom w:val="0"/>
      <w:divBdr>
        <w:top w:val="none" w:sz="0" w:space="0" w:color="auto"/>
        <w:left w:val="none" w:sz="0" w:space="0" w:color="auto"/>
        <w:bottom w:val="none" w:sz="0" w:space="0" w:color="auto"/>
        <w:right w:val="none" w:sz="0" w:space="0" w:color="auto"/>
      </w:divBdr>
    </w:div>
    <w:div w:id="758058293">
      <w:bodyDiv w:val="1"/>
      <w:marLeft w:val="0"/>
      <w:marRight w:val="0"/>
      <w:marTop w:val="0"/>
      <w:marBottom w:val="0"/>
      <w:divBdr>
        <w:top w:val="none" w:sz="0" w:space="0" w:color="auto"/>
        <w:left w:val="none" w:sz="0" w:space="0" w:color="auto"/>
        <w:bottom w:val="none" w:sz="0" w:space="0" w:color="auto"/>
        <w:right w:val="none" w:sz="0" w:space="0" w:color="auto"/>
      </w:divBdr>
    </w:div>
    <w:div w:id="856968007">
      <w:bodyDiv w:val="1"/>
      <w:marLeft w:val="0"/>
      <w:marRight w:val="0"/>
      <w:marTop w:val="0"/>
      <w:marBottom w:val="0"/>
      <w:divBdr>
        <w:top w:val="none" w:sz="0" w:space="0" w:color="auto"/>
        <w:left w:val="none" w:sz="0" w:space="0" w:color="auto"/>
        <w:bottom w:val="none" w:sz="0" w:space="0" w:color="auto"/>
        <w:right w:val="none" w:sz="0" w:space="0" w:color="auto"/>
      </w:divBdr>
    </w:div>
    <w:div w:id="1032614472">
      <w:bodyDiv w:val="1"/>
      <w:marLeft w:val="0"/>
      <w:marRight w:val="0"/>
      <w:marTop w:val="0"/>
      <w:marBottom w:val="0"/>
      <w:divBdr>
        <w:top w:val="none" w:sz="0" w:space="0" w:color="auto"/>
        <w:left w:val="none" w:sz="0" w:space="0" w:color="auto"/>
        <w:bottom w:val="none" w:sz="0" w:space="0" w:color="auto"/>
        <w:right w:val="none" w:sz="0" w:space="0" w:color="auto"/>
      </w:divBdr>
    </w:div>
    <w:div w:id="1064991438">
      <w:bodyDiv w:val="1"/>
      <w:marLeft w:val="0"/>
      <w:marRight w:val="0"/>
      <w:marTop w:val="0"/>
      <w:marBottom w:val="0"/>
      <w:divBdr>
        <w:top w:val="none" w:sz="0" w:space="0" w:color="auto"/>
        <w:left w:val="none" w:sz="0" w:space="0" w:color="auto"/>
        <w:bottom w:val="none" w:sz="0" w:space="0" w:color="auto"/>
        <w:right w:val="none" w:sz="0" w:space="0" w:color="auto"/>
      </w:divBdr>
    </w:div>
    <w:div w:id="1701397700">
      <w:bodyDiv w:val="1"/>
      <w:marLeft w:val="0"/>
      <w:marRight w:val="0"/>
      <w:marTop w:val="0"/>
      <w:marBottom w:val="0"/>
      <w:divBdr>
        <w:top w:val="none" w:sz="0" w:space="0" w:color="auto"/>
        <w:left w:val="none" w:sz="0" w:space="0" w:color="auto"/>
        <w:bottom w:val="none" w:sz="0" w:space="0" w:color="auto"/>
        <w:right w:val="none" w:sz="0" w:space="0" w:color="auto"/>
      </w:divBdr>
    </w:div>
    <w:div w:id="206231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mbudsmen.gov.ba/documents/obmudsmen_doc2019041708251344bos.pd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ombudsmen.gov.ba/documents/obmudsmen_doc2019041708251344bos.pdf"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ombudsmen@ombudsmen.gov.b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MA\Desktop\Novi%20memorandumi\02%20Novi%20Memo%20LAT+potp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EED40-9CD3-41ED-A051-0B5DC2AE9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 Novi Memo LAT+potpis</Template>
  <TotalTime>1</TotalTime>
  <Pages>56</Pages>
  <Words>18659</Words>
  <Characters>106361</Characters>
  <Application>Microsoft Office Word</Application>
  <DocSecurity>0</DocSecurity>
  <Lines>886</Lines>
  <Paragraphs>249</Paragraphs>
  <ScaleCrop>false</ScaleCrop>
  <HeadingPairs>
    <vt:vector size="2" baseType="variant">
      <vt:variant>
        <vt:lpstr>Title</vt:lpstr>
      </vt:variant>
      <vt:variant>
        <vt:i4>1</vt:i4>
      </vt:variant>
    </vt:vector>
  </HeadingPairs>
  <TitlesOfParts>
    <vt:vector size="1" baseType="lpstr">
      <vt:lpstr>Final Report</vt:lpstr>
    </vt:vector>
  </TitlesOfParts>
  <Company>OHRO</Company>
  <LinksUpToDate>false</LinksUpToDate>
  <CharactersWithSpaces>124771</CharactersWithSpaces>
  <SharedDoc>false</SharedDoc>
  <HLinks>
    <vt:vector size="12" baseType="variant">
      <vt:variant>
        <vt:i4>1114213</vt:i4>
      </vt:variant>
      <vt:variant>
        <vt:i4>10</vt:i4>
      </vt:variant>
      <vt:variant>
        <vt:i4>0</vt:i4>
      </vt:variant>
      <vt:variant>
        <vt:i4>5</vt:i4>
      </vt:variant>
      <vt:variant>
        <vt:lpwstr>mailto:ombudsmen@ombudsmen.gov.ba</vt:lpwstr>
      </vt:variant>
      <vt:variant>
        <vt:lpwstr/>
      </vt:variant>
      <vt:variant>
        <vt:i4>6291541</vt:i4>
      </vt:variant>
      <vt:variant>
        <vt:i4>7</vt:i4>
      </vt:variant>
      <vt:variant>
        <vt:i4>0</vt:i4>
      </vt:variant>
      <vt:variant>
        <vt:i4>5</vt:i4>
      </vt:variant>
      <vt:variant>
        <vt:lpwstr>mailto:bl.ombudsmen@ombudsmen.gov.ba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Report</dc:title>
  <dc:creator>IRMA</dc:creator>
  <cp:lastModifiedBy>SAHACIC Nejla</cp:lastModifiedBy>
  <cp:revision>2</cp:revision>
  <cp:lastPrinted>2024-02-29T11:15:00Z</cp:lastPrinted>
  <dcterms:created xsi:type="dcterms:W3CDTF">2024-05-20T12:38:00Z</dcterms:created>
  <dcterms:modified xsi:type="dcterms:W3CDTF">2024-05-20T12:38:00Z</dcterms:modified>
</cp:coreProperties>
</file>